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1E7B3" w14:textId="2BEA4971" w:rsidR="006B407D" w:rsidRPr="008349B8" w:rsidRDefault="00AB16D3" w:rsidP="006B407D">
      <w:pPr>
        <w:spacing w:line="240" w:lineRule="auto"/>
        <w:jc w:val="center"/>
        <w:rPr>
          <w:b/>
        </w:rPr>
      </w:pPr>
      <w:r w:rsidRPr="008349B8">
        <w:rPr>
          <w:noProof/>
          <w:lang w:eastAsia="en-IN"/>
        </w:rPr>
        <mc:AlternateContent>
          <mc:Choice Requires="wps">
            <w:drawing>
              <wp:anchor distT="0" distB="0" distL="114300" distR="114300" simplePos="0" relativeHeight="251661312" behindDoc="0" locked="0" layoutInCell="1" allowOverlap="1" wp14:anchorId="78E4ABA8" wp14:editId="779A4137">
                <wp:simplePos x="0" y="0"/>
                <wp:positionH relativeFrom="column">
                  <wp:posOffset>-548640</wp:posOffset>
                </wp:positionH>
                <wp:positionV relativeFrom="paragraph">
                  <wp:posOffset>-541325</wp:posOffset>
                </wp:positionV>
                <wp:extent cx="6832397" cy="9970618"/>
                <wp:effectExtent l="19050" t="19050" r="26035" b="12065"/>
                <wp:wrapNone/>
                <wp:docPr id="3" name="Rectangle 3"/>
                <wp:cNvGraphicFramePr/>
                <a:graphic xmlns:a="http://schemas.openxmlformats.org/drawingml/2006/main">
                  <a:graphicData uri="http://schemas.microsoft.com/office/word/2010/wordprocessingShape">
                    <wps:wsp>
                      <wps:cNvSpPr/>
                      <wps:spPr>
                        <a:xfrm>
                          <a:off x="0" y="0"/>
                          <a:ext cx="6832397" cy="9970618"/>
                        </a:xfrm>
                        <a:prstGeom prst="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64BE78B" id="Rectangle 3" o:spid="_x0000_s1026" style="position:absolute;margin-left:-43.2pt;margin-top:-42.6pt;width:538pt;height:785.1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" filled="f" strokecolor="#243f60 [1604]" strokeweight="3pt"/>
            </w:pict>
          </mc:Fallback>
        </mc:AlternateContent>
      </w:r>
      <w:r w:rsidR="00946DB7" w:rsidRPr="008349B8">
        <w:rPr>
          <w:noProof/>
          <w:lang w:eastAsia="en-IN"/>
        </w:rPr>
        <w:drawing>
          <wp:anchor distT="0" distB="0" distL="114300" distR="114300" simplePos="0" relativeHeight="251660288" behindDoc="0" locked="0" layoutInCell="1" allowOverlap="1" wp14:anchorId="73C4DE7A" wp14:editId="56104785">
            <wp:simplePos x="0" y="0"/>
            <wp:positionH relativeFrom="column">
              <wp:posOffset>1276350</wp:posOffset>
            </wp:positionH>
            <wp:positionV relativeFrom="paragraph">
              <wp:posOffset>266700</wp:posOffset>
            </wp:positionV>
            <wp:extent cx="3219450" cy="857250"/>
            <wp:effectExtent l="0" t="0" r="0" b="0"/>
            <wp:wrapTopAndBottom/>
            <wp:docPr id="47" name="Picture 47" descr="https://www.karnatakatourism.org/department/wp-content/uploads/2020/06/department-of-tourism-updated.png"/>
            <wp:cNvGraphicFramePr/>
            <a:graphic xmlns:a="http://schemas.openxmlformats.org/drawingml/2006/main">
              <a:graphicData uri="http://schemas.openxmlformats.org/drawingml/2006/picture">
                <pic:pic xmlns:pic="http://schemas.openxmlformats.org/drawingml/2006/picture">
                  <pic:nvPicPr>
                    <pic:cNvPr id="47" name="Picture 47" descr="https://www.karnatakatourism.org/department/wp-content/uploads/2020/06/department-of-tourism-updated.png"/>
                    <pic:cNvPicPr/>
                  </pic:nvPicPr>
                  <pic:blipFill>
                    <a:blip r:embed="rId11">
                      <a:extLst>
                        <a:ext uri="{BEBA8EAE-BF5A-486C-A8C5-ECC9F3942E4B}">
                          <a14:imgProps xmlns:a14="http://schemas.microsoft.com/office/drawing/2010/main">
                            <a14:imgLayer r:embed="rId12">
                              <a14:imgEffect>
                                <a14:sharpenSoften amount="18000"/>
                              </a14:imgEffect>
                            </a14:imgLayer>
                          </a14:imgProps>
                        </a:ext>
                        <a:ext uri="{28A0092B-C50C-407E-A947-70E740481C1C}">
                          <a14:useLocalDpi xmlns:a14="http://schemas.microsoft.com/office/drawing/2010/main" val="0"/>
                        </a:ext>
                      </a:extLst>
                    </a:blip>
                    <a:srcRect/>
                    <a:stretch>
                      <a:fillRect/>
                    </a:stretch>
                  </pic:blipFill>
                  <pic:spPr bwMode="auto">
                    <a:xfrm>
                      <a:off x="0" y="0"/>
                      <a:ext cx="3219450" cy="857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6A2989E" w14:textId="77777777" w:rsidR="006B407D" w:rsidRPr="008349B8" w:rsidRDefault="006B407D" w:rsidP="006B407D">
      <w:pPr>
        <w:spacing w:line="240" w:lineRule="auto"/>
        <w:rPr>
          <w:b/>
          <w:bCs/>
        </w:rPr>
      </w:pPr>
    </w:p>
    <w:p w14:paraId="7B1B82A4" w14:textId="0138C815" w:rsidR="00A609FE" w:rsidRPr="008349B8" w:rsidRDefault="00560363" w:rsidP="00A609FE">
      <w:pPr>
        <w:spacing w:line="240" w:lineRule="auto"/>
        <w:jc w:val="center"/>
        <w:rPr>
          <w:b/>
          <w:bCs/>
          <w:sz w:val="36"/>
          <w:szCs w:val="36"/>
        </w:rPr>
      </w:pPr>
      <w:r>
        <w:rPr>
          <w:b/>
          <w:sz w:val="36"/>
          <w:szCs w:val="36"/>
        </w:rPr>
        <w:t xml:space="preserve"> </w:t>
      </w:r>
    </w:p>
    <w:p w14:paraId="76C5B006" w14:textId="77777777" w:rsidR="006B407D" w:rsidRPr="008349B8" w:rsidRDefault="006B407D" w:rsidP="006B407D">
      <w:pPr>
        <w:spacing w:line="240" w:lineRule="auto"/>
        <w:rPr>
          <w:b/>
          <w:bCs/>
        </w:rPr>
      </w:pPr>
    </w:p>
    <w:p w14:paraId="0337E681" w14:textId="77777777" w:rsidR="006B407D" w:rsidRPr="008349B8" w:rsidRDefault="006B407D" w:rsidP="006B407D">
      <w:pPr>
        <w:spacing w:line="240" w:lineRule="auto"/>
        <w:rPr>
          <w:b/>
          <w:bCs/>
        </w:rPr>
      </w:pPr>
    </w:p>
    <w:p w14:paraId="57D40787" w14:textId="305896FB" w:rsidR="00946DB7" w:rsidRPr="008349B8" w:rsidRDefault="001164B1" w:rsidP="006B407D">
      <w:pPr>
        <w:spacing w:line="240" w:lineRule="auto"/>
        <w:jc w:val="center"/>
        <w:rPr>
          <w:b/>
          <w:sz w:val="28"/>
          <w:szCs w:val="28"/>
        </w:rPr>
      </w:pPr>
      <w:r>
        <w:rPr>
          <w:b/>
          <w:sz w:val="36"/>
          <w:szCs w:val="36"/>
        </w:rPr>
        <w:t>Development and Operation o</w:t>
      </w:r>
      <w:r w:rsidRPr="001164B1">
        <w:rPr>
          <w:b/>
          <w:sz w:val="36"/>
          <w:szCs w:val="36"/>
        </w:rPr>
        <w:t>f Adve</w:t>
      </w:r>
      <w:r>
        <w:rPr>
          <w:b/>
          <w:sz w:val="36"/>
          <w:szCs w:val="36"/>
        </w:rPr>
        <w:t>nture Sports, Eco Cottages and o</w:t>
      </w:r>
      <w:r w:rsidRPr="001164B1">
        <w:rPr>
          <w:b/>
          <w:sz w:val="36"/>
          <w:szCs w:val="36"/>
        </w:rPr>
        <w:t>ther Tourism Facilities at Pattadakal in Karnataka on DBFOT basis</w:t>
      </w:r>
    </w:p>
    <w:p w14:paraId="7C3197B6" w14:textId="77777777" w:rsidR="00946DB7" w:rsidRPr="008349B8" w:rsidRDefault="00946DB7" w:rsidP="006B407D">
      <w:pPr>
        <w:spacing w:line="240" w:lineRule="auto"/>
        <w:jc w:val="center"/>
        <w:rPr>
          <w:b/>
          <w:sz w:val="28"/>
          <w:szCs w:val="28"/>
        </w:rPr>
      </w:pPr>
    </w:p>
    <w:p w14:paraId="159620DF" w14:textId="77777777" w:rsidR="006B407D" w:rsidRPr="008349B8" w:rsidRDefault="006B407D" w:rsidP="006B407D">
      <w:pPr>
        <w:spacing w:line="240" w:lineRule="auto"/>
        <w:jc w:val="center"/>
        <w:rPr>
          <w:b/>
          <w:sz w:val="28"/>
          <w:szCs w:val="28"/>
        </w:rPr>
      </w:pPr>
      <w:r w:rsidRPr="008349B8">
        <w:rPr>
          <w:b/>
          <w:sz w:val="28"/>
          <w:szCs w:val="28"/>
        </w:rPr>
        <w:t>Volume I</w:t>
      </w:r>
    </w:p>
    <w:p w14:paraId="3B77D950" w14:textId="77777777" w:rsidR="000A2160" w:rsidRPr="008349B8" w:rsidRDefault="000A2160" w:rsidP="006B407D">
      <w:pPr>
        <w:spacing w:line="240" w:lineRule="auto"/>
        <w:jc w:val="center"/>
        <w:rPr>
          <w:b/>
          <w:sz w:val="28"/>
          <w:szCs w:val="28"/>
        </w:rPr>
      </w:pPr>
    </w:p>
    <w:p w14:paraId="7FD8A4C8" w14:textId="77777777" w:rsidR="00946DB7" w:rsidRPr="008349B8" w:rsidRDefault="00946DB7" w:rsidP="006B407D">
      <w:pPr>
        <w:spacing w:line="240" w:lineRule="auto"/>
        <w:jc w:val="center"/>
        <w:rPr>
          <w:b/>
          <w:sz w:val="28"/>
          <w:szCs w:val="28"/>
        </w:rPr>
      </w:pPr>
    </w:p>
    <w:p w14:paraId="35367AE0" w14:textId="267F98DE" w:rsidR="006B407D" w:rsidRPr="008349B8" w:rsidRDefault="000A2160" w:rsidP="006B407D">
      <w:pPr>
        <w:spacing w:line="240" w:lineRule="auto"/>
        <w:jc w:val="center"/>
        <w:rPr>
          <w:b/>
          <w:sz w:val="28"/>
          <w:szCs w:val="28"/>
        </w:rPr>
      </w:pPr>
      <w:r w:rsidRPr="008349B8">
        <w:rPr>
          <w:b/>
          <w:sz w:val="28"/>
          <w:szCs w:val="28"/>
        </w:rPr>
        <w:t>Request for Proposal</w:t>
      </w:r>
    </w:p>
    <w:p w14:paraId="5062B9FE" w14:textId="5447BCBF" w:rsidR="00560363" w:rsidRPr="008349B8" w:rsidRDefault="00C377FA" w:rsidP="006B407D">
      <w:pPr>
        <w:spacing w:line="240" w:lineRule="auto"/>
        <w:jc w:val="center"/>
        <w:rPr>
          <w:sz w:val="28"/>
          <w:szCs w:val="28"/>
        </w:rPr>
      </w:pPr>
      <w:r>
        <w:rPr>
          <w:sz w:val="28"/>
          <w:szCs w:val="28"/>
        </w:rPr>
        <w:t>_________,2025</w:t>
      </w:r>
    </w:p>
    <w:p w14:paraId="65CB2BB8" w14:textId="77777777" w:rsidR="006B407D" w:rsidRPr="008349B8" w:rsidRDefault="006B407D" w:rsidP="00C57934">
      <w:pPr>
        <w:spacing w:line="240" w:lineRule="auto"/>
        <w:jc w:val="center"/>
        <w:rPr>
          <w:sz w:val="28"/>
          <w:szCs w:val="28"/>
        </w:rPr>
      </w:pPr>
    </w:p>
    <w:p w14:paraId="69BA7CA8" w14:textId="77777777" w:rsidR="00A609FE" w:rsidRPr="008349B8" w:rsidRDefault="00A609FE" w:rsidP="00C57934">
      <w:pPr>
        <w:spacing w:line="240" w:lineRule="auto"/>
        <w:jc w:val="center"/>
        <w:rPr>
          <w:b/>
          <w:bCs/>
          <w:sz w:val="28"/>
          <w:szCs w:val="28"/>
        </w:rPr>
      </w:pPr>
    </w:p>
    <w:p w14:paraId="3E591520" w14:textId="21F25BDA" w:rsidR="006B407D" w:rsidRPr="008349B8" w:rsidRDefault="006B407D" w:rsidP="00C57934">
      <w:pPr>
        <w:spacing w:line="240" w:lineRule="auto"/>
        <w:jc w:val="center"/>
        <w:rPr>
          <w:sz w:val="28"/>
          <w:szCs w:val="28"/>
        </w:rPr>
      </w:pPr>
      <w:r w:rsidRPr="008349B8">
        <w:rPr>
          <w:b/>
          <w:bCs/>
          <w:sz w:val="28"/>
          <w:szCs w:val="28"/>
        </w:rPr>
        <w:t>Tender No.:</w:t>
      </w:r>
      <w:r w:rsidR="00946DB7" w:rsidRPr="008349B8">
        <w:rPr>
          <w:b/>
          <w:bCs/>
          <w:sz w:val="28"/>
          <w:szCs w:val="28"/>
        </w:rPr>
        <w:t>__________________</w:t>
      </w:r>
      <w:r w:rsidRPr="008349B8">
        <w:rPr>
          <w:b/>
          <w:bCs/>
          <w:sz w:val="28"/>
          <w:szCs w:val="28"/>
        </w:rPr>
        <w:t xml:space="preserve"> </w:t>
      </w:r>
    </w:p>
    <w:p w14:paraId="7A8C39F3" w14:textId="77777777" w:rsidR="006B407D" w:rsidRPr="008349B8" w:rsidRDefault="006B407D" w:rsidP="006B407D">
      <w:pPr>
        <w:spacing w:line="240" w:lineRule="auto"/>
        <w:jc w:val="both"/>
      </w:pPr>
    </w:p>
    <w:p w14:paraId="70980A7F" w14:textId="540205AB" w:rsidR="006B407D" w:rsidRPr="008349B8" w:rsidRDefault="006B407D" w:rsidP="006B407D">
      <w:pPr>
        <w:spacing w:line="240" w:lineRule="auto"/>
        <w:jc w:val="both"/>
      </w:pPr>
    </w:p>
    <w:p w14:paraId="3D5F64F5" w14:textId="77777777" w:rsidR="00A609FE" w:rsidRPr="008349B8" w:rsidRDefault="00A609FE" w:rsidP="006B407D">
      <w:pPr>
        <w:spacing w:line="240" w:lineRule="auto"/>
        <w:jc w:val="both"/>
      </w:pPr>
    </w:p>
    <w:p w14:paraId="13D7A7A5" w14:textId="77777777" w:rsidR="006B407D" w:rsidRPr="008349B8" w:rsidRDefault="006B407D" w:rsidP="006B407D">
      <w:pPr>
        <w:spacing w:line="240" w:lineRule="auto"/>
        <w:jc w:val="both"/>
      </w:pPr>
    </w:p>
    <w:p w14:paraId="53472202" w14:textId="5DB9B23B" w:rsidR="00AB16D3" w:rsidRPr="008349B8" w:rsidRDefault="008349B8" w:rsidP="00946DB7">
      <w:pPr>
        <w:spacing w:after="0" w:line="240" w:lineRule="auto"/>
        <w:jc w:val="center"/>
        <w:rPr>
          <w:b/>
          <w:sz w:val="32"/>
        </w:rPr>
      </w:pPr>
      <w:r>
        <w:rPr>
          <w:b/>
          <w:sz w:val="32"/>
        </w:rPr>
        <w:t>Karnataka Tourism Infrastructure Limited</w:t>
      </w:r>
    </w:p>
    <w:p w14:paraId="4BFD67B8" w14:textId="024B5061" w:rsidR="00946DB7" w:rsidRPr="008349B8" w:rsidRDefault="0061424B" w:rsidP="00946DB7">
      <w:pPr>
        <w:spacing w:after="0" w:line="240" w:lineRule="auto"/>
        <w:jc w:val="center"/>
        <w:rPr>
          <w:b/>
        </w:rPr>
      </w:pPr>
      <w:r w:rsidRPr="008349B8">
        <w:rPr>
          <w:b/>
        </w:rPr>
        <w:t>4</w:t>
      </w:r>
      <w:r w:rsidRPr="008349B8">
        <w:rPr>
          <w:b/>
          <w:vertAlign w:val="superscript"/>
        </w:rPr>
        <w:t>th</w:t>
      </w:r>
      <w:r w:rsidRPr="008349B8">
        <w:rPr>
          <w:b/>
        </w:rPr>
        <w:t xml:space="preserve"> Floor, Embassy Building, Infantry Road, Bengaluru- 560001</w:t>
      </w:r>
    </w:p>
    <w:p w14:paraId="5380DA28" w14:textId="77777777" w:rsidR="00946DB7" w:rsidRPr="008349B8" w:rsidRDefault="00946DB7" w:rsidP="006B407D">
      <w:pPr>
        <w:spacing w:after="0" w:line="240" w:lineRule="auto"/>
        <w:jc w:val="center"/>
        <w:rPr>
          <w:b/>
        </w:rPr>
      </w:pPr>
      <w:r w:rsidRPr="008349B8">
        <w:rPr>
          <w:b/>
        </w:rPr>
        <w:t xml:space="preserve">Website: www.karnatakatourism.org </w:t>
      </w:r>
    </w:p>
    <w:p w14:paraId="064580B7" w14:textId="10D96DCF" w:rsidR="006B407D" w:rsidRPr="008349B8" w:rsidRDefault="006B407D" w:rsidP="006B407D">
      <w:pPr>
        <w:spacing w:after="0" w:line="240" w:lineRule="auto"/>
        <w:jc w:val="center"/>
        <w:rPr>
          <w:b/>
        </w:rPr>
      </w:pPr>
      <w:r w:rsidRPr="008349B8">
        <w:rPr>
          <w:b/>
        </w:rPr>
        <w:t xml:space="preserve">Telephone No: </w:t>
      </w:r>
      <w:r w:rsidR="00946DB7" w:rsidRPr="008349B8">
        <w:rPr>
          <w:b/>
        </w:rPr>
        <w:t>080 - 2235 2424</w:t>
      </w:r>
    </w:p>
    <w:p w14:paraId="623E0D6E" w14:textId="1E573AA9" w:rsidR="00B1398C" w:rsidRPr="008349B8" w:rsidRDefault="00951EA1" w:rsidP="00A609FE">
      <w:pPr>
        <w:rPr>
          <w:b/>
          <w:sz w:val="24"/>
        </w:rPr>
      </w:pPr>
      <w:bookmarkStart w:id="0" w:name="_Toc505250607"/>
      <w:r w:rsidRPr="008349B8">
        <w:rPr>
          <w:b/>
          <w:sz w:val="32"/>
        </w:rPr>
        <w:br w:type="page"/>
      </w:r>
    </w:p>
    <w:bookmarkEnd w:id="0" w:displacedByCustomXml="next"/>
    <w:sdt>
      <w:sdtPr>
        <w:rPr>
          <w:rFonts w:asciiTheme="minorHAnsi" w:eastAsiaTheme="minorHAnsi" w:hAnsiTheme="minorHAnsi" w:cstheme="minorBidi"/>
          <w:b w:val="0"/>
          <w:bCs w:val="0"/>
          <w:color w:val="auto"/>
          <w:sz w:val="22"/>
          <w:szCs w:val="22"/>
          <w:lang w:val="en-IN"/>
        </w:rPr>
        <w:id w:val="-630778907"/>
        <w:docPartObj>
          <w:docPartGallery w:val="Table of Contents"/>
          <w:docPartUnique/>
        </w:docPartObj>
      </w:sdtPr>
      <w:sdtEndPr/>
      <w:sdtContent>
        <w:p w14:paraId="01962A3A" w14:textId="77777777" w:rsidR="007A2BC8" w:rsidRPr="008349B8" w:rsidRDefault="007A2BC8" w:rsidP="00C55077">
          <w:pPr>
            <w:pStyle w:val="TOCHeading"/>
            <w:spacing w:line="480" w:lineRule="auto"/>
            <w:jc w:val="center"/>
            <w:rPr>
              <w:rFonts w:asciiTheme="minorHAnsi" w:hAnsiTheme="minorHAnsi"/>
              <w:color w:val="auto"/>
              <w:lang w:val="en-IN"/>
            </w:rPr>
          </w:pPr>
          <w:r w:rsidRPr="008349B8">
            <w:rPr>
              <w:rFonts w:asciiTheme="minorHAnsi" w:hAnsiTheme="minorHAnsi"/>
              <w:color w:val="auto"/>
              <w:lang w:val="en-IN"/>
            </w:rPr>
            <w:t>Table of Contents</w:t>
          </w:r>
        </w:p>
        <w:p w14:paraId="393A19CB" w14:textId="2E4835FE" w:rsidR="00E1109D" w:rsidRPr="008349B8" w:rsidRDefault="007A2BC8">
          <w:pPr>
            <w:pStyle w:val="TOC1"/>
            <w:tabs>
              <w:tab w:val="right" w:leader="dot" w:pos="9016"/>
            </w:tabs>
            <w:rPr>
              <w:rFonts w:eastAsiaTheme="minorEastAsia"/>
              <w:noProof/>
              <w:lang w:eastAsia="en-IN"/>
            </w:rPr>
          </w:pPr>
          <w:r w:rsidRPr="008349B8">
            <w:fldChar w:fldCharType="begin"/>
          </w:r>
          <w:r w:rsidRPr="008349B8">
            <w:instrText xml:space="preserve"> TOC \o "1-3" \h \z \u </w:instrText>
          </w:r>
          <w:r w:rsidRPr="008349B8">
            <w:fldChar w:fldCharType="separate"/>
          </w:r>
          <w:hyperlink w:anchor="_Toc153463849" w:history="1">
            <w:r w:rsidR="00E1109D" w:rsidRPr="008349B8">
              <w:rPr>
                <w:rStyle w:val="Hyperlink"/>
                <w:noProof/>
              </w:rPr>
              <w:t>1. INTRODUCTION</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_Toc153463849 \h </w:instrText>
            </w:r>
            <w:r w:rsidR="00E1109D" w:rsidRPr="008349B8">
              <w:rPr>
                <w:noProof/>
                <w:webHidden/>
              </w:rPr>
            </w:r>
            <w:r w:rsidR="00E1109D" w:rsidRPr="008349B8">
              <w:rPr>
                <w:noProof/>
                <w:webHidden/>
              </w:rPr>
              <w:fldChar w:fldCharType="separate"/>
            </w:r>
            <w:r w:rsidR="004E5F26" w:rsidRPr="008349B8">
              <w:rPr>
                <w:noProof/>
                <w:webHidden/>
              </w:rPr>
              <w:t>1</w:t>
            </w:r>
            <w:r w:rsidR="00E1109D" w:rsidRPr="008349B8">
              <w:rPr>
                <w:noProof/>
                <w:webHidden/>
              </w:rPr>
              <w:fldChar w:fldCharType="end"/>
            </w:r>
          </w:hyperlink>
        </w:p>
        <w:p w14:paraId="04FC4742" w14:textId="5603674F" w:rsidR="00E1109D" w:rsidRPr="008349B8" w:rsidRDefault="00362E2F">
          <w:pPr>
            <w:pStyle w:val="TOC1"/>
            <w:tabs>
              <w:tab w:val="right" w:leader="dot" w:pos="9016"/>
            </w:tabs>
            <w:rPr>
              <w:rFonts w:eastAsiaTheme="minorEastAsia"/>
              <w:noProof/>
              <w:lang w:eastAsia="en-IN"/>
            </w:rPr>
          </w:pPr>
          <w:hyperlink w:anchor="_Toc153463850" w:history="1">
            <w:r w:rsidR="00E1109D" w:rsidRPr="008349B8">
              <w:rPr>
                <w:rStyle w:val="Hyperlink"/>
                <w:noProof/>
              </w:rPr>
              <w:t>2. INSTRUCTIONS TO BIDDERS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_Toc153463850 \h </w:instrText>
            </w:r>
            <w:r w:rsidR="00E1109D" w:rsidRPr="008349B8">
              <w:rPr>
                <w:noProof/>
                <w:webHidden/>
              </w:rPr>
            </w:r>
            <w:r w:rsidR="00E1109D" w:rsidRPr="008349B8">
              <w:rPr>
                <w:noProof/>
                <w:webHidden/>
              </w:rPr>
              <w:fldChar w:fldCharType="separate"/>
            </w:r>
            <w:r w:rsidR="004E5F26" w:rsidRPr="008349B8">
              <w:rPr>
                <w:noProof/>
                <w:webHidden/>
              </w:rPr>
              <w:t>6</w:t>
            </w:r>
            <w:r w:rsidR="00E1109D" w:rsidRPr="008349B8">
              <w:rPr>
                <w:noProof/>
                <w:webHidden/>
              </w:rPr>
              <w:fldChar w:fldCharType="end"/>
            </w:r>
          </w:hyperlink>
        </w:p>
        <w:p w14:paraId="5D465F87" w14:textId="02520A69" w:rsidR="00E1109D" w:rsidRPr="008349B8" w:rsidRDefault="00362E2F">
          <w:pPr>
            <w:pStyle w:val="TOC2"/>
            <w:tabs>
              <w:tab w:val="left" w:pos="660"/>
              <w:tab w:val="right" w:leader="dot" w:pos="9016"/>
            </w:tabs>
            <w:rPr>
              <w:rFonts w:eastAsiaTheme="minorEastAsia"/>
              <w:noProof/>
              <w:lang w:eastAsia="en-IN"/>
            </w:rPr>
          </w:pPr>
          <w:hyperlink w:anchor="_Toc153463851" w:history="1">
            <w:r w:rsidR="00E1109D" w:rsidRPr="008349B8">
              <w:rPr>
                <w:rStyle w:val="Hyperlink"/>
                <w:noProof/>
              </w:rPr>
              <w:t>A.</w:t>
            </w:r>
            <w:r w:rsidR="00E1109D" w:rsidRPr="008349B8">
              <w:rPr>
                <w:rFonts w:eastAsiaTheme="minorEastAsia"/>
                <w:noProof/>
                <w:lang w:eastAsia="en-IN"/>
              </w:rPr>
              <w:tab/>
            </w:r>
            <w:r w:rsidR="00E1109D" w:rsidRPr="008349B8">
              <w:rPr>
                <w:rStyle w:val="Hyperlink"/>
                <w:noProof/>
              </w:rPr>
              <w:t>GENERAL</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_Toc153463851 \h </w:instrText>
            </w:r>
            <w:r w:rsidR="00E1109D" w:rsidRPr="008349B8">
              <w:rPr>
                <w:noProof/>
                <w:webHidden/>
              </w:rPr>
            </w:r>
            <w:r w:rsidR="00E1109D" w:rsidRPr="008349B8">
              <w:rPr>
                <w:noProof/>
                <w:webHidden/>
              </w:rPr>
              <w:fldChar w:fldCharType="separate"/>
            </w:r>
            <w:r w:rsidR="004E5F26" w:rsidRPr="008349B8">
              <w:rPr>
                <w:noProof/>
                <w:webHidden/>
              </w:rPr>
              <w:t>6</w:t>
            </w:r>
            <w:r w:rsidR="00E1109D" w:rsidRPr="008349B8">
              <w:rPr>
                <w:noProof/>
                <w:webHidden/>
              </w:rPr>
              <w:fldChar w:fldCharType="end"/>
            </w:r>
          </w:hyperlink>
        </w:p>
        <w:p w14:paraId="6FCBB2DB" w14:textId="08AD3C32" w:rsidR="00E1109D" w:rsidRPr="008349B8" w:rsidRDefault="00362E2F">
          <w:pPr>
            <w:pStyle w:val="TOC2"/>
            <w:tabs>
              <w:tab w:val="left" w:pos="660"/>
              <w:tab w:val="right" w:leader="dot" w:pos="9016"/>
            </w:tabs>
            <w:rPr>
              <w:rFonts w:eastAsiaTheme="minorEastAsia"/>
              <w:noProof/>
              <w:lang w:eastAsia="en-IN"/>
            </w:rPr>
          </w:pPr>
          <w:hyperlink w:anchor="_Toc153463852" w:history="1">
            <w:r w:rsidR="00E1109D" w:rsidRPr="008349B8">
              <w:rPr>
                <w:rStyle w:val="Hyperlink"/>
                <w:noProof/>
              </w:rPr>
              <w:t>B.</w:t>
            </w:r>
            <w:r w:rsidR="00E1109D" w:rsidRPr="008349B8">
              <w:rPr>
                <w:rFonts w:eastAsiaTheme="minorEastAsia"/>
                <w:noProof/>
                <w:lang w:eastAsia="en-IN"/>
              </w:rPr>
              <w:tab/>
            </w:r>
            <w:r w:rsidR="00E1109D" w:rsidRPr="008349B8">
              <w:rPr>
                <w:rStyle w:val="Hyperlink"/>
                <w:noProof/>
              </w:rPr>
              <w:t>DOCUMENTS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_Toc153463852 \h </w:instrText>
            </w:r>
            <w:r w:rsidR="00E1109D" w:rsidRPr="008349B8">
              <w:rPr>
                <w:noProof/>
                <w:webHidden/>
              </w:rPr>
            </w:r>
            <w:r w:rsidR="00E1109D" w:rsidRPr="008349B8">
              <w:rPr>
                <w:noProof/>
                <w:webHidden/>
              </w:rPr>
              <w:fldChar w:fldCharType="separate"/>
            </w:r>
            <w:r w:rsidR="004E5F26" w:rsidRPr="008349B8">
              <w:rPr>
                <w:noProof/>
                <w:webHidden/>
              </w:rPr>
              <w:t>16</w:t>
            </w:r>
            <w:r w:rsidR="00E1109D" w:rsidRPr="008349B8">
              <w:rPr>
                <w:noProof/>
                <w:webHidden/>
              </w:rPr>
              <w:fldChar w:fldCharType="end"/>
            </w:r>
          </w:hyperlink>
        </w:p>
        <w:p w14:paraId="74995C37" w14:textId="6AB526E0" w:rsidR="00E1109D" w:rsidRPr="008349B8" w:rsidRDefault="00362E2F">
          <w:pPr>
            <w:pStyle w:val="TOC2"/>
            <w:tabs>
              <w:tab w:val="left" w:pos="660"/>
              <w:tab w:val="right" w:leader="dot" w:pos="9016"/>
            </w:tabs>
            <w:rPr>
              <w:rFonts w:eastAsiaTheme="minorEastAsia"/>
              <w:noProof/>
              <w:lang w:eastAsia="en-IN"/>
            </w:rPr>
          </w:pPr>
          <w:hyperlink w:anchor="_Toc153463853" w:history="1">
            <w:r w:rsidR="00E1109D" w:rsidRPr="008349B8">
              <w:rPr>
                <w:rStyle w:val="Hyperlink"/>
                <w:noProof/>
              </w:rPr>
              <w:t>C.</w:t>
            </w:r>
            <w:r w:rsidR="00E1109D" w:rsidRPr="008349B8">
              <w:rPr>
                <w:rFonts w:eastAsiaTheme="minorEastAsia"/>
                <w:noProof/>
                <w:lang w:eastAsia="en-IN"/>
              </w:rPr>
              <w:tab/>
            </w:r>
            <w:r w:rsidR="00E1109D" w:rsidRPr="008349B8">
              <w:rPr>
                <w:rStyle w:val="Hyperlink"/>
                <w:noProof/>
              </w:rPr>
              <w:t>PREPARATION AND SUBMISSION OF BID</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_Toc153463853 \h </w:instrText>
            </w:r>
            <w:r w:rsidR="00E1109D" w:rsidRPr="008349B8">
              <w:rPr>
                <w:noProof/>
                <w:webHidden/>
              </w:rPr>
            </w:r>
            <w:r w:rsidR="00E1109D" w:rsidRPr="008349B8">
              <w:rPr>
                <w:noProof/>
                <w:webHidden/>
              </w:rPr>
              <w:fldChar w:fldCharType="separate"/>
            </w:r>
            <w:r w:rsidR="004E5F26" w:rsidRPr="008349B8">
              <w:rPr>
                <w:noProof/>
                <w:webHidden/>
              </w:rPr>
              <w:t>17</w:t>
            </w:r>
            <w:r w:rsidR="00E1109D" w:rsidRPr="008349B8">
              <w:rPr>
                <w:noProof/>
                <w:webHidden/>
              </w:rPr>
              <w:fldChar w:fldCharType="end"/>
            </w:r>
          </w:hyperlink>
        </w:p>
        <w:p w14:paraId="3A73901C" w14:textId="43190B3B" w:rsidR="00E1109D" w:rsidRPr="008349B8" w:rsidRDefault="00362E2F">
          <w:pPr>
            <w:pStyle w:val="TOC2"/>
            <w:tabs>
              <w:tab w:val="left" w:pos="660"/>
              <w:tab w:val="right" w:leader="dot" w:pos="9016"/>
            </w:tabs>
            <w:rPr>
              <w:rFonts w:eastAsiaTheme="minorEastAsia"/>
              <w:noProof/>
              <w:lang w:eastAsia="en-IN"/>
            </w:rPr>
          </w:pPr>
          <w:hyperlink w:anchor="_Toc153463854" w:history="1">
            <w:r w:rsidR="00E1109D" w:rsidRPr="008349B8">
              <w:rPr>
                <w:rStyle w:val="Hyperlink"/>
                <w:noProof/>
              </w:rPr>
              <w:t>D.</w:t>
            </w:r>
            <w:r w:rsidR="00E1109D" w:rsidRPr="008349B8">
              <w:rPr>
                <w:rFonts w:eastAsiaTheme="minorEastAsia"/>
                <w:noProof/>
                <w:lang w:eastAsia="en-IN"/>
              </w:rPr>
              <w:tab/>
            </w:r>
            <w:r w:rsidR="00E1109D" w:rsidRPr="008349B8">
              <w:rPr>
                <w:rStyle w:val="Hyperlink"/>
                <w:noProof/>
              </w:rPr>
              <w:t>EVALUATION PROCESS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_Toc153463854 \h </w:instrText>
            </w:r>
            <w:r w:rsidR="00E1109D" w:rsidRPr="008349B8">
              <w:rPr>
                <w:noProof/>
                <w:webHidden/>
              </w:rPr>
            </w:r>
            <w:r w:rsidR="00E1109D" w:rsidRPr="008349B8">
              <w:rPr>
                <w:noProof/>
                <w:webHidden/>
              </w:rPr>
              <w:fldChar w:fldCharType="separate"/>
            </w:r>
            <w:r w:rsidR="004E5F26" w:rsidRPr="008349B8">
              <w:rPr>
                <w:noProof/>
                <w:webHidden/>
              </w:rPr>
              <w:t>19</w:t>
            </w:r>
            <w:r w:rsidR="00E1109D" w:rsidRPr="008349B8">
              <w:rPr>
                <w:noProof/>
                <w:webHidden/>
              </w:rPr>
              <w:fldChar w:fldCharType="end"/>
            </w:r>
          </w:hyperlink>
        </w:p>
        <w:p w14:paraId="7E6C4BD3" w14:textId="0CB66BB5" w:rsidR="00E1109D" w:rsidRPr="008349B8" w:rsidRDefault="00362E2F">
          <w:pPr>
            <w:pStyle w:val="TOC2"/>
            <w:tabs>
              <w:tab w:val="left" w:pos="660"/>
              <w:tab w:val="right" w:leader="dot" w:pos="9016"/>
            </w:tabs>
            <w:rPr>
              <w:rFonts w:eastAsiaTheme="minorEastAsia"/>
              <w:noProof/>
              <w:lang w:eastAsia="en-IN"/>
            </w:rPr>
          </w:pPr>
          <w:hyperlink w:anchor="_Toc153463855" w:history="1">
            <w:r w:rsidR="00E1109D" w:rsidRPr="008349B8">
              <w:rPr>
                <w:rStyle w:val="Hyperlink"/>
                <w:noProof/>
              </w:rPr>
              <w:t>E.</w:t>
            </w:r>
            <w:r w:rsidR="00E1109D" w:rsidRPr="008349B8">
              <w:rPr>
                <w:rFonts w:eastAsiaTheme="minorEastAsia"/>
                <w:noProof/>
                <w:lang w:eastAsia="en-IN"/>
              </w:rPr>
              <w:tab/>
            </w:r>
            <w:r w:rsidR="00E1109D" w:rsidRPr="008349B8">
              <w:rPr>
                <w:rStyle w:val="Hyperlink"/>
                <w:noProof/>
              </w:rPr>
              <w:t>QUALIFICATION AND BIDDING</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_Toc153463855 \h </w:instrText>
            </w:r>
            <w:r w:rsidR="00E1109D" w:rsidRPr="008349B8">
              <w:rPr>
                <w:noProof/>
                <w:webHidden/>
              </w:rPr>
            </w:r>
            <w:r w:rsidR="00E1109D" w:rsidRPr="008349B8">
              <w:rPr>
                <w:noProof/>
                <w:webHidden/>
              </w:rPr>
              <w:fldChar w:fldCharType="separate"/>
            </w:r>
            <w:r w:rsidR="004E5F26" w:rsidRPr="008349B8">
              <w:rPr>
                <w:noProof/>
                <w:webHidden/>
              </w:rPr>
              <w:t>21</w:t>
            </w:r>
            <w:r w:rsidR="00E1109D" w:rsidRPr="008349B8">
              <w:rPr>
                <w:noProof/>
                <w:webHidden/>
              </w:rPr>
              <w:fldChar w:fldCharType="end"/>
            </w:r>
          </w:hyperlink>
        </w:p>
        <w:p w14:paraId="1BA5CCB3" w14:textId="5E605B61" w:rsidR="00E1109D" w:rsidRPr="008349B8" w:rsidRDefault="00362E2F">
          <w:pPr>
            <w:pStyle w:val="TOC2"/>
            <w:tabs>
              <w:tab w:val="left" w:pos="660"/>
              <w:tab w:val="right" w:leader="dot" w:pos="9016"/>
            </w:tabs>
            <w:rPr>
              <w:rFonts w:eastAsiaTheme="minorEastAsia"/>
              <w:noProof/>
              <w:lang w:eastAsia="en-IN"/>
            </w:rPr>
          </w:pPr>
          <w:hyperlink w:anchor="_Toc153463856" w:history="1">
            <w:r w:rsidR="00E1109D" w:rsidRPr="008349B8">
              <w:rPr>
                <w:rStyle w:val="Hyperlink"/>
                <w:noProof/>
              </w:rPr>
              <w:t>F.</w:t>
            </w:r>
            <w:r w:rsidR="00E1109D" w:rsidRPr="008349B8">
              <w:rPr>
                <w:rFonts w:eastAsiaTheme="minorEastAsia"/>
                <w:noProof/>
                <w:lang w:eastAsia="en-IN"/>
              </w:rPr>
              <w:tab/>
            </w:r>
            <w:r w:rsidR="00E1109D" w:rsidRPr="008349B8">
              <w:rPr>
                <w:rStyle w:val="Hyperlink"/>
                <w:noProof/>
              </w:rPr>
              <w:t>BID SECURITY</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_Toc153463856 \h </w:instrText>
            </w:r>
            <w:r w:rsidR="00E1109D" w:rsidRPr="008349B8">
              <w:rPr>
                <w:noProof/>
                <w:webHidden/>
              </w:rPr>
            </w:r>
            <w:r w:rsidR="00E1109D" w:rsidRPr="008349B8">
              <w:rPr>
                <w:noProof/>
                <w:webHidden/>
              </w:rPr>
              <w:fldChar w:fldCharType="separate"/>
            </w:r>
            <w:r w:rsidR="004E5F26" w:rsidRPr="008349B8">
              <w:rPr>
                <w:noProof/>
                <w:webHidden/>
              </w:rPr>
              <w:t>22</w:t>
            </w:r>
            <w:r w:rsidR="00E1109D" w:rsidRPr="008349B8">
              <w:rPr>
                <w:noProof/>
                <w:webHidden/>
              </w:rPr>
              <w:fldChar w:fldCharType="end"/>
            </w:r>
          </w:hyperlink>
        </w:p>
        <w:p w14:paraId="42AAA9FF" w14:textId="2B81C1C7" w:rsidR="00E1109D" w:rsidRPr="008349B8" w:rsidRDefault="00362E2F">
          <w:pPr>
            <w:pStyle w:val="TOC1"/>
            <w:tabs>
              <w:tab w:val="right" w:leader="dot" w:pos="9016"/>
            </w:tabs>
            <w:rPr>
              <w:rFonts w:eastAsiaTheme="minorEastAsia"/>
              <w:noProof/>
              <w:lang w:eastAsia="en-IN"/>
            </w:rPr>
          </w:pPr>
          <w:hyperlink w:anchor="_Toc153463857" w:history="1">
            <w:r w:rsidR="00E1109D" w:rsidRPr="008349B8">
              <w:rPr>
                <w:rStyle w:val="Hyperlink"/>
                <w:noProof/>
              </w:rPr>
              <w:t>3. CRITERIA FOR EVALUATION OF BIDS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_Toc153463857 \h </w:instrText>
            </w:r>
            <w:r w:rsidR="00E1109D" w:rsidRPr="008349B8">
              <w:rPr>
                <w:noProof/>
                <w:webHidden/>
              </w:rPr>
            </w:r>
            <w:r w:rsidR="00E1109D" w:rsidRPr="008349B8">
              <w:rPr>
                <w:noProof/>
                <w:webHidden/>
              </w:rPr>
              <w:fldChar w:fldCharType="separate"/>
            </w:r>
            <w:r w:rsidR="004E5F26" w:rsidRPr="008349B8">
              <w:rPr>
                <w:noProof/>
                <w:webHidden/>
              </w:rPr>
              <w:t>24</w:t>
            </w:r>
            <w:r w:rsidR="00E1109D" w:rsidRPr="008349B8">
              <w:rPr>
                <w:noProof/>
                <w:webHidden/>
              </w:rPr>
              <w:fldChar w:fldCharType="end"/>
            </w:r>
          </w:hyperlink>
        </w:p>
        <w:p w14:paraId="2848739B" w14:textId="3FA38F9D" w:rsidR="00E1109D" w:rsidRPr="008349B8" w:rsidRDefault="00362E2F">
          <w:pPr>
            <w:pStyle w:val="TOC1"/>
            <w:tabs>
              <w:tab w:val="right" w:leader="dot" w:pos="9016"/>
            </w:tabs>
            <w:rPr>
              <w:rFonts w:eastAsiaTheme="minorEastAsia"/>
              <w:noProof/>
              <w:lang w:eastAsia="en-IN"/>
            </w:rPr>
          </w:pPr>
          <w:hyperlink w:anchor="_Toc153463858" w:history="1">
            <w:r w:rsidR="00E1109D" w:rsidRPr="008349B8">
              <w:rPr>
                <w:rStyle w:val="Hyperlink"/>
                <w:noProof/>
              </w:rPr>
              <w:t>4. FRAUD AND CORRUPT PRACTICES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_Toc153463858 \h </w:instrText>
            </w:r>
            <w:r w:rsidR="00E1109D" w:rsidRPr="008349B8">
              <w:rPr>
                <w:noProof/>
                <w:webHidden/>
              </w:rPr>
            </w:r>
            <w:r w:rsidR="00E1109D" w:rsidRPr="008349B8">
              <w:rPr>
                <w:noProof/>
                <w:webHidden/>
              </w:rPr>
              <w:fldChar w:fldCharType="separate"/>
            </w:r>
            <w:r w:rsidR="004E5F26" w:rsidRPr="008349B8">
              <w:rPr>
                <w:noProof/>
                <w:webHidden/>
              </w:rPr>
              <w:t>28</w:t>
            </w:r>
            <w:r w:rsidR="00E1109D" w:rsidRPr="008349B8">
              <w:rPr>
                <w:noProof/>
                <w:webHidden/>
              </w:rPr>
              <w:fldChar w:fldCharType="end"/>
            </w:r>
          </w:hyperlink>
        </w:p>
        <w:p w14:paraId="7E87BE39" w14:textId="46F9C62B" w:rsidR="00E1109D" w:rsidRPr="008349B8" w:rsidRDefault="00362E2F">
          <w:pPr>
            <w:pStyle w:val="TOC1"/>
            <w:tabs>
              <w:tab w:val="left" w:pos="440"/>
              <w:tab w:val="right" w:leader="dot" w:pos="9016"/>
            </w:tabs>
            <w:rPr>
              <w:rFonts w:eastAsiaTheme="minorEastAsia"/>
              <w:noProof/>
              <w:lang w:eastAsia="en-IN"/>
            </w:rPr>
          </w:pPr>
          <w:hyperlink w:anchor="_Toc153463859" w:history="1">
            <w:r w:rsidR="00E1109D" w:rsidRPr="008349B8">
              <w:rPr>
                <w:rStyle w:val="Hyperlink"/>
                <w:noProof/>
              </w:rPr>
              <w:t>5.</w:t>
            </w:r>
            <w:r w:rsidR="00E1109D" w:rsidRPr="008349B8">
              <w:rPr>
                <w:rFonts w:eastAsiaTheme="minorEastAsia"/>
                <w:noProof/>
                <w:lang w:eastAsia="en-IN"/>
              </w:rPr>
              <w:tab/>
            </w:r>
            <w:r w:rsidR="00E1109D" w:rsidRPr="008349B8">
              <w:rPr>
                <w:rStyle w:val="Hyperlink"/>
                <w:noProof/>
              </w:rPr>
              <w:t>PRE-BID CONFERENCE</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_Toc153463859 \h </w:instrText>
            </w:r>
            <w:r w:rsidR="00E1109D" w:rsidRPr="008349B8">
              <w:rPr>
                <w:noProof/>
                <w:webHidden/>
              </w:rPr>
            </w:r>
            <w:r w:rsidR="00E1109D" w:rsidRPr="008349B8">
              <w:rPr>
                <w:noProof/>
                <w:webHidden/>
              </w:rPr>
              <w:fldChar w:fldCharType="separate"/>
            </w:r>
            <w:r w:rsidR="004E5F26" w:rsidRPr="008349B8">
              <w:rPr>
                <w:noProof/>
                <w:webHidden/>
              </w:rPr>
              <w:t>30</w:t>
            </w:r>
            <w:r w:rsidR="00E1109D" w:rsidRPr="008349B8">
              <w:rPr>
                <w:noProof/>
                <w:webHidden/>
              </w:rPr>
              <w:fldChar w:fldCharType="end"/>
            </w:r>
          </w:hyperlink>
        </w:p>
        <w:p w14:paraId="38998466" w14:textId="28345086" w:rsidR="00E1109D" w:rsidRPr="008349B8" w:rsidRDefault="00362E2F">
          <w:pPr>
            <w:pStyle w:val="TOC1"/>
            <w:tabs>
              <w:tab w:val="right" w:leader="dot" w:pos="9016"/>
            </w:tabs>
            <w:rPr>
              <w:rFonts w:eastAsiaTheme="minorEastAsia"/>
              <w:noProof/>
              <w:lang w:eastAsia="en-IN"/>
            </w:rPr>
          </w:pPr>
          <w:hyperlink w:anchor="_Toc153463860" w:history="1">
            <w:r w:rsidR="00E1109D" w:rsidRPr="008349B8">
              <w:rPr>
                <w:rStyle w:val="Hyperlink"/>
                <w:noProof/>
              </w:rPr>
              <w:t>6. MISCELLANEOUS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_Toc153463860 \h </w:instrText>
            </w:r>
            <w:r w:rsidR="00E1109D" w:rsidRPr="008349B8">
              <w:rPr>
                <w:noProof/>
                <w:webHidden/>
              </w:rPr>
            </w:r>
            <w:r w:rsidR="00E1109D" w:rsidRPr="008349B8">
              <w:rPr>
                <w:noProof/>
                <w:webHidden/>
              </w:rPr>
              <w:fldChar w:fldCharType="separate"/>
            </w:r>
            <w:r w:rsidR="004E5F26" w:rsidRPr="008349B8">
              <w:rPr>
                <w:noProof/>
                <w:webHidden/>
              </w:rPr>
              <w:t>31</w:t>
            </w:r>
            <w:r w:rsidR="00E1109D" w:rsidRPr="008349B8">
              <w:rPr>
                <w:noProof/>
                <w:webHidden/>
              </w:rPr>
              <w:fldChar w:fldCharType="end"/>
            </w:r>
          </w:hyperlink>
        </w:p>
        <w:p w14:paraId="747901E9" w14:textId="37AB1BB7" w:rsidR="00E1109D" w:rsidRPr="008349B8" w:rsidRDefault="00362E2F">
          <w:pPr>
            <w:pStyle w:val="TOC1"/>
            <w:tabs>
              <w:tab w:val="right" w:leader="dot" w:pos="9016"/>
            </w:tabs>
            <w:rPr>
              <w:rFonts w:eastAsiaTheme="minorEastAsia"/>
              <w:noProof/>
              <w:lang w:eastAsia="en-IN"/>
            </w:rPr>
          </w:pPr>
          <w:hyperlink r:id="rId13" w:anchor="_Toc153463861" w:history="1">
            <w:r w:rsidR="00E1109D" w:rsidRPr="008349B8">
              <w:rPr>
                <w:rStyle w:val="Hyperlink"/>
                <w:noProof/>
              </w:rPr>
              <w:t>APPENDICES</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_Toc153463861 \h </w:instrText>
            </w:r>
            <w:r w:rsidR="00E1109D" w:rsidRPr="008349B8">
              <w:rPr>
                <w:noProof/>
                <w:webHidden/>
              </w:rPr>
            </w:r>
            <w:r w:rsidR="00E1109D" w:rsidRPr="008349B8">
              <w:rPr>
                <w:noProof/>
                <w:webHidden/>
              </w:rPr>
              <w:fldChar w:fldCharType="separate"/>
            </w:r>
            <w:r w:rsidR="004E5F26" w:rsidRPr="008349B8">
              <w:rPr>
                <w:noProof/>
                <w:webHidden/>
              </w:rPr>
              <w:t>32</w:t>
            </w:r>
            <w:r w:rsidR="00E1109D" w:rsidRPr="008349B8">
              <w:rPr>
                <w:noProof/>
                <w:webHidden/>
              </w:rPr>
              <w:fldChar w:fldCharType="end"/>
            </w:r>
          </w:hyperlink>
        </w:p>
        <w:p w14:paraId="614B4513" w14:textId="209F39E0" w:rsidR="00E1109D" w:rsidRPr="008349B8" w:rsidRDefault="00362E2F">
          <w:pPr>
            <w:pStyle w:val="TOC2"/>
            <w:tabs>
              <w:tab w:val="right" w:leader="dot" w:pos="9016"/>
            </w:tabs>
            <w:rPr>
              <w:rFonts w:eastAsiaTheme="minorEastAsia"/>
              <w:noProof/>
              <w:lang w:eastAsia="en-IN"/>
            </w:rPr>
          </w:pPr>
          <w:hyperlink w:anchor="_Toc153463862" w:history="1">
            <w:r w:rsidR="00E1109D" w:rsidRPr="008349B8">
              <w:rPr>
                <w:rStyle w:val="Hyperlink"/>
                <w:noProof/>
              </w:rPr>
              <w:t>APPENDIX I - Letter Comprising the Bid</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_Toc153463862 \h </w:instrText>
            </w:r>
            <w:r w:rsidR="00E1109D" w:rsidRPr="008349B8">
              <w:rPr>
                <w:noProof/>
                <w:webHidden/>
              </w:rPr>
            </w:r>
            <w:r w:rsidR="00E1109D" w:rsidRPr="008349B8">
              <w:rPr>
                <w:noProof/>
                <w:webHidden/>
              </w:rPr>
              <w:fldChar w:fldCharType="separate"/>
            </w:r>
            <w:r w:rsidR="004E5F26" w:rsidRPr="008349B8">
              <w:rPr>
                <w:noProof/>
                <w:webHidden/>
              </w:rPr>
              <w:t>33</w:t>
            </w:r>
            <w:r w:rsidR="00E1109D" w:rsidRPr="008349B8">
              <w:rPr>
                <w:noProof/>
                <w:webHidden/>
              </w:rPr>
              <w:fldChar w:fldCharType="end"/>
            </w:r>
          </w:hyperlink>
        </w:p>
        <w:p w14:paraId="1FA5C671" w14:textId="0F00FA43" w:rsidR="00E1109D" w:rsidRPr="008349B8" w:rsidRDefault="00362E2F">
          <w:pPr>
            <w:pStyle w:val="TOC3"/>
            <w:tabs>
              <w:tab w:val="right" w:leader="dot" w:pos="9016"/>
            </w:tabs>
            <w:rPr>
              <w:rFonts w:eastAsiaTheme="minorEastAsia"/>
              <w:noProof/>
              <w:lang w:eastAsia="en-IN"/>
            </w:rPr>
          </w:pPr>
          <w:hyperlink w:anchor="_Toc153463863" w:history="1">
            <w:r w:rsidR="00E1109D" w:rsidRPr="008349B8">
              <w:rPr>
                <w:rStyle w:val="Hyperlink"/>
                <w:noProof/>
              </w:rPr>
              <w:t>Details of Bidder</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_Toc153463863 \h </w:instrText>
            </w:r>
            <w:r w:rsidR="00E1109D" w:rsidRPr="008349B8">
              <w:rPr>
                <w:noProof/>
                <w:webHidden/>
              </w:rPr>
            </w:r>
            <w:r w:rsidR="00E1109D" w:rsidRPr="008349B8">
              <w:rPr>
                <w:noProof/>
                <w:webHidden/>
              </w:rPr>
              <w:fldChar w:fldCharType="separate"/>
            </w:r>
            <w:r w:rsidR="004E5F26" w:rsidRPr="008349B8">
              <w:rPr>
                <w:noProof/>
                <w:webHidden/>
              </w:rPr>
              <w:t>37</w:t>
            </w:r>
            <w:r w:rsidR="00E1109D" w:rsidRPr="008349B8">
              <w:rPr>
                <w:noProof/>
                <w:webHidden/>
              </w:rPr>
              <w:fldChar w:fldCharType="end"/>
            </w:r>
          </w:hyperlink>
        </w:p>
        <w:p w14:paraId="35BA9D0A" w14:textId="57A8240C" w:rsidR="00E1109D" w:rsidRPr="008349B8" w:rsidRDefault="00362E2F">
          <w:pPr>
            <w:pStyle w:val="TOC3"/>
            <w:tabs>
              <w:tab w:val="right" w:leader="dot" w:pos="9016"/>
            </w:tabs>
            <w:rPr>
              <w:rFonts w:eastAsiaTheme="minorEastAsia"/>
              <w:noProof/>
              <w:lang w:eastAsia="en-IN"/>
            </w:rPr>
          </w:pPr>
          <w:hyperlink w:anchor="_Toc153463864" w:history="1">
            <w:r w:rsidR="00E1109D" w:rsidRPr="008349B8">
              <w:rPr>
                <w:rStyle w:val="Hyperlink"/>
                <w:noProof/>
              </w:rPr>
              <w:t>Technical Capacity of the Bidder</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_Toc153463864 \h </w:instrText>
            </w:r>
            <w:r w:rsidR="00E1109D" w:rsidRPr="008349B8">
              <w:rPr>
                <w:noProof/>
                <w:webHidden/>
              </w:rPr>
            </w:r>
            <w:r w:rsidR="00E1109D" w:rsidRPr="008349B8">
              <w:rPr>
                <w:noProof/>
                <w:webHidden/>
              </w:rPr>
              <w:fldChar w:fldCharType="separate"/>
            </w:r>
            <w:r w:rsidR="004E5F26" w:rsidRPr="008349B8">
              <w:rPr>
                <w:noProof/>
                <w:webHidden/>
              </w:rPr>
              <w:t>39</w:t>
            </w:r>
            <w:r w:rsidR="00E1109D" w:rsidRPr="008349B8">
              <w:rPr>
                <w:noProof/>
                <w:webHidden/>
              </w:rPr>
              <w:fldChar w:fldCharType="end"/>
            </w:r>
          </w:hyperlink>
        </w:p>
        <w:p w14:paraId="5327671E" w14:textId="6E8EBD98" w:rsidR="00E1109D" w:rsidRPr="008349B8" w:rsidRDefault="00362E2F">
          <w:pPr>
            <w:pStyle w:val="TOC3"/>
            <w:tabs>
              <w:tab w:val="right" w:leader="dot" w:pos="9016"/>
            </w:tabs>
            <w:rPr>
              <w:rFonts w:eastAsiaTheme="minorEastAsia"/>
              <w:noProof/>
              <w:lang w:eastAsia="en-IN"/>
            </w:rPr>
          </w:pPr>
          <w:hyperlink w:anchor="_Toc153463865" w:history="1">
            <w:r w:rsidR="00E1109D" w:rsidRPr="008349B8">
              <w:rPr>
                <w:rStyle w:val="Hyperlink"/>
                <w:noProof/>
              </w:rPr>
              <w:t>Financial Capacity of the Bidder</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_Toc153463865 \h </w:instrText>
            </w:r>
            <w:r w:rsidR="00E1109D" w:rsidRPr="008349B8">
              <w:rPr>
                <w:noProof/>
                <w:webHidden/>
              </w:rPr>
            </w:r>
            <w:r w:rsidR="00E1109D" w:rsidRPr="008349B8">
              <w:rPr>
                <w:noProof/>
                <w:webHidden/>
              </w:rPr>
              <w:fldChar w:fldCharType="separate"/>
            </w:r>
            <w:r w:rsidR="004E5F26" w:rsidRPr="008349B8">
              <w:rPr>
                <w:noProof/>
                <w:webHidden/>
              </w:rPr>
              <w:t>41</w:t>
            </w:r>
            <w:r w:rsidR="00E1109D" w:rsidRPr="008349B8">
              <w:rPr>
                <w:noProof/>
                <w:webHidden/>
              </w:rPr>
              <w:fldChar w:fldCharType="end"/>
            </w:r>
          </w:hyperlink>
        </w:p>
        <w:p w14:paraId="29ABC59D" w14:textId="748A674C" w:rsidR="00E1109D" w:rsidRPr="008349B8" w:rsidRDefault="00362E2F">
          <w:pPr>
            <w:pStyle w:val="TOC3"/>
            <w:tabs>
              <w:tab w:val="right" w:leader="dot" w:pos="9016"/>
            </w:tabs>
            <w:rPr>
              <w:rFonts w:eastAsiaTheme="minorEastAsia"/>
              <w:noProof/>
              <w:lang w:eastAsia="en-IN"/>
            </w:rPr>
          </w:pPr>
          <w:hyperlink w:anchor="_Toc153463866" w:history="1">
            <w:r w:rsidR="00E1109D" w:rsidRPr="008349B8">
              <w:rPr>
                <w:rStyle w:val="Hyperlink"/>
                <w:noProof/>
              </w:rPr>
              <w:t>Statement of Legal Capacity</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_Toc153463866 \h </w:instrText>
            </w:r>
            <w:r w:rsidR="00E1109D" w:rsidRPr="008349B8">
              <w:rPr>
                <w:noProof/>
                <w:webHidden/>
              </w:rPr>
            </w:r>
            <w:r w:rsidR="00E1109D" w:rsidRPr="008349B8">
              <w:rPr>
                <w:noProof/>
                <w:webHidden/>
              </w:rPr>
              <w:fldChar w:fldCharType="separate"/>
            </w:r>
            <w:r w:rsidR="004E5F26" w:rsidRPr="008349B8">
              <w:rPr>
                <w:noProof/>
                <w:webHidden/>
              </w:rPr>
              <w:t>47</w:t>
            </w:r>
            <w:r w:rsidR="00E1109D" w:rsidRPr="008349B8">
              <w:rPr>
                <w:noProof/>
                <w:webHidden/>
              </w:rPr>
              <w:fldChar w:fldCharType="end"/>
            </w:r>
          </w:hyperlink>
        </w:p>
        <w:p w14:paraId="3DC8D819" w14:textId="15598263" w:rsidR="00E1109D" w:rsidRPr="008349B8" w:rsidRDefault="00362E2F">
          <w:pPr>
            <w:pStyle w:val="TOC2"/>
            <w:tabs>
              <w:tab w:val="right" w:leader="dot" w:pos="9016"/>
            </w:tabs>
            <w:rPr>
              <w:rFonts w:eastAsiaTheme="minorEastAsia"/>
              <w:noProof/>
              <w:lang w:eastAsia="en-IN"/>
            </w:rPr>
          </w:pPr>
          <w:hyperlink w:anchor="_Toc153463867" w:history="1">
            <w:r w:rsidR="00E1109D" w:rsidRPr="008349B8">
              <w:rPr>
                <w:rStyle w:val="Hyperlink"/>
                <w:noProof/>
              </w:rPr>
              <w:t>APPENDIX II - Power of Attorney for Signing of Bid</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_Toc153463867 \h </w:instrText>
            </w:r>
            <w:r w:rsidR="00E1109D" w:rsidRPr="008349B8">
              <w:rPr>
                <w:noProof/>
                <w:webHidden/>
              </w:rPr>
            </w:r>
            <w:r w:rsidR="00E1109D" w:rsidRPr="008349B8">
              <w:rPr>
                <w:noProof/>
                <w:webHidden/>
              </w:rPr>
              <w:fldChar w:fldCharType="separate"/>
            </w:r>
            <w:r w:rsidR="004E5F26" w:rsidRPr="008349B8">
              <w:rPr>
                <w:noProof/>
                <w:webHidden/>
              </w:rPr>
              <w:t>48</w:t>
            </w:r>
            <w:r w:rsidR="00E1109D" w:rsidRPr="008349B8">
              <w:rPr>
                <w:noProof/>
                <w:webHidden/>
              </w:rPr>
              <w:fldChar w:fldCharType="end"/>
            </w:r>
          </w:hyperlink>
        </w:p>
        <w:p w14:paraId="5D171C89" w14:textId="6248059D" w:rsidR="00E1109D" w:rsidRPr="008349B8" w:rsidRDefault="00362E2F">
          <w:pPr>
            <w:pStyle w:val="TOC2"/>
            <w:tabs>
              <w:tab w:val="right" w:leader="dot" w:pos="9016"/>
            </w:tabs>
            <w:rPr>
              <w:rFonts w:eastAsiaTheme="minorEastAsia"/>
              <w:noProof/>
              <w:lang w:eastAsia="en-IN"/>
            </w:rPr>
          </w:pPr>
          <w:hyperlink w:anchor="_Toc153463868" w:history="1">
            <w:r w:rsidR="00E1109D" w:rsidRPr="008349B8">
              <w:rPr>
                <w:rStyle w:val="Hyperlink"/>
                <w:noProof/>
              </w:rPr>
              <w:t>APPENDIX III - Power of Attorney for Lead Member of Consortium</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_Toc153463868 \h </w:instrText>
            </w:r>
            <w:r w:rsidR="00E1109D" w:rsidRPr="008349B8">
              <w:rPr>
                <w:noProof/>
                <w:webHidden/>
              </w:rPr>
            </w:r>
            <w:r w:rsidR="00E1109D" w:rsidRPr="008349B8">
              <w:rPr>
                <w:noProof/>
                <w:webHidden/>
              </w:rPr>
              <w:fldChar w:fldCharType="separate"/>
            </w:r>
            <w:r w:rsidR="004E5F26" w:rsidRPr="008349B8">
              <w:rPr>
                <w:noProof/>
                <w:webHidden/>
              </w:rPr>
              <w:t>50</w:t>
            </w:r>
            <w:r w:rsidR="00E1109D" w:rsidRPr="008349B8">
              <w:rPr>
                <w:noProof/>
                <w:webHidden/>
              </w:rPr>
              <w:fldChar w:fldCharType="end"/>
            </w:r>
          </w:hyperlink>
        </w:p>
        <w:p w14:paraId="5AAE8B5C" w14:textId="74573131" w:rsidR="00E1109D" w:rsidRPr="008349B8" w:rsidRDefault="00362E2F">
          <w:pPr>
            <w:pStyle w:val="TOC2"/>
            <w:tabs>
              <w:tab w:val="right" w:leader="dot" w:pos="9016"/>
            </w:tabs>
            <w:rPr>
              <w:rFonts w:eastAsiaTheme="minorEastAsia"/>
              <w:noProof/>
              <w:lang w:eastAsia="en-IN"/>
            </w:rPr>
          </w:pPr>
          <w:hyperlink w:anchor="_Toc153463869" w:history="1">
            <w:r w:rsidR="00E1109D" w:rsidRPr="008349B8">
              <w:rPr>
                <w:rStyle w:val="Hyperlink"/>
                <w:noProof/>
              </w:rPr>
              <w:t>APPENDIX IV – Format of the Price Bid</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_Toc153463869 \h </w:instrText>
            </w:r>
            <w:r w:rsidR="00E1109D" w:rsidRPr="008349B8">
              <w:rPr>
                <w:noProof/>
                <w:webHidden/>
              </w:rPr>
            </w:r>
            <w:r w:rsidR="00E1109D" w:rsidRPr="008349B8">
              <w:rPr>
                <w:noProof/>
                <w:webHidden/>
              </w:rPr>
              <w:fldChar w:fldCharType="separate"/>
            </w:r>
            <w:r w:rsidR="004E5F26" w:rsidRPr="008349B8">
              <w:rPr>
                <w:noProof/>
                <w:webHidden/>
              </w:rPr>
              <w:t>52</w:t>
            </w:r>
            <w:r w:rsidR="00E1109D" w:rsidRPr="008349B8">
              <w:rPr>
                <w:noProof/>
                <w:webHidden/>
              </w:rPr>
              <w:fldChar w:fldCharType="end"/>
            </w:r>
          </w:hyperlink>
        </w:p>
        <w:p w14:paraId="75252F38" w14:textId="3BE1853B" w:rsidR="00E1109D" w:rsidRPr="008349B8" w:rsidRDefault="00362E2F">
          <w:pPr>
            <w:pStyle w:val="TOC2"/>
            <w:tabs>
              <w:tab w:val="right" w:leader="dot" w:pos="9016"/>
            </w:tabs>
            <w:rPr>
              <w:rFonts w:eastAsiaTheme="minorEastAsia"/>
              <w:noProof/>
              <w:lang w:eastAsia="en-IN"/>
            </w:rPr>
          </w:pPr>
          <w:hyperlink w:anchor="_Toc153463870" w:history="1">
            <w:r w:rsidR="00E1109D" w:rsidRPr="008349B8">
              <w:rPr>
                <w:rStyle w:val="Hyperlink"/>
                <w:noProof/>
              </w:rPr>
              <w:t>APPENDIX V - Joint Bidding Agreement</w:t>
            </w:r>
            <w:r w:rsidR="00E1109D" w:rsidRPr="008349B8">
              <w:rPr>
                <w:noProof/>
                <w:webHidden/>
              </w:rPr>
              <w:tab/>
            </w:r>
            <w:r w:rsidR="00E1109D" w:rsidRPr="008349B8">
              <w:rPr>
                <w:noProof/>
                <w:webHidden/>
              </w:rPr>
              <w:fldChar w:fldCharType="begin"/>
            </w:r>
            <w:r w:rsidR="00E1109D" w:rsidRPr="008349B8">
              <w:rPr>
                <w:noProof/>
                <w:webHidden/>
              </w:rPr>
              <w:instrText xml:space="preserve"> PAGEREF _Toc153463870 \h </w:instrText>
            </w:r>
            <w:r w:rsidR="00E1109D" w:rsidRPr="008349B8">
              <w:rPr>
                <w:noProof/>
                <w:webHidden/>
              </w:rPr>
            </w:r>
            <w:r w:rsidR="00E1109D" w:rsidRPr="008349B8">
              <w:rPr>
                <w:noProof/>
                <w:webHidden/>
              </w:rPr>
              <w:fldChar w:fldCharType="separate"/>
            </w:r>
            <w:r w:rsidR="004E5F26" w:rsidRPr="008349B8">
              <w:rPr>
                <w:noProof/>
                <w:webHidden/>
              </w:rPr>
              <w:t>53</w:t>
            </w:r>
            <w:r w:rsidR="00E1109D" w:rsidRPr="008349B8">
              <w:rPr>
                <w:noProof/>
                <w:webHidden/>
              </w:rPr>
              <w:fldChar w:fldCharType="end"/>
            </w:r>
          </w:hyperlink>
        </w:p>
        <w:p w14:paraId="69A200DD" w14:textId="77777777" w:rsidR="007A2BC8" w:rsidRPr="008349B8" w:rsidRDefault="007A2BC8" w:rsidP="007A2BC8">
          <w:pPr>
            <w:rPr>
              <w:b/>
              <w:bCs/>
            </w:rPr>
          </w:pPr>
          <w:r w:rsidRPr="008349B8">
            <w:rPr>
              <w:b/>
              <w:bCs/>
            </w:rPr>
            <w:fldChar w:fldCharType="end"/>
          </w:r>
        </w:p>
      </w:sdtContent>
    </w:sdt>
    <w:p w14:paraId="07080AB6" w14:textId="77777777" w:rsidR="00951EA1" w:rsidRPr="008349B8" w:rsidRDefault="00951EA1">
      <w:r w:rsidRPr="008349B8">
        <w:br w:type="page"/>
      </w:r>
    </w:p>
    <w:p w14:paraId="5A8F9539" w14:textId="77777777" w:rsidR="00951EA1" w:rsidRPr="008349B8" w:rsidRDefault="00951EA1" w:rsidP="00951EA1">
      <w:pPr>
        <w:jc w:val="center"/>
        <w:rPr>
          <w:sz w:val="24"/>
        </w:rPr>
      </w:pPr>
      <w:r w:rsidRPr="008349B8">
        <w:rPr>
          <w:b/>
          <w:sz w:val="24"/>
        </w:rPr>
        <w:lastRenderedPageBreak/>
        <w:t>DISCLAIMER</w:t>
      </w:r>
    </w:p>
    <w:p w14:paraId="515C92E2" w14:textId="0C47192F" w:rsidR="00951EA1" w:rsidRPr="008349B8" w:rsidRDefault="00951EA1" w:rsidP="00951EA1">
      <w:pPr>
        <w:spacing w:after="240" w:line="240" w:lineRule="auto"/>
        <w:jc w:val="both"/>
      </w:pPr>
      <w:r w:rsidRPr="008349B8">
        <w:t xml:space="preserve">The information contained in this Request for Qualification cum Request for Proposal document (the “RFP”) or subsequently provided to Bidder(s), whether verbally or in documentary or any other form, by or on behalf of </w:t>
      </w:r>
      <w:r w:rsidR="008349B8">
        <w:t xml:space="preserve">Karnataka Tourism Infrastructure </w:t>
      </w:r>
      <w:r w:rsidR="00952D4C">
        <w:t>Limited</w:t>
      </w:r>
      <w:r w:rsidRPr="008349B8">
        <w:t xml:space="preserve"> (the </w:t>
      </w:r>
      <w:r w:rsidRPr="008349B8">
        <w:rPr>
          <w:b/>
        </w:rPr>
        <w:t>“Authority”</w:t>
      </w:r>
      <w:r w:rsidRPr="008349B8">
        <w:t xml:space="preserve">) or any of their employees or advisors, is provided to Bidder(s) on the terms and conditions set out in this RFP and such other terms and conditions subject to which such information is provided.  </w:t>
      </w:r>
    </w:p>
    <w:p w14:paraId="677BC682" w14:textId="0596B41D" w:rsidR="00951EA1" w:rsidRPr="008349B8" w:rsidRDefault="00951EA1" w:rsidP="00951EA1">
      <w:pPr>
        <w:spacing w:line="240" w:lineRule="auto"/>
        <w:jc w:val="both"/>
      </w:pPr>
      <w:r w:rsidRPr="008349B8">
        <w:t xml:space="preserve">This RFP is not an agreement and is neither an offer nor invitation by the Authority to the prospective bidder(s) (the </w:t>
      </w:r>
      <w:r w:rsidRPr="008349B8">
        <w:rPr>
          <w:b/>
        </w:rPr>
        <w:t>“Bidder”</w:t>
      </w:r>
      <w:r w:rsidRPr="008349B8">
        <w:t xml:space="preserve">) or any other person. The purpose of this RFP is to provide interested parties with information that may be useful to them in the formulation of their Bid for qualification pursuant to this RFP (the </w:t>
      </w:r>
      <w:r w:rsidRPr="008349B8">
        <w:rPr>
          <w:b/>
        </w:rPr>
        <w:t>“Bid”</w:t>
      </w:r>
      <w:r w:rsidRPr="008349B8">
        <w:t xml:space="preserve">). This RFP includes statements, which reflect various assumptions and assessments arrived at by the Authority in relation to the Project.  Such assumptions, assessments and statements do not purport to contain all the information that each Bidder may require. This RFP may not be appropriate for all persons, and it is not possible for the Authority, its employees or advisors to consider the investment objectives, financial situation   and   particular   needs   of   each   party who   reads   or   uses   this   RFP.   The assumptions, assessments, statements and information contained in this RFP may not be complete, accurate, adequate or correct. Each Bidder should therefore, conduct its own investigations and analysis and should check the accuracy, adequacy, correctness, reliability and completeness of the assumptions, assessments, statements and information contained in this RFP and obtain independent advice from appropriate sources. Information provided in this RFP to the Bidder(s) is on a wide range of matters, some of which depends upon interpretation of law. The information given is not an exhaustive account of statutory   requirements and should not be regarded as a complete or authoritative statement of law. The Authority accepts no responsibility for the accuracy or otherwise for any interpretation or opinion on law expressed herein.  </w:t>
      </w:r>
    </w:p>
    <w:p w14:paraId="127B6456" w14:textId="502FDDAF" w:rsidR="00951EA1" w:rsidRPr="008349B8" w:rsidRDefault="00951EA1" w:rsidP="00951EA1">
      <w:pPr>
        <w:spacing w:line="240" w:lineRule="auto"/>
        <w:jc w:val="both"/>
      </w:pPr>
      <w:r w:rsidRPr="008349B8">
        <w:t xml:space="preserve">The Authority, its employees and advisors make no representation or warranty and shall have no liability to any person, including any Bidder, under any law, statute, rules or regulations or tort, principles of restitution or unjust enrichment or  otherwise  for  any  loss,  damages,  cost  or expense which may arise from or be incurred  or  suffered on account of anything contained in this RFP or otherwise,  including the  accuracy,  adequacy, correctness, completeness or reliability of the RFP and any assessment, assumption,  statement or information contained  therein or deemed to  form part  of  this  RFP or arising in any way in the Bidding Process.  </w:t>
      </w:r>
    </w:p>
    <w:p w14:paraId="22C4FB6E" w14:textId="75B2AB19" w:rsidR="00951EA1" w:rsidRPr="008349B8" w:rsidRDefault="00951EA1" w:rsidP="00951EA1">
      <w:pPr>
        <w:spacing w:line="240" w:lineRule="auto"/>
        <w:jc w:val="both"/>
      </w:pPr>
      <w:r w:rsidRPr="008349B8">
        <w:t xml:space="preserve">The Authority also accepts no liability of any nature whether resulting from negligence or otherwise howsoever caused arising from reliance of any Bidder upon the statements contained in this RFP. The Authority may, in its absolute discretion but without being under any obligation to do so, update, amend or supplement the information, assessment or assumptions contained in this RFP.  </w:t>
      </w:r>
    </w:p>
    <w:p w14:paraId="79EE69AC" w14:textId="625ACA47" w:rsidR="00951EA1" w:rsidRPr="008349B8" w:rsidRDefault="00951EA1" w:rsidP="00951EA1">
      <w:pPr>
        <w:spacing w:line="240" w:lineRule="auto"/>
        <w:jc w:val="both"/>
      </w:pPr>
      <w:r w:rsidRPr="008349B8">
        <w:t xml:space="preserve">The issue of this RFP does not imply that the Authority is bound to select and short-list pre-qualified bids for Bid Stage or to appoint the Selected Bidder or </w:t>
      </w:r>
      <w:r w:rsidR="00077B00" w:rsidRPr="008349B8">
        <w:t>Concessionaire</w:t>
      </w:r>
      <w:r w:rsidRPr="008349B8">
        <w:t xml:space="preserve">, as the case may be, for the Project and the Authority reserves the right to reject all or any of the Bids or Bids without assigning any reasons whatsoever.  </w:t>
      </w:r>
    </w:p>
    <w:p w14:paraId="50876E69" w14:textId="7094ABAE" w:rsidR="000762FF" w:rsidRPr="008349B8" w:rsidRDefault="00951EA1" w:rsidP="00951EA1">
      <w:pPr>
        <w:spacing w:line="240" w:lineRule="auto"/>
        <w:jc w:val="both"/>
      </w:pPr>
      <w:r w:rsidRPr="008349B8">
        <w:t>The Bidder shall bear all its costs associated with or relating to the preparation and submission of its Bid including but not limited to preparation, copying, postage, delivery fees, expenses associated with any demonstrations or presentations which may be required by the Authority or any other costs incurred in connection with or relating to its Bid. All such costs and expenses will remain with the Bidder and the Authority shall not be liable in any manner whatsoever for the same or for any other costs or other expenses incurred by a Bidder in preparation or submission of the Bid, regardless of the conduct or outcome of the Bidding Process.</w:t>
      </w:r>
    </w:p>
    <w:p w14:paraId="76A39233" w14:textId="77777777" w:rsidR="000762FF" w:rsidRPr="008349B8" w:rsidRDefault="000762FF" w:rsidP="00951EA1">
      <w:pPr>
        <w:spacing w:line="240" w:lineRule="auto"/>
        <w:jc w:val="both"/>
        <w:sectPr w:rsidR="000762FF" w:rsidRPr="008349B8" w:rsidSect="00C57934">
          <w:footerReference w:type="default" r:id="rId14"/>
          <w:pgSz w:w="11906" w:h="16838"/>
          <w:pgMar w:top="1440" w:right="1440" w:bottom="1440" w:left="1440" w:header="708" w:footer="708" w:gutter="0"/>
          <w:pgNumType w:fmt="lowerRoman" w:start="1"/>
          <w:cols w:space="708"/>
          <w:titlePg/>
          <w:docGrid w:linePitch="360"/>
        </w:sectPr>
      </w:pPr>
    </w:p>
    <w:p w14:paraId="7C2CA97B" w14:textId="77777777" w:rsidR="00155508" w:rsidRPr="008349B8" w:rsidRDefault="00155508" w:rsidP="00155508">
      <w:pPr>
        <w:pStyle w:val="Heading1"/>
        <w:spacing w:after="240"/>
        <w:jc w:val="center"/>
        <w:rPr>
          <w:rFonts w:asciiTheme="minorHAnsi" w:hAnsiTheme="minorHAnsi"/>
          <w:color w:val="auto"/>
        </w:rPr>
      </w:pPr>
      <w:bookmarkStart w:id="1" w:name="_Toc505250608"/>
      <w:bookmarkStart w:id="2" w:name="_Toc153463849"/>
      <w:r w:rsidRPr="008349B8">
        <w:rPr>
          <w:rFonts w:asciiTheme="minorHAnsi" w:hAnsiTheme="minorHAnsi"/>
          <w:color w:val="auto"/>
        </w:rPr>
        <w:lastRenderedPageBreak/>
        <w:t>1. INTRODUCTION</w:t>
      </w:r>
      <w:bookmarkEnd w:id="1"/>
      <w:bookmarkEnd w:id="2"/>
    </w:p>
    <w:p w14:paraId="586ED6BB" w14:textId="77777777" w:rsidR="00C41D48" w:rsidRPr="008349B8" w:rsidRDefault="00C41D48" w:rsidP="00C41D48">
      <w:pPr>
        <w:pStyle w:val="ListParagraph"/>
        <w:numPr>
          <w:ilvl w:val="0"/>
          <w:numId w:val="1"/>
        </w:numPr>
        <w:rPr>
          <w:b/>
        </w:rPr>
      </w:pPr>
      <w:r w:rsidRPr="008349B8">
        <w:rPr>
          <w:b/>
        </w:rPr>
        <w:t>INTRODUCTION</w:t>
      </w:r>
    </w:p>
    <w:p w14:paraId="2F30B84C" w14:textId="77777777" w:rsidR="00A34784" w:rsidRPr="008349B8" w:rsidRDefault="00A34784" w:rsidP="00963926">
      <w:pPr>
        <w:pStyle w:val="ListParagraph"/>
        <w:ind w:left="360"/>
        <w:rPr>
          <w:b/>
        </w:rPr>
      </w:pPr>
    </w:p>
    <w:p w14:paraId="7B1B18D1" w14:textId="77777777" w:rsidR="00C41D48" w:rsidRPr="008349B8" w:rsidRDefault="00C41D48" w:rsidP="00C41D48">
      <w:pPr>
        <w:pStyle w:val="ListParagraph"/>
        <w:numPr>
          <w:ilvl w:val="1"/>
          <w:numId w:val="1"/>
        </w:numPr>
        <w:rPr>
          <w:b/>
        </w:rPr>
      </w:pPr>
      <w:r w:rsidRPr="008349B8">
        <w:rPr>
          <w:b/>
        </w:rPr>
        <w:t>Background</w:t>
      </w:r>
    </w:p>
    <w:p w14:paraId="599408A1" w14:textId="77777777" w:rsidR="00951EA1" w:rsidRPr="008349B8" w:rsidRDefault="00951EA1" w:rsidP="00951EA1">
      <w:pPr>
        <w:pStyle w:val="ListParagraph"/>
        <w:ind w:left="792"/>
        <w:rPr>
          <w:b/>
        </w:rPr>
      </w:pPr>
    </w:p>
    <w:p w14:paraId="1F1BE853" w14:textId="53A1DC68" w:rsidR="00B47A59" w:rsidRPr="008349B8" w:rsidRDefault="00B47A59" w:rsidP="001164B1">
      <w:pPr>
        <w:pStyle w:val="ListParagraph"/>
        <w:numPr>
          <w:ilvl w:val="2"/>
          <w:numId w:val="1"/>
        </w:numPr>
        <w:jc w:val="both"/>
      </w:pPr>
      <w:bookmarkStart w:id="3" w:name="_Ref490484506"/>
      <w:r w:rsidRPr="008349B8">
        <w:t xml:space="preserve"> </w:t>
      </w:r>
      <w:r w:rsidR="00952D4C">
        <w:t>Karnataka Tourism Infrastructure Limited</w:t>
      </w:r>
      <w:r w:rsidR="00C41D48" w:rsidRPr="008349B8">
        <w:t xml:space="preserve">, Government of </w:t>
      </w:r>
      <w:r w:rsidR="00946DB7" w:rsidRPr="008349B8">
        <w:t xml:space="preserve">Karnataka </w:t>
      </w:r>
      <w:r w:rsidR="00C41D48" w:rsidRPr="008349B8">
        <w:t>(</w:t>
      </w:r>
      <w:r w:rsidR="00C41D48" w:rsidRPr="008349B8">
        <w:rPr>
          <w:b/>
        </w:rPr>
        <w:t>"</w:t>
      </w:r>
      <w:r w:rsidR="00952D4C">
        <w:rPr>
          <w:b/>
        </w:rPr>
        <w:t>KTIL</w:t>
      </w:r>
      <w:r w:rsidR="00FF1996" w:rsidRPr="008349B8">
        <w:rPr>
          <w:b/>
        </w:rPr>
        <w:t>”</w:t>
      </w:r>
      <w:r w:rsidR="00C41D48" w:rsidRPr="008349B8">
        <w:t xml:space="preserve"> or </w:t>
      </w:r>
      <w:r w:rsidR="00C41D48" w:rsidRPr="008349B8">
        <w:rPr>
          <w:b/>
        </w:rPr>
        <w:t>"Authority"</w:t>
      </w:r>
      <w:r w:rsidR="00C41D48" w:rsidRPr="008349B8">
        <w:t>)</w:t>
      </w:r>
      <w:r w:rsidR="00D25906" w:rsidRPr="008349B8">
        <w:t xml:space="preserve"> </w:t>
      </w:r>
      <w:r w:rsidR="00C41D48" w:rsidRPr="008349B8">
        <w:t xml:space="preserve">is engaged in the development of tourism infrastructure </w:t>
      </w:r>
      <w:r w:rsidRPr="008349B8">
        <w:t xml:space="preserve">in the State of </w:t>
      </w:r>
      <w:r w:rsidR="00FF1996" w:rsidRPr="008349B8">
        <w:t>Karnataka</w:t>
      </w:r>
      <w:r w:rsidR="00400AD6" w:rsidRPr="008349B8">
        <w:t>. A</w:t>
      </w:r>
      <w:r w:rsidR="00C41D48" w:rsidRPr="008349B8">
        <w:t xml:space="preserve">s part of this </w:t>
      </w:r>
      <w:r w:rsidR="00A43E6E" w:rsidRPr="008349B8">
        <w:t>endeavour</w:t>
      </w:r>
      <w:r w:rsidR="00C41D48" w:rsidRPr="008349B8">
        <w:t xml:space="preserve">, </w:t>
      </w:r>
      <w:r w:rsidRPr="008349B8">
        <w:t xml:space="preserve">the Authority </w:t>
      </w:r>
      <w:r w:rsidR="00C41D48" w:rsidRPr="008349B8">
        <w:t xml:space="preserve">has decided to undertake </w:t>
      </w:r>
      <w:r w:rsidRPr="008349B8">
        <w:rPr>
          <w:rFonts w:cstheme="minorHAnsi"/>
        </w:rPr>
        <w:t xml:space="preserve">the </w:t>
      </w:r>
      <w:r w:rsidR="001164B1" w:rsidRPr="001164B1">
        <w:rPr>
          <w:rFonts w:cstheme="minorHAnsi"/>
          <w:color w:val="222222"/>
          <w:shd w:val="clear" w:color="auto" w:fill="FFFFFF"/>
        </w:rPr>
        <w:t xml:space="preserve">Development and Operation of Adventure Sports, Eco Cottages and other Tourism Facilities at Pattadakal in Karnataka on DBFOT basis </w:t>
      </w:r>
      <w:r w:rsidRPr="008349B8">
        <w:t>(the “</w:t>
      </w:r>
      <w:r w:rsidRPr="008349B8">
        <w:rPr>
          <w:b/>
        </w:rPr>
        <w:t>Project Site</w:t>
      </w:r>
      <w:r w:rsidRPr="008349B8">
        <w:t xml:space="preserve">”) </w:t>
      </w:r>
      <w:r w:rsidR="00C41D48" w:rsidRPr="008349B8">
        <w:t xml:space="preserve">on Design, Build, Finance, Operate and Transfer (the </w:t>
      </w:r>
      <w:r w:rsidR="00C41D48" w:rsidRPr="008349B8">
        <w:rPr>
          <w:b/>
        </w:rPr>
        <w:t>"</w:t>
      </w:r>
      <w:r w:rsidR="00C03B46" w:rsidRPr="008349B8">
        <w:rPr>
          <w:b/>
        </w:rPr>
        <w:t>DBFOT</w:t>
      </w:r>
      <w:r w:rsidR="00C41D48" w:rsidRPr="008349B8">
        <w:rPr>
          <w:b/>
        </w:rPr>
        <w:t>"</w:t>
      </w:r>
      <w:r w:rsidR="00C41D48" w:rsidRPr="008349B8">
        <w:t>) basis under</w:t>
      </w:r>
      <w:r w:rsidR="00400AD6" w:rsidRPr="008349B8">
        <w:t xml:space="preserve"> </w:t>
      </w:r>
      <w:r w:rsidR="00C41D48" w:rsidRPr="008349B8">
        <w:t xml:space="preserve">Public Private Partnership </w:t>
      </w:r>
      <w:r w:rsidR="00400AD6" w:rsidRPr="008349B8">
        <w:t xml:space="preserve">framework for a period of </w:t>
      </w:r>
      <w:r w:rsidR="00A31E58" w:rsidRPr="008349B8">
        <w:t>30</w:t>
      </w:r>
      <w:r w:rsidR="00400AD6" w:rsidRPr="008349B8">
        <w:t xml:space="preserve"> (</w:t>
      </w:r>
      <w:r w:rsidR="00A31E58" w:rsidRPr="008349B8">
        <w:t>thirty</w:t>
      </w:r>
      <w:r w:rsidR="00400AD6" w:rsidRPr="008349B8">
        <w:t xml:space="preserve">) years </w:t>
      </w:r>
      <w:r w:rsidR="00C41D48" w:rsidRPr="008349B8">
        <w:t xml:space="preserve">(the </w:t>
      </w:r>
      <w:r w:rsidR="00C41D48" w:rsidRPr="008349B8">
        <w:rPr>
          <w:b/>
        </w:rPr>
        <w:t>“Project”</w:t>
      </w:r>
      <w:r w:rsidR="00C41D48" w:rsidRPr="008349B8">
        <w:t>)</w:t>
      </w:r>
      <w:r w:rsidR="00FC7A65" w:rsidRPr="008349B8">
        <w:t xml:space="preserve"> inclusive of </w:t>
      </w:r>
      <w:r w:rsidR="00605E2E">
        <w:t>24</w:t>
      </w:r>
      <w:r w:rsidR="00FF1996" w:rsidRPr="008349B8">
        <w:t xml:space="preserve"> </w:t>
      </w:r>
      <w:r w:rsidR="00FC7A65" w:rsidRPr="008349B8">
        <w:t>(</w:t>
      </w:r>
      <w:r w:rsidR="00605E2E">
        <w:t>twenty-four</w:t>
      </w:r>
      <w:r w:rsidR="00FC7A65" w:rsidRPr="008349B8">
        <w:t xml:space="preserve">) </w:t>
      </w:r>
      <w:r w:rsidR="00A31E58" w:rsidRPr="008349B8">
        <w:t>months</w:t>
      </w:r>
      <w:r w:rsidR="00FC7A65" w:rsidRPr="008349B8">
        <w:t xml:space="preserve"> of construction</w:t>
      </w:r>
      <w:r w:rsidR="00FF1996" w:rsidRPr="008349B8">
        <w:t xml:space="preserve"> period</w:t>
      </w:r>
      <w:r w:rsidR="00C41D48" w:rsidRPr="008349B8">
        <w:t>.</w:t>
      </w:r>
      <w:bookmarkEnd w:id="3"/>
      <w:r w:rsidR="00D25906" w:rsidRPr="008349B8">
        <w:t xml:space="preserve"> </w:t>
      </w:r>
      <w:r w:rsidRPr="008349B8">
        <w:t xml:space="preserve">A brief description of the Project may be seen in the </w:t>
      </w:r>
      <w:bookmarkStart w:id="4" w:name="_Hlk182999352"/>
      <w:r w:rsidR="00560363">
        <w:t>Schedule I</w:t>
      </w:r>
      <w:bookmarkEnd w:id="4"/>
      <w:r w:rsidRPr="008349B8">
        <w:t xml:space="preserve"> provided as Volume III of this Bidding Document. </w:t>
      </w:r>
    </w:p>
    <w:p w14:paraId="0CAC77D8" w14:textId="77777777" w:rsidR="00951EA1" w:rsidRPr="008349B8" w:rsidRDefault="00951EA1" w:rsidP="00951EA1">
      <w:pPr>
        <w:pStyle w:val="ListParagraph"/>
        <w:ind w:left="1224"/>
        <w:jc w:val="both"/>
      </w:pPr>
    </w:p>
    <w:p w14:paraId="4F7E5C14" w14:textId="7133CE92" w:rsidR="007C7061" w:rsidRPr="008349B8" w:rsidRDefault="001164B1" w:rsidP="001D0F5D">
      <w:pPr>
        <w:pStyle w:val="ListParagraph"/>
        <w:ind w:left="1224"/>
        <w:jc w:val="both"/>
      </w:pPr>
      <w:r>
        <w:t>B</w:t>
      </w:r>
      <w:r w:rsidR="00C41D48" w:rsidRPr="008349B8">
        <w:t xml:space="preserve">rief particulars of the Project are as follows: </w:t>
      </w:r>
    </w:p>
    <w:tbl>
      <w:tblPr>
        <w:tblStyle w:val="TableGrid"/>
        <w:tblW w:w="7736" w:type="dxa"/>
        <w:tblInd w:w="1271" w:type="dxa"/>
        <w:tblLayout w:type="fixed"/>
        <w:tblCellMar>
          <w:top w:w="28" w:type="dxa"/>
          <w:bottom w:w="28" w:type="dxa"/>
        </w:tblCellMar>
        <w:tblLook w:val="04A0" w:firstRow="1" w:lastRow="0" w:firstColumn="1" w:lastColumn="0" w:noHBand="0" w:noVBand="1"/>
      </w:tblPr>
      <w:tblGrid>
        <w:gridCol w:w="2138"/>
        <w:gridCol w:w="1662"/>
        <w:gridCol w:w="1968"/>
        <w:gridCol w:w="1968"/>
      </w:tblGrid>
      <w:tr w:rsidR="002D23D0" w:rsidRPr="001164B1" w14:paraId="59906ECE" w14:textId="679B9A77" w:rsidTr="002D23D0">
        <w:trPr>
          <w:trHeight w:val="372"/>
          <w:tblHeader/>
        </w:trPr>
        <w:tc>
          <w:tcPr>
            <w:tcW w:w="2138" w:type="dxa"/>
            <w:shd w:val="clear" w:color="auto" w:fill="F2F2F2" w:themeFill="background1" w:themeFillShade="F2"/>
            <w:vAlign w:val="center"/>
          </w:tcPr>
          <w:p w14:paraId="3D9F5776" w14:textId="44771065" w:rsidR="002D23D0" w:rsidRPr="001164B1" w:rsidRDefault="002D23D0" w:rsidP="001164B1">
            <w:pPr>
              <w:pStyle w:val="ListParagraph"/>
              <w:ind w:left="0"/>
              <w:jc w:val="center"/>
              <w:rPr>
                <w:b/>
                <w:bCs/>
              </w:rPr>
            </w:pPr>
            <w:r w:rsidRPr="001164B1">
              <w:rPr>
                <w:b/>
                <w:bCs/>
              </w:rPr>
              <w:t xml:space="preserve">Name of the </w:t>
            </w:r>
            <w:r w:rsidR="001164B1">
              <w:rPr>
                <w:b/>
                <w:bCs/>
              </w:rPr>
              <w:t>Project</w:t>
            </w:r>
          </w:p>
        </w:tc>
        <w:tc>
          <w:tcPr>
            <w:tcW w:w="1662" w:type="dxa"/>
            <w:shd w:val="clear" w:color="auto" w:fill="F2F2F2" w:themeFill="background1" w:themeFillShade="F2"/>
            <w:vAlign w:val="center"/>
          </w:tcPr>
          <w:p w14:paraId="24EB2ECC" w14:textId="28B45667" w:rsidR="002D23D0" w:rsidRPr="001164B1" w:rsidRDefault="002D23D0" w:rsidP="004E5D83">
            <w:pPr>
              <w:pStyle w:val="ListParagraph"/>
              <w:ind w:left="0"/>
              <w:jc w:val="center"/>
              <w:rPr>
                <w:b/>
                <w:bCs/>
              </w:rPr>
            </w:pPr>
            <w:r w:rsidRPr="001164B1">
              <w:rPr>
                <w:b/>
                <w:bCs/>
              </w:rPr>
              <w:t>Extent of Area</w:t>
            </w:r>
          </w:p>
        </w:tc>
        <w:tc>
          <w:tcPr>
            <w:tcW w:w="1968" w:type="dxa"/>
            <w:shd w:val="clear" w:color="auto" w:fill="F2F2F2" w:themeFill="background1" w:themeFillShade="F2"/>
            <w:vAlign w:val="center"/>
          </w:tcPr>
          <w:p w14:paraId="6D6F1548" w14:textId="77777777" w:rsidR="002D23D0" w:rsidRPr="001164B1" w:rsidRDefault="002D23D0" w:rsidP="004E5D83">
            <w:pPr>
              <w:pStyle w:val="ListParagraph"/>
              <w:ind w:left="0"/>
              <w:jc w:val="center"/>
              <w:rPr>
                <w:b/>
                <w:bCs/>
              </w:rPr>
            </w:pPr>
            <w:r w:rsidRPr="001164B1">
              <w:rPr>
                <w:b/>
                <w:bCs/>
              </w:rPr>
              <w:t>Indicative Project Cost</w:t>
            </w:r>
          </w:p>
        </w:tc>
        <w:tc>
          <w:tcPr>
            <w:tcW w:w="1968" w:type="dxa"/>
            <w:shd w:val="clear" w:color="auto" w:fill="F2F2F2" w:themeFill="background1" w:themeFillShade="F2"/>
          </w:tcPr>
          <w:p w14:paraId="5781C509" w14:textId="01ACFADB" w:rsidR="002D23D0" w:rsidRPr="001164B1" w:rsidRDefault="002D23D0" w:rsidP="004E5D83">
            <w:pPr>
              <w:pStyle w:val="ListParagraph"/>
              <w:ind w:left="0"/>
              <w:jc w:val="center"/>
              <w:rPr>
                <w:b/>
                <w:bCs/>
              </w:rPr>
            </w:pPr>
            <w:r w:rsidRPr="001164B1">
              <w:rPr>
                <w:b/>
                <w:bCs/>
              </w:rPr>
              <w:t>Proposed Facility</w:t>
            </w:r>
          </w:p>
        </w:tc>
      </w:tr>
      <w:tr w:rsidR="002D23D0" w:rsidRPr="008349B8" w14:paraId="46DA826C" w14:textId="1A77D248" w:rsidTr="00C377FA">
        <w:trPr>
          <w:trHeight w:val="381"/>
        </w:trPr>
        <w:tc>
          <w:tcPr>
            <w:tcW w:w="2138" w:type="dxa"/>
            <w:vAlign w:val="center"/>
          </w:tcPr>
          <w:p w14:paraId="1A4E00CD" w14:textId="14118D37" w:rsidR="002D23D0" w:rsidRPr="001164B1" w:rsidRDefault="001164B1" w:rsidP="008A36FE">
            <w:pPr>
              <w:pStyle w:val="ListParagraph"/>
              <w:ind w:left="0"/>
            </w:pPr>
            <w:r w:rsidRPr="001164B1">
              <w:t>Development and Operation of Adventure Sports, Eco Cottages and other Tourism Facilities at Pattadakal in Karnataka on DBFOT basis</w:t>
            </w:r>
          </w:p>
        </w:tc>
        <w:tc>
          <w:tcPr>
            <w:tcW w:w="1662" w:type="dxa"/>
            <w:vAlign w:val="center"/>
          </w:tcPr>
          <w:p w14:paraId="3D817923" w14:textId="7B767E97" w:rsidR="002D23D0" w:rsidRPr="001164B1" w:rsidRDefault="00C377FA" w:rsidP="008A36FE">
            <w:pPr>
              <w:pStyle w:val="ListParagraph"/>
              <w:ind w:left="0"/>
              <w:jc w:val="center"/>
            </w:pPr>
            <w:r>
              <w:t>17.86</w:t>
            </w:r>
            <w:r w:rsidR="002D23D0" w:rsidRPr="001164B1">
              <w:t xml:space="preserve"> acres</w:t>
            </w:r>
          </w:p>
        </w:tc>
        <w:tc>
          <w:tcPr>
            <w:tcW w:w="1968" w:type="dxa"/>
            <w:vAlign w:val="center"/>
          </w:tcPr>
          <w:p w14:paraId="2B110430" w14:textId="628F685A" w:rsidR="002D23D0" w:rsidRPr="001164B1" w:rsidRDefault="002D23D0" w:rsidP="00C377FA">
            <w:pPr>
              <w:pStyle w:val="ListParagraph"/>
              <w:ind w:left="0"/>
              <w:jc w:val="center"/>
            </w:pPr>
            <w:r w:rsidRPr="00BE163A">
              <w:t xml:space="preserve">Rs. </w:t>
            </w:r>
            <w:r w:rsidR="00C377FA">
              <w:t>46.79</w:t>
            </w:r>
            <w:r w:rsidR="00BE163A" w:rsidRPr="00BE163A">
              <w:t xml:space="preserve"> Crores (Rupees </w:t>
            </w:r>
            <w:r w:rsidR="00C377FA">
              <w:t>Forty-Six Crores</w:t>
            </w:r>
            <w:r w:rsidR="00BE163A" w:rsidRPr="00BE163A">
              <w:t xml:space="preserve"> </w:t>
            </w:r>
            <w:r w:rsidR="00C377FA">
              <w:t>Seventy-Nine Lakhs</w:t>
            </w:r>
            <w:r w:rsidR="00BE163A" w:rsidRPr="00BE163A">
              <w:t xml:space="preserve"> Only)</w:t>
            </w:r>
          </w:p>
        </w:tc>
        <w:tc>
          <w:tcPr>
            <w:tcW w:w="1968" w:type="dxa"/>
            <w:vAlign w:val="center"/>
          </w:tcPr>
          <w:p w14:paraId="01CADD84" w14:textId="6BE15F5D" w:rsidR="002D23D0" w:rsidRPr="008349B8" w:rsidRDefault="002D23D0" w:rsidP="00C377FA">
            <w:pPr>
              <w:pStyle w:val="ListParagraph"/>
              <w:ind w:left="0"/>
              <w:jc w:val="center"/>
            </w:pPr>
            <w:r w:rsidRPr="001164B1">
              <w:t xml:space="preserve">Adventure Sports and Eco </w:t>
            </w:r>
            <w:r w:rsidR="00BB4ED7" w:rsidRPr="001164B1">
              <w:t>Cottages</w:t>
            </w:r>
          </w:p>
        </w:tc>
      </w:tr>
    </w:tbl>
    <w:p w14:paraId="3472A61D" w14:textId="77777777" w:rsidR="00951EA1" w:rsidRPr="008349B8" w:rsidRDefault="00951EA1" w:rsidP="00400AD6">
      <w:pPr>
        <w:pStyle w:val="ListParagraph"/>
        <w:ind w:left="1224"/>
        <w:jc w:val="both"/>
      </w:pPr>
    </w:p>
    <w:p w14:paraId="2D5B7822" w14:textId="22F24573" w:rsidR="00B47A59" w:rsidRPr="008349B8" w:rsidRDefault="00400AD6" w:rsidP="00400AD6">
      <w:pPr>
        <w:pStyle w:val="ListParagraph"/>
        <w:ind w:left="1224"/>
        <w:jc w:val="both"/>
      </w:pPr>
      <w:r w:rsidRPr="008349B8">
        <w:t>T</w:t>
      </w:r>
      <w:r w:rsidR="00C41D48" w:rsidRPr="008349B8">
        <w:t xml:space="preserve">he </w:t>
      </w:r>
      <w:r w:rsidR="00CF05D9" w:rsidRPr="008349B8">
        <w:t>Authority intends</w:t>
      </w:r>
      <w:r w:rsidR="00C41D48" w:rsidRPr="008349B8">
        <w:t xml:space="preserve"> to carry out a single-stage </w:t>
      </w:r>
      <w:r w:rsidRPr="008349B8">
        <w:t xml:space="preserve">2 cover </w:t>
      </w:r>
      <w:r w:rsidR="00C41D48" w:rsidRPr="008349B8">
        <w:t xml:space="preserve">competitive bidding process (the </w:t>
      </w:r>
      <w:r w:rsidR="00C41D48" w:rsidRPr="008349B8">
        <w:rPr>
          <w:b/>
        </w:rPr>
        <w:t>"Bidding Process"</w:t>
      </w:r>
      <w:r w:rsidR="00C41D48" w:rsidRPr="008349B8">
        <w:t>)</w:t>
      </w:r>
      <w:r w:rsidRPr="008349B8">
        <w:t xml:space="preserve"> to identify and select a suitable entity to whom the Project may</w:t>
      </w:r>
      <w:r w:rsidR="003C0CFE" w:rsidRPr="008349B8">
        <w:t xml:space="preserve"> </w:t>
      </w:r>
      <w:r w:rsidRPr="008349B8">
        <w:t xml:space="preserve">be </w:t>
      </w:r>
      <w:r w:rsidR="003C0CFE" w:rsidRPr="008349B8">
        <w:t xml:space="preserve">awarded </w:t>
      </w:r>
      <w:r w:rsidR="00584556" w:rsidRPr="008349B8">
        <w:t>(the “</w:t>
      </w:r>
      <w:r w:rsidR="00584556" w:rsidRPr="008349B8">
        <w:rPr>
          <w:b/>
          <w:bCs/>
        </w:rPr>
        <w:t>Selected Bidder</w:t>
      </w:r>
      <w:r w:rsidR="00584556" w:rsidRPr="008349B8">
        <w:t>”)</w:t>
      </w:r>
      <w:r w:rsidR="00951EA1" w:rsidRPr="008349B8">
        <w:t>.</w:t>
      </w:r>
    </w:p>
    <w:p w14:paraId="291C82C6" w14:textId="77777777" w:rsidR="00951EA1" w:rsidRPr="008349B8" w:rsidRDefault="00951EA1" w:rsidP="00400AD6">
      <w:pPr>
        <w:pStyle w:val="ListParagraph"/>
        <w:ind w:left="1224"/>
        <w:jc w:val="both"/>
      </w:pPr>
    </w:p>
    <w:p w14:paraId="45D1B847" w14:textId="2872B28A" w:rsidR="00673693" w:rsidRPr="008349B8" w:rsidRDefault="00C41D48" w:rsidP="00113FFC">
      <w:pPr>
        <w:pStyle w:val="ListParagraph"/>
        <w:numPr>
          <w:ilvl w:val="2"/>
          <w:numId w:val="1"/>
        </w:numPr>
        <w:ind w:hanging="798"/>
        <w:jc w:val="both"/>
      </w:pPr>
      <w:r w:rsidRPr="008349B8">
        <w:t xml:space="preserve">The Selected Bidder shall form a Special Purpose Vehicle, incorporated as a  company under the Companies Act, 2013 (as re-enacted, modified and amended from time to time) prior to execution of the </w:t>
      </w:r>
      <w:r w:rsidR="000B3FED" w:rsidRPr="008349B8">
        <w:t>Concession Agreement</w:t>
      </w:r>
      <w:r w:rsidRPr="008349B8">
        <w:t xml:space="preserve">(the </w:t>
      </w:r>
      <w:r w:rsidRPr="008349B8">
        <w:rPr>
          <w:b/>
        </w:rPr>
        <w:t>"</w:t>
      </w:r>
      <w:r w:rsidR="00077B00" w:rsidRPr="008349B8">
        <w:rPr>
          <w:b/>
        </w:rPr>
        <w:t>Concessionaire</w:t>
      </w:r>
      <w:r w:rsidRPr="008349B8">
        <w:rPr>
          <w:b/>
        </w:rPr>
        <w:t>"</w:t>
      </w:r>
      <w:r w:rsidRPr="008349B8">
        <w:t xml:space="preserve">), and shall be responsible for designing, financing, construction, operation and maintenance and transfer the Project under and in accordance with the provisions of </w:t>
      </w:r>
      <w:r w:rsidR="000B3FED" w:rsidRPr="008349B8">
        <w:t>Concession Agreement</w:t>
      </w:r>
      <w:r w:rsidRPr="008349B8">
        <w:t xml:space="preserve">(the </w:t>
      </w:r>
      <w:r w:rsidRPr="008349B8">
        <w:rPr>
          <w:b/>
        </w:rPr>
        <w:t>"</w:t>
      </w:r>
      <w:r w:rsidR="00CC1F1F" w:rsidRPr="008349B8">
        <w:rPr>
          <w:b/>
        </w:rPr>
        <w:t>Concession Agreement</w:t>
      </w:r>
      <w:r w:rsidRPr="008349B8">
        <w:rPr>
          <w:b/>
        </w:rPr>
        <w:t>"</w:t>
      </w:r>
      <w:r w:rsidRPr="008349B8">
        <w:t xml:space="preserve">) to be entered into </w:t>
      </w:r>
      <w:r w:rsidR="00C377FA">
        <w:t>between</w:t>
      </w:r>
      <w:r w:rsidRPr="008349B8">
        <w:t xml:space="preserve"> the </w:t>
      </w:r>
      <w:r w:rsidR="00077B00" w:rsidRPr="008349B8">
        <w:t>Concessionaire</w:t>
      </w:r>
      <w:r w:rsidRPr="008349B8">
        <w:t xml:space="preserve">, </w:t>
      </w:r>
      <w:r w:rsidR="00CC1F1F" w:rsidRPr="008349B8">
        <w:t xml:space="preserve">and </w:t>
      </w:r>
      <w:r w:rsidRPr="008349B8">
        <w:t>the Authority in the form provided by the Authority as part of the Bid</w:t>
      </w:r>
      <w:r w:rsidR="00673693" w:rsidRPr="008349B8">
        <w:t>ding Documents pursuant hereto.</w:t>
      </w:r>
    </w:p>
    <w:p w14:paraId="1997472C" w14:textId="77777777" w:rsidR="00951EA1" w:rsidRPr="008349B8" w:rsidRDefault="00951EA1" w:rsidP="00951EA1">
      <w:pPr>
        <w:pStyle w:val="ListParagraph"/>
        <w:ind w:left="1224"/>
        <w:jc w:val="both"/>
      </w:pPr>
    </w:p>
    <w:p w14:paraId="1B68A42A" w14:textId="61922CAB" w:rsidR="00A609FE" w:rsidRPr="008349B8" w:rsidRDefault="00A609FE" w:rsidP="00667050">
      <w:pPr>
        <w:pStyle w:val="ListParagraph"/>
        <w:numPr>
          <w:ilvl w:val="2"/>
          <w:numId w:val="1"/>
        </w:numPr>
        <w:ind w:hanging="798"/>
        <w:jc w:val="both"/>
      </w:pPr>
      <w:r w:rsidRPr="008349B8">
        <w:t xml:space="preserve">The scope of work will broadly include planning, designing, engineering, financing, constructing, marketing, operation, maintenance and transfer of the Project. The selected Bidder should develop the mandatory facilities as specified in the Concession </w:t>
      </w:r>
      <w:r w:rsidR="00667050">
        <w:lastRenderedPageBreak/>
        <w:t>Agreement.</w:t>
      </w:r>
      <w:r w:rsidRPr="008349B8">
        <w:t xml:space="preserve"> </w:t>
      </w:r>
      <w:r w:rsidR="00667050" w:rsidRPr="00667050">
        <w:t xml:space="preserve">The Concessionaire may determine the tariff structure for different categories </w:t>
      </w:r>
      <w:r w:rsidR="00667050">
        <w:t xml:space="preserve">of keys and other services and </w:t>
      </w:r>
      <w:r w:rsidR="00667050" w:rsidRPr="00667050">
        <w:t xml:space="preserve">has the right to </w:t>
      </w:r>
      <w:r w:rsidRPr="008349B8">
        <w:t xml:space="preserve">demand, charge, collect and retain the user fee from users of the Project and transfer the Project Site along with the Project facilities to the Authority or its authorised representative upon expiry in accordance with the provisions of draft Concession Agreement. </w:t>
      </w:r>
    </w:p>
    <w:p w14:paraId="6BB32741" w14:textId="4A9DCE12" w:rsidR="00673693" w:rsidRPr="008349B8" w:rsidRDefault="00C41D48" w:rsidP="00113FFC">
      <w:pPr>
        <w:pStyle w:val="ListParagraph"/>
        <w:numPr>
          <w:ilvl w:val="2"/>
          <w:numId w:val="1"/>
        </w:numPr>
        <w:ind w:hanging="798"/>
        <w:jc w:val="both"/>
      </w:pPr>
      <w:r w:rsidRPr="008349B8">
        <w:t>The estimated cost of the Project (the "</w:t>
      </w:r>
      <w:r w:rsidRPr="008349B8">
        <w:rPr>
          <w:b/>
        </w:rPr>
        <w:t>Estimated Project Cost</w:t>
      </w:r>
      <w:r w:rsidRPr="008349B8">
        <w:t xml:space="preserve">") has been specified in </w:t>
      </w:r>
      <w:r w:rsidR="00C608E1" w:rsidRPr="008349B8">
        <w:t xml:space="preserve">Clause </w:t>
      </w:r>
      <w:r w:rsidR="00EE6D4C" w:rsidRPr="008349B8">
        <w:fldChar w:fldCharType="begin"/>
      </w:r>
      <w:r w:rsidR="00EE6D4C" w:rsidRPr="008349B8">
        <w:instrText xml:space="preserve"> REF _Ref490484506 \r \h  \* MERGEFORMAT </w:instrText>
      </w:r>
      <w:r w:rsidR="00EE6D4C" w:rsidRPr="008349B8">
        <w:fldChar w:fldCharType="separate"/>
      </w:r>
      <w:r w:rsidR="004E5F26" w:rsidRPr="008349B8">
        <w:t>1.1.1</w:t>
      </w:r>
      <w:r w:rsidR="00EE6D4C" w:rsidRPr="008349B8">
        <w:fldChar w:fldCharType="end"/>
      </w:r>
      <w:r w:rsidR="0076022B" w:rsidRPr="008349B8">
        <w:t xml:space="preserve"> </w:t>
      </w:r>
      <w:r w:rsidRPr="008349B8">
        <w:t xml:space="preserve">above. </w:t>
      </w:r>
      <w:r w:rsidR="00043ABA" w:rsidRPr="008349B8">
        <w:t>The assessment of actual costs, however, will have to be made by the</w:t>
      </w:r>
      <w:r w:rsidR="00673693" w:rsidRPr="008349B8">
        <w:t xml:space="preserve"> Bidders.</w:t>
      </w:r>
    </w:p>
    <w:p w14:paraId="52F5D389" w14:textId="77777777" w:rsidR="00951EA1" w:rsidRPr="008349B8" w:rsidRDefault="00951EA1" w:rsidP="00951EA1">
      <w:pPr>
        <w:pStyle w:val="ListParagraph"/>
        <w:ind w:left="1224"/>
        <w:jc w:val="both"/>
      </w:pPr>
    </w:p>
    <w:p w14:paraId="3BC11067" w14:textId="6FC99809" w:rsidR="00673693" w:rsidRPr="008349B8" w:rsidRDefault="00C41D48" w:rsidP="00113FFC">
      <w:pPr>
        <w:pStyle w:val="ListParagraph"/>
        <w:numPr>
          <w:ilvl w:val="2"/>
          <w:numId w:val="1"/>
        </w:numPr>
        <w:ind w:hanging="798"/>
        <w:jc w:val="both"/>
      </w:pPr>
      <w:r w:rsidRPr="008349B8">
        <w:t xml:space="preserve">The </w:t>
      </w:r>
      <w:r w:rsidR="00CD585E" w:rsidRPr="008349B8">
        <w:t xml:space="preserve">draft </w:t>
      </w:r>
      <w:r w:rsidR="000B3FED" w:rsidRPr="008349B8">
        <w:t>Concession Agreement</w:t>
      </w:r>
      <w:r w:rsidR="00CC1F1F" w:rsidRPr="008349B8">
        <w:t xml:space="preserve"> </w:t>
      </w:r>
      <w:r w:rsidR="00537849" w:rsidRPr="008349B8">
        <w:t>sets forth the detailed terms and conditions for grant</w:t>
      </w:r>
      <w:r w:rsidRPr="008349B8">
        <w:t xml:space="preserve"> of the concession to the </w:t>
      </w:r>
      <w:r w:rsidR="00077B00" w:rsidRPr="008349B8">
        <w:t>Concessionaire</w:t>
      </w:r>
      <w:r w:rsidRPr="008349B8">
        <w:t xml:space="preserve">, including the scope of the </w:t>
      </w:r>
      <w:r w:rsidR="00077B00" w:rsidRPr="008349B8">
        <w:t>Concessionaire</w:t>
      </w:r>
      <w:r w:rsidRPr="008349B8">
        <w:t xml:space="preserve">’s services and </w:t>
      </w:r>
      <w:r w:rsidR="00673693" w:rsidRPr="008349B8">
        <w:t xml:space="preserve">obligations (the </w:t>
      </w:r>
      <w:r w:rsidR="00673693" w:rsidRPr="008349B8">
        <w:rPr>
          <w:b/>
        </w:rPr>
        <w:t>"Concession"</w:t>
      </w:r>
      <w:r w:rsidR="00673693" w:rsidRPr="008349B8">
        <w:t>)</w:t>
      </w:r>
      <w:r w:rsidR="00CD585E" w:rsidRPr="008349B8">
        <w:rPr>
          <w:color w:val="000000" w:themeColor="text1"/>
        </w:rPr>
        <w:t xml:space="preserve"> and is provided as Volume II of this RFP document</w:t>
      </w:r>
      <w:r w:rsidR="00673693" w:rsidRPr="008349B8">
        <w:t>.</w:t>
      </w:r>
    </w:p>
    <w:p w14:paraId="789F0CE4" w14:textId="77777777" w:rsidR="00951EA1" w:rsidRPr="008349B8" w:rsidRDefault="00951EA1" w:rsidP="00951EA1">
      <w:pPr>
        <w:pStyle w:val="ListParagraph"/>
        <w:ind w:left="1224"/>
        <w:jc w:val="both"/>
      </w:pPr>
    </w:p>
    <w:p w14:paraId="08BE7FFE" w14:textId="0B46B5C6" w:rsidR="00673693" w:rsidRPr="008349B8" w:rsidRDefault="00C41D48" w:rsidP="00113FFC">
      <w:pPr>
        <w:pStyle w:val="ListParagraph"/>
        <w:numPr>
          <w:ilvl w:val="2"/>
          <w:numId w:val="1"/>
        </w:numPr>
        <w:ind w:hanging="798"/>
        <w:jc w:val="both"/>
      </w:pPr>
      <w:r w:rsidRPr="008349B8">
        <w:t xml:space="preserve">The statements and explanations contained in this RFP </w:t>
      </w:r>
      <w:r w:rsidR="00CD585E" w:rsidRPr="008349B8">
        <w:t>document (</w:t>
      </w:r>
      <w:r w:rsidR="0061424B" w:rsidRPr="008349B8">
        <w:t>“</w:t>
      </w:r>
      <w:r w:rsidR="00CD585E" w:rsidRPr="008349B8">
        <w:t xml:space="preserve">RFP”) </w:t>
      </w:r>
      <w:r w:rsidRPr="008349B8">
        <w:t xml:space="preserve">are intended to provide a proper understanding  to  the  Bidders  about  the  subject  matter  of  this  RFP and should  not  be construed  or  interpreted  as  limiting  in  any  way  or  manner  the  scope  of services  and obligations of the </w:t>
      </w:r>
      <w:r w:rsidR="00077B00" w:rsidRPr="008349B8">
        <w:t>Concessionaire</w:t>
      </w:r>
      <w:r w:rsidRPr="008349B8">
        <w:t xml:space="preserve"> set forth in the </w:t>
      </w:r>
      <w:r w:rsidR="000B3FED" w:rsidRPr="008349B8">
        <w:t>Concession Agreement</w:t>
      </w:r>
      <w:r w:rsidR="00CC1F1F" w:rsidRPr="008349B8">
        <w:t xml:space="preserve"> </w:t>
      </w:r>
      <w:r w:rsidRPr="008349B8">
        <w:t>or the Authority’s  rights  to  amend,  alter,  change,  supplement  or  clarify  the  scope  of  work,  the concession to be awarded pursuant to this RFP or the terms thereof or herein contained. Consequently, any omissions, conflicts or contradictions in the Bidding Documents including this RFP are to be noted, interpreted and applied appropriately to give effect to this intent, and no claims on that account sha</w:t>
      </w:r>
      <w:r w:rsidR="00673693" w:rsidRPr="008349B8">
        <w:t>ll be entertained by Authority.</w:t>
      </w:r>
    </w:p>
    <w:p w14:paraId="0F40DBD0" w14:textId="77777777" w:rsidR="00951EA1" w:rsidRPr="008349B8" w:rsidRDefault="00951EA1" w:rsidP="00951EA1">
      <w:pPr>
        <w:pStyle w:val="ListParagraph"/>
      </w:pPr>
    </w:p>
    <w:p w14:paraId="463D784E" w14:textId="7361EBF4" w:rsidR="00C41D48" w:rsidRPr="008349B8" w:rsidRDefault="00C41D48" w:rsidP="00113FFC">
      <w:pPr>
        <w:pStyle w:val="ListParagraph"/>
        <w:numPr>
          <w:ilvl w:val="2"/>
          <w:numId w:val="1"/>
        </w:numPr>
        <w:ind w:hanging="798"/>
        <w:jc w:val="both"/>
      </w:pPr>
      <w:r w:rsidRPr="008349B8">
        <w:t xml:space="preserve">The Authority shall receive Bids pursuant to this RFP in accordance with the terms </w:t>
      </w:r>
      <w:r w:rsidR="00E00336" w:rsidRPr="008349B8">
        <w:t>set forth</w:t>
      </w:r>
      <w:r w:rsidR="006D37F8" w:rsidRPr="008349B8">
        <w:t xml:space="preserve"> </w:t>
      </w:r>
      <w:r w:rsidR="00043ABA" w:rsidRPr="008349B8">
        <w:t xml:space="preserve">in this </w:t>
      </w:r>
      <w:r w:rsidRPr="008349B8">
        <w:t xml:space="preserve">RFP and </w:t>
      </w:r>
      <w:r w:rsidR="00043ABA" w:rsidRPr="008349B8">
        <w:t xml:space="preserve">Draft </w:t>
      </w:r>
      <w:r w:rsidR="000B3FED" w:rsidRPr="008349B8">
        <w:t>Concession Agreement</w:t>
      </w:r>
      <w:r w:rsidR="00CC1F1F" w:rsidRPr="008349B8">
        <w:t xml:space="preserve"> </w:t>
      </w:r>
      <w:r w:rsidR="00043ABA" w:rsidRPr="008349B8">
        <w:t>to be provided by the</w:t>
      </w:r>
      <w:r w:rsidRPr="008349B8">
        <w:t xml:space="preserve"> Authority </w:t>
      </w:r>
      <w:r w:rsidR="00043ABA" w:rsidRPr="008349B8">
        <w:t>pursuant to this RFP (</w:t>
      </w:r>
      <w:r w:rsidRPr="008349B8">
        <w:t xml:space="preserve">collectively the </w:t>
      </w:r>
      <w:r w:rsidRPr="008349B8">
        <w:rPr>
          <w:b/>
        </w:rPr>
        <w:t>“Bidding Documents”</w:t>
      </w:r>
      <w:r w:rsidR="00043ABA" w:rsidRPr="008349B8">
        <w:t>), as</w:t>
      </w:r>
      <w:r w:rsidRPr="008349B8">
        <w:t xml:space="preserve"> modified, altered, amended and clarified from time to time by the Authority, and all Bids shall be prepared and submitted in accordance with such terms. Any corrigenda / addenda issued subsequent to this RFP Document, but before the Bid Due Date, will be deemed to form part of the Bidding Documents. </w:t>
      </w:r>
    </w:p>
    <w:p w14:paraId="3F3D1596" w14:textId="77777777" w:rsidR="00673693" w:rsidRPr="008349B8" w:rsidRDefault="00673693" w:rsidP="00673693">
      <w:pPr>
        <w:pStyle w:val="ListParagraph"/>
        <w:spacing w:before="240"/>
        <w:ind w:left="792"/>
        <w:jc w:val="both"/>
      </w:pPr>
    </w:p>
    <w:p w14:paraId="2571FFC0" w14:textId="77777777" w:rsidR="00673693" w:rsidRPr="008349B8" w:rsidRDefault="00C41D48" w:rsidP="00673693">
      <w:pPr>
        <w:pStyle w:val="ListParagraph"/>
        <w:numPr>
          <w:ilvl w:val="1"/>
          <w:numId w:val="1"/>
        </w:numPr>
        <w:spacing w:before="240"/>
        <w:jc w:val="both"/>
        <w:rPr>
          <w:b/>
        </w:rPr>
      </w:pPr>
      <w:r w:rsidRPr="008349B8">
        <w:rPr>
          <w:b/>
        </w:rPr>
        <w:t>Brief</w:t>
      </w:r>
      <w:r w:rsidR="00673693" w:rsidRPr="008349B8">
        <w:rPr>
          <w:b/>
        </w:rPr>
        <w:t xml:space="preserve"> description of Bidding Process</w:t>
      </w:r>
    </w:p>
    <w:p w14:paraId="216D1D94" w14:textId="77777777" w:rsidR="00951EA1" w:rsidRPr="008349B8" w:rsidRDefault="00951EA1" w:rsidP="00951EA1">
      <w:pPr>
        <w:pStyle w:val="ListParagraph"/>
        <w:spacing w:before="240"/>
        <w:ind w:left="792"/>
        <w:jc w:val="both"/>
        <w:rPr>
          <w:b/>
        </w:rPr>
      </w:pPr>
    </w:p>
    <w:p w14:paraId="72146C69" w14:textId="0B00F07C" w:rsidR="00673693" w:rsidRPr="008349B8" w:rsidRDefault="00C41D48" w:rsidP="00113FFC">
      <w:pPr>
        <w:pStyle w:val="ListParagraph"/>
        <w:numPr>
          <w:ilvl w:val="2"/>
          <w:numId w:val="1"/>
        </w:numPr>
        <w:ind w:hanging="832"/>
        <w:jc w:val="both"/>
      </w:pPr>
      <w:r w:rsidRPr="008349B8">
        <w:t xml:space="preserve">The Authority has adopted </w:t>
      </w:r>
      <w:r w:rsidR="00CF05D9" w:rsidRPr="008349B8">
        <w:t>a single</w:t>
      </w:r>
      <w:r w:rsidRPr="008349B8">
        <w:t>-stage two-</w:t>
      </w:r>
      <w:r w:rsidR="00CD585E" w:rsidRPr="008349B8">
        <w:t xml:space="preserve">cover </w:t>
      </w:r>
      <w:r w:rsidRPr="008349B8">
        <w:t xml:space="preserve">system (collectively referred to as the </w:t>
      </w:r>
      <w:r w:rsidRPr="008349B8">
        <w:rPr>
          <w:b/>
        </w:rPr>
        <w:t>"Bidding Process"</w:t>
      </w:r>
      <w:r w:rsidRPr="008349B8">
        <w:t>) for selection of the bidder for award of the Project</w:t>
      </w:r>
      <w:r w:rsidR="00CD585E" w:rsidRPr="008349B8">
        <w:t xml:space="preserve"> which expression shall, unless repugnant to the context include the members of the Consortium for the Project in accordance with the terms of this RFP</w:t>
      </w:r>
      <w:r w:rsidRPr="008349B8">
        <w:t xml:space="preserve">. The first stage (the </w:t>
      </w:r>
      <w:r w:rsidRPr="008349B8">
        <w:rPr>
          <w:b/>
        </w:rPr>
        <w:t>"Qualification Stage"</w:t>
      </w:r>
      <w:r w:rsidRPr="008349B8">
        <w:t xml:space="preserve">) of the process involves qualification (the </w:t>
      </w:r>
      <w:r w:rsidRPr="008349B8">
        <w:rPr>
          <w:b/>
        </w:rPr>
        <w:t>"Qualification"</w:t>
      </w:r>
      <w:r w:rsidRPr="008349B8">
        <w:t xml:space="preserve">) of interested parties/ consortia that make a Bid in accordance with the provisions of this RFP (the </w:t>
      </w:r>
      <w:r w:rsidRPr="008349B8">
        <w:rPr>
          <w:b/>
        </w:rPr>
        <w:t>"Bidders"</w:t>
      </w:r>
      <w:r w:rsidRPr="008349B8">
        <w:t xml:space="preserve">). At the end of this stage, the Authority intends to announce a list of </w:t>
      </w:r>
      <w:r w:rsidR="00043ABA" w:rsidRPr="008349B8">
        <w:t>Qualified Bidders who</w:t>
      </w:r>
      <w:r w:rsidRPr="008349B8">
        <w:t xml:space="preserve"> shall be eligible for the second stage of </w:t>
      </w:r>
      <w:r w:rsidR="00043ABA" w:rsidRPr="008349B8">
        <w:t>the Bidding</w:t>
      </w:r>
      <w:r w:rsidRPr="008349B8">
        <w:t xml:space="preserve"> Process (the </w:t>
      </w:r>
      <w:r w:rsidRPr="008349B8">
        <w:rPr>
          <w:b/>
        </w:rPr>
        <w:t>"Bid Stage"</w:t>
      </w:r>
      <w:r w:rsidRPr="008349B8">
        <w:t>) comprising t</w:t>
      </w:r>
      <w:r w:rsidR="00673693" w:rsidRPr="008349B8">
        <w:t xml:space="preserve">he price Bid (the </w:t>
      </w:r>
      <w:r w:rsidR="00673693" w:rsidRPr="008349B8">
        <w:rPr>
          <w:b/>
        </w:rPr>
        <w:t>"Price Bid"</w:t>
      </w:r>
      <w:r w:rsidR="00673693" w:rsidRPr="008349B8">
        <w:t>).</w:t>
      </w:r>
    </w:p>
    <w:p w14:paraId="148FFA73" w14:textId="77777777" w:rsidR="00951EA1" w:rsidRPr="008349B8" w:rsidRDefault="00951EA1" w:rsidP="00951EA1">
      <w:pPr>
        <w:pStyle w:val="ListParagraph"/>
        <w:ind w:left="1224"/>
        <w:jc w:val="both"/>
      </w:pPr>
    </w:p>
    <w:p w14:paraId="5C55B490" w14:textId="77777777" w:rsidR="00AF6CCE" w:rsidRPr="008349B8" w:rsidRDefault="00C41D48" w:rsidP="00113FFC">
      <w:pPr>
        <w:pStyle w:val="ListParagraph"/>
        <w:numPr>
          <w:ilvl w:val="2"/>
          <w:numId w:val="1"/>
        </w:numPr>
        <w:ind w:hanging="798"/>
        <w:jc w:val="both"/>
        <w:rPr>
          <w:b/>
          <w:bCs/>
        </w:rPr>
      </w:pPr>
      <w:r w:rsidRPr="008349B8">
        <w:rPr>
          <w:b/>
          <w:bCs/>
        </w:rPr>
        <w:lastRenderedPageBreak/>
        <w:t>Qualification Stage</w:t>
      </w:r>
    </w:p>
    <w:p w14:paraId="5EFCCD0E" w14:textId="30BEFE3D" w:rsidR="00673693" w:rsidRPr="008349B8" w:rsidRDefault="00C41D48" w:rsidP="00AF6CCE">
      <w:pPr>
        <w:pStyle w:val="ListParagraph"/>
        <w:ind w:left="1224"/>
        <w:jc w:val="both"/>
      </w:pPr>
      <w:r w:rsidRPr="008349B8">
        <w:t>Bidders would be required to furnish the information specified in this RFP. The Bidders shall be evaluated and shortlisted based on the technical and financial criteria as mentioned in this RFP. The Bidders are</w:t>
      </w:r>
      <w:r w:rsidR="003C0CFE" w:rsidRPr="008349B8">
        <w:t xml:space="preserve"> </w:t>
      </w:r>
      <w:r w:rsidRPr="008349B8">
        <w:t>advised to visit the site and familiari</w:t>
      </w:r>
      <w:r w:rsidR="00673693" w:rsidRPr="008349B8">
        <w:t>ze themselves with the Project.</w:t>
      </w:r>
    </w:p>
    <w:p w14:paraId="23537CA3" w14:textId="77777777" w:rsidR="00951EA1" w:rsidRPr="008349B8" w:rsidRDefault="00951EA1" w:rsidP="00AF6CCE">
      <w:pPr>
        <w:pStyle w:val="ListParagraph"/>
        <w:ind w:left="1224"/>
        <w:jc w:val="both"/>
      </w:pPr>
    </w:p>
    <w:p w14:paraId="54E137EE" w14:textId="77777777" w:rsidR="00AF6CCE" w:rsidRPr="008349B8" w:rsidRDefault="00C41D48" w:rsidP="00113FFC">
      <w:pPr>
        <w:pStyle w:val="ListParagraph"/>
        <w:numPr>
          <w:ilvl w:val="2"/>
          <w:numId w:val="1"/>
        </w:numPr>
        <w:ind w:hanging="798"/>
        <w:jc w:val="both"/>
        <w:rPr>
          <w:b/>
          <w:bCs/>
        </w:rPr>
      </w:pPr>
      <w:r w:rsidRPr="008349B8">
        <w:rPr>
          <w:b/>
          <w:bCs/>
        </w:rPr>
        <w:t>Bid Stage</w:t>
      </w:r>
    </w:p>
    <w:p w14:paraId="5F2B8092" w14:textId="77777777" w:rsidR="00673693" w:rsidRPr="008349B8" w:rsidRDefault="00C41D48" w:rsidP="00AF6CCE">
      <w:pPr>
        <w:pStyle w:val="ListParagraph"/>
        <w:ind w:left="1224"/>
        <w:jc w:val="both"/>
      </w:pPr>
      <w:r w:rsidRPr="008349B8">
        <w:t>The Qualified Bidders will be called upon and their Price Bids in respect of the Project shall be opened, in accordance with the Bidding Documents provided by the Authority. Price Bids of only those Bidders that are qualified in the Qualification Stage by the Authority sh</w:t>
      </w:r>
      <w:r w:rsidR="00673693" w:rsidRPr="008349B8">
        <w:t>all be opened at the Bid Stage.</w:t>
      </w:r>
    </w:p>
    <w:p w14:paraId="22F05C73" w14:textId="77777777" w:rsidR="00951EA1" w:rsidRPr="008349B8" w:rsidRDefault="00951EA1" w:rsidP="00951EA1">
      <w:pPr>
        <w:pStyle w:val="ListParagraph"/>
        <w:ind w:left="1224"/>
        <w:jc w:val="both"/>
        <w:rPr>
          <w:b/>
          <w:bCs/>
        </w:rPr>
      </w:pPr>
    </w:p>
    <w:p w14:paraId="7A176178" w14:textId="77777777" w:rsidR="00AF6CCE" w:rsidRPr="008349B8" w:rsidRDefault="00AF6CCE" w:rsidP="00113FFC">
      <w:pPr>
        <w:pStyle w:val="ListParagraph"/>
        <w:numPr>
          <w:ilvl w:val="2"/>
          <w:numId w:val="1"/>
        </w:numPr>
        <w:ind w:hanging="798"/>
        <w:jc w:val="both"/>
        <w:rPr>
          <w:b/>
          <w:bCs/>
        </w:rPr>
      </w:pPr>
      <w:r w:rsidRPr="008349B8">
        <w:rPr>
          <w:b/>
          <w:bCs/>
        </w:rPr>
        <w:t>Procurement of Documents</w:t>
      </w:r>
    </w:p>
    <w:p w14:paraId="6E03338C" w14:textId="7EC68AD7" w:rsidR="006E1661" w:rsidRPr="008349B8" w:rsidRDefault="00C41D48">
      <w:pPr>
        <w:pStyle w:val="ListParagraph"/>
        <w:ind w:left="1224"/>
        <w:jc w:val="both"/>
        <w:rPr>
          <w:color w:val="000000" w:themeColor="text1"/>
        </w:rPr>
      </w:pPr>
      <w:r w:rsidRPr="008349B8">
        <w:t xml:space="preserve">The </w:t>
      </w:r>
      <w:r w:rsidR="00655CE7" w:rsidRPr="008349B8">
        <w:t>Bidding Document</w:t>
      </w:r>
      <w:r w:rsidR="006D37F8" w:rsidRPr="008349B8">
        <w:t xml:space="preserve"> </w:t>
      </w:r>
      <w:r w:rsidR="00655CE7" w:rsidRPr="008349B8">
        <w:t>may</w:t>
      </w:r>
      <w:r w:rsidR="006D37F8" w:rsidRPr="008349B8">
        <w:t xml:space="preserve"> </w:t>
      </w:r>
      <w:r w:rsidRPr="008349B8">
        <w:t xml:space="preserve">be downloaded from </w:t>
      </w:r>
      <w:r w:rsidR="00C03545" w:rsidRPr="008349B8">
        <w:t xml:space="preserve">the </w:t>
      </w:r>
      <w:r w:rsidRPr="008349B8">
        <w:t>website of the Authority</w:t>
      </w:r>
      <w:r w:rsidR="00CD585E" w:rsidRPr="008349B8">
        <w:t xml:space="preserve"> viz. </w:t>
      </w:r>
      <w:hyperlink r:id="rId15" w:history="1">
        <w:r w:rsidR="0061424B" w:rsidRPr="008349B8">
          <w:rPr>
            <w:rStyle w:val="Hyperlink"/>
          </w:rPr>
          <w:t>https://kppp.karnataka.gov.in</w:t>
        </w:r>
      </w:hyperlink>
      <w:r w:rsidR="0061424B" w:rsidRPr="008349B8">
        <w:t xml:space="preserve"> </w:t>
      </w:r>
      <w:r w:rsidR="00835A6B" w:rsidRPr="008349B8">
        <w:rPr>
          <w:lang w:val="en-US"/>
        </w:rPr>
        <w:t>(hereinafter referred to as “</w:t>
      </w:r>
      <w:r w:rsidR="00835A6B" w:rsidRPr="008349B8">
        <w:rPr>
          <w:b/>
          <w:lang w:val="en-US"/>
        </w:rPr>
        <w:t>Karnataka Public Procurement Portal</w:t>
      </w:r>
      <w:r w:rsidR="00835A6B" w:rsidRPr="008349B8">
        <w:rPr>
          <w:lang w:val="en-US"/>
        </w:rPr>
        <w:t>”)</w:t>
      </w:r>
      <w:r w:rsidR="00D92848" w:rsidRPr="008349B8">
        <w:t>.</w:t>
      </w:r>
      <w:r w:rsidR="00AF6CCE" w:rsidRPr="008349B8">
        <w:t xml:space="preserve"> </w:t>
      </w:r>
      <w:r w:rsidR="006F180F" w:rsidRPr="008349B8">
        <w:rPr>
          <w:color w:val="000000" w:themeColor="text1"/>
        </w:rPr>
        <w:t xml:space="preserve">The Bidder is required to </w:t>
      </w:r>
      <w:r w:rsidR="005C4469" w:rsidRPr="008349B8">
        <w:rPr>
          <w:color w:val="000000" w:themeColor="text1"/>
        </w:rPr>
        <w:t xml:space="preserve">pay </w:t>
      </w:r>
      <w:r w:rsidR="006F180F" w:rsidRPr="008349B8">
        <w:rPr>
          <w:color w:val="000000" w:themeColor="text1"/>
        </w:rPr>
        <w:t xml:space="preserve">along with its Bid a non-refundable amount of Rs. </w:t>
      </w:r>
      <w:r w:rsidR="00DE0FD5" w:rsidRPr="008349B8">
        <w:rPr>
          <w:color w:val="000000" w:themeColor="text1"/>
        </w:rPr>
        <w:t>5000</w:t>
      </w:r>
      <w:r w:rsidR="006F180F" w:rsidRPr="008349B8">
        <w:rPr>
          <w:color w:val="000000" w:themeColor="text1"/>
        </w:rPr>
        <w:t xml:space="preserve">/- (Rupees </w:t>
      </w:r>
      <w:r w:rsidR="00DE0FD5" w:rsidRPr="008349B8">
        <w:rPr>
          <w:color w:val="000000" w:themeColor="text1"/>
        </w:rPr>
        <w:t xml:space="preserve">Five Thousand </w:t>
      </w:r>
      <w:r w:rsidR="00EC1ECD" w:rsidRPr="008349B8">
        <w:rPr>
          <w:color w:val="000000" w:themeColor="text1"/>
        </w:rPr>
        <w:t>only</w:t>
      </w:r>
      <w:r w:rsidR="006F180F" w:rsidRPr="008349B8">
        <w:rPr>
          <w:color w:val="000000" w:themeColor="text1"/>
        </w:rPr>
        <w:t xml:space="preserve">) </w:t>
      </w:r>
      <w:r w:rsidR="005F1DAB" w:rsidRPr="008349B8">
        <w:rPr>
          <w:color w:val="000000" w:themeColor="text1"/>
        </w:rPr>
        <w:t>inclusive of GST</w:t>
      </w:r>
      <w:r w:rsidR="00347132" w:rsidRPr="008349B8">
        <w:rPr>
          <w:rStyle w:val="FootnoteReference"/>
          <w:color w:val="000000" w:themeColor="text1"/>
        </w:rPr>
        <w:footnoteReference w:id="1"/>
      </w:r>
      <w:r w:rsidR="005F1DAB" w:rsidRPr="008349B8">
        <w:rPr>
          <w:color w:val="000000" w:themeColor="text1"/>
        </w:rPr>
        <w:t xml:space="preserve"> </w:t>
      </w:r>
      <w:r w:rsidR="005C4469" w:rsidRPr="008349B8">
        <w:rPr>
          <w:color w:val="000000" w:themeColor="text1"/>
        </w:rPr>
        <w:t>through E-Procurement Website,</w:t>
      </w:r>
      <w:r w:rsidR="005C4469" w:rsidRPr="008349B8" w:rsidDel="005C4469">
        <w:rPr>
          <w:color w:val="000000" w:themeColor="text1"/>
        </w:rPr>
        <w:t xml:space="preserve"> </w:t>
      </w:r>
      <w:r w:rsidR="006F180F" w:rsidRPr="008349B8">
        <w:rPr>
          <w:color w:val="000000" w:themeColor="text1"/>
        </w:rPr>
        <w:t xml:space="preserve">towards the cost of the Bidding Document. </w:t>
      </w:r>
    </w:p>
    <w:p w14:paraId="0BDD84EA" w14:textId="77777777" w:rsidR="00951EA1" w:rsidRPr="008349B8" w:rsidRDefault="00951EA1">
      <w:pPr>
        <w:pStyle w:val="ListParagraph"/>
        <w:ind w:left="1224"/>
        <w:jc w:val="both"/>
      </w:pPr>
    </w:p>
    <w:p w14:paraId="4C40ACA5" w14:textId="40774CA2" w:rsidR="00655CE7" w:rsidRPr="008349B8" w:rsidRDefault="002202E5" w:rsidP="00113FFC">
      <w:pPr>
        <w:pStyle w:val="ListParagraph"/>
        <w:numPr>
          <w:ilvl w:val="2"/>
          <w:numId w:val="1"/>
        </w:numPr>
        <w:ind w:hanging="720"/>
        <w:jc w:val="both"/>
      </w:pPr>
      <w:r w:rsidRPr="00A9391E">
        <w:t xml:space="preserve">Bidders are invited to examine the Project in greater detail, and to carry out, at their cost, such studies as may be required </w:t>
      </w:r>
      <w:r>
        <w:t>for submitting their respective Bids for</w:t>
      </w:r>
      <w:r w:rsidRPr="00A9391E">
        <w:t xml:space="preserve"> award of the Project. The details of the project site and the existing facilities therein is provided as </w:t>
      </w:r>
      <w:r>
        <w:t>Schedule of Volume II Draft Concessionaire Agreement</w:t>
      </w:r>
      <w:r w:rsidRPr="00A9391E">
        <w:t xml:space="preserve">. Bidders are expected to carry out their own surveys, investigations and other detailed examination of the Project before submitting their Bids. Nothing contained in the </w:t>
      </w:r>
      <w:r>
        <w:t>Schedule</w:t>
      </w:r>
      <w:r w:rsidRPr="00A9391E">
        <w:t xml:space="preserve"> shall be binding on the Authority nor confers any right on the Bidders, and the Authority shall have no liability whatsoever in relation to or arising out of any or all contents of the </w:t>
      </w:r>
      <w:r>
        <w:t>Schedule</w:t>
      </w:r>
      <w:r w:rsidRPr="00A9391E">
        <w:t>.</w:t>
      </w:r>
    </w:p>
    <w:p w14:paraId="682C1326" w14:textId="77777777" w:rsidR="00951EA1" w:rsidRPr="008349B8" w:rsidRDefault="00951EA1" w:rsidP="00951EA1">
      <w:pPr>
        <w:pStyle w:val="ListParagraph"/>
        <w:ind w:left="1224"/>
        <w:jc w:val="both"/>
      </w:pPr>
    </w:p>
    <w:p w14:paraId="7DE79781" w14:textId="77777777" w:rsidR="00AF6CCE" w:rsidRPr="008349B8" w:rsidRDefault="00AF6CCE" w:rsidP="00113FFC">
      <w:pPr>
        <w:pStyle w:val="ListParagraph"/>
        <w:numPr>
          <w:ilvl w:val="2"/>
          <w:numId w:val="1"/>
        </w:numPr>
        <w:ind w:hanging="798"/>
        <w:jc w:val="both"/>
        <w:rPr>
          <w:b/>
          <w:bCs/>
        </w:rPr>
      </w:pPr>
      <w:r w:rsidRPr="008349B8">
        <w:rPr>
          <w:b/>
          <w:bCs/>
        </w:rPr>
        <w:t>Bid Validity</w:t>
      </w:r>
    </w:p>
    <w:p w14:paraId="38AC35FC" w14:textId="4EF711DB" w:rsidR="00071FBF" w:rsidRPr="008349B8" w:rsidRDefault="00C41D48" w:rsidP="00071FBF">
      <w:pPr>
        <w:pStyle w:val="ListParagraph"/>
        <w:ind w:left="1224"/>
        <w:jc w:val="both"/>
      </w:pPr>
      <w:r w:rsidRPr="008349B8">
        <w:t>The Bid shall be valid for a period of not less than 1</w:t>
      </w:r>
      <w:r w:rsidR="009900D6" w:rsidRPr="008349B8">
        <w:t>8</w:t>
      </w:r>
      <w:r w:rsidRPr="008349B8">
        <w:t xml:space="preserve">0 days from the Bid </w:t>
      </w:r>
      <w:r w:rsidR="001164B1">
        <w:t>due date as specified in Clause</w:t>
      </w:r>
      <w:r w:rsidR="00560363">
        <w:t xml:space="preserve"> 1.2.9</w:t>
      </w:r>
      <w:r w:rsidR="00FE50E0" w:rsidRPr="008349B8">
        <w:t xml:space="preserve"> </w:t>
      </w:r>
      <w:r w:rsidRPr="008349B8">
        <w:t xml:space="preserve">for submission of bids (the </w:t>
      </w:r>
      <w:r w:rsidRPr="008349B8">
        <w:rPr>
          <w:b/>
        </w:rPr>
        <w:t>"Bid Due Date"</w:t>
      </w:r>
      <w:r w:rsidRPr="008349B8">
        <w:t xml:space="preserve">). </w:t>
      </w:r>
      <w:r w:rsidR="00071FBF" w:rsidRPr="008349B8">
        <w:t xml:space="preserve"> In exceptional circumstances, prior to expiry of the original Bid Validity Period, the Authority may </w:t>
      </w:r>
      <w:r w:rsidR="00EC1ECD" w:rsidRPr="008349B8">
        <w:t>request the</w:t>
      </w:r>
      <w:r w:rsidR="00071FBF" w:rsidRPr="008349B8">
        <w:t xml:space="preserve"> Bidders to extend the Bid Validity Period for a specified additional period.</w:t>
      </w:r>
    </w:p>
    <w:p w14:paraId="419FE3C8" w14:textId="5013AA40" w:rsidR="00951EA1" w:rsidRPr="008349B8" w:rsidRDefault="00951EA1" w:rsidP="00071FBF">
      <w:pPr>
        <w:pStyle w:val="ListParagraph"/>
        <w:ind w:left="1224"/>
        <w:jc w:val="both"/>
      </w:pPr>
    </w:p>
    <w:p w14:paraId="2DF24454" w14:textId="77777777" w:rsidR="00AF6CCE" w:rsidRPr="008349B8" w:rsidRDefault="00AF6CCE" w:rsidP="00113FFC">
      <w:pPr>
        <w:pStyle w:val="ListParagraph"/>
        <w:numPr>
          <w:ilvl w:val="2"/>
          <w:numId w:val="1"/>
        </w:numPr>
        <w:ind w:hanging="798"/>
        <w:jc w:val="both"/>
        <w:rPr>
          <w:b/>
          <w:bCs/>
        </w:rPr>
      </w:pPr>
      <w:bookmarkStart w:id="5" w:name="_Ref490486059"/>
      <w:r w:rsidRPr="008349B8">
        <w:rPr>
          <w:b/>
          <w:bCs/>
        </w:rPr>
        <w:t>Bid Security</w:t>
      </w:r>
      <w:bookmarkEnd w:id="5"/>
    </w:p>
    <w:p w14:paraId="6F211B12" w14:textId="494B81F5" w:rsidR="00605E2E" w:rsidRDefault="00605E2E" w:rsidP="00605E2E">
      <w:pPr>
        <w:pStyle w:val="ListParagraph"/>
        <w:ind w:left="1224"/>
        <w:jc w:val="both"/>
      </w:pPr>
      <w:r>
        <w:t>In terms of the RFP, a Bidder is required to deposit, along with its Bid, a bid security equivalent to an amount of Rs. 46,79,000/- (Rupees Forty-Six Lakhs Seventy-Nine Thousand only) (the "</w:t>
      </w:r>
      <w:r w:rsidRPr="00605E2E">
        <w:rPr>
          <w:b/>
        </w:rPr>
        <w:t>Bid Security</w:t>
      </w:r>
      <w:r>
        <w:t>"), refundable not later than 180 days from the Bid Due Date. Out of the total Bid Security, the Bidder shall furnish part of the Bid Security amounting to Rs. 5,00,000/- (Rupees Five Lakhs only) through e-portal, through any one of the following e-Payment options only.</w:t>
      </w:r>
    </w:p>
    <w:p w14:paraId="64186C03" w14:textId="77777777" w:rsidR="00605E2E" w:rsidRDefault="00605E2E" w:rsidP="00605E2E">
      <w:pPr>
        <w:pStyle w:val="ListParagraph"/>
        <w:ind w:left="1224"/>
        <w:jc w:val="both"/>
      </w:pPr>
    </w:p>
    <w:p w14:paraId="17F48D47" w14:textId="77777777" w:rsidR="00605E2E" w:rsidRPr="00605E2E" w:rsidRDefault="00605E2E" w:rsidP="00605E2E">
      <w:pPr>
        <w:pStyle w:val="ListParagraph"/>
        <w:ind w:left="1224"/>
        <w:jc w:val="both"/>
        <w:rPr>
          <w:b/>
        </w:rPr>
      </w:pPr>
      <w:r w:rsidRPr="00605E2E">
        <w:rPr>
          <w:b/>
        </w:rPr>
        <w:lastRenderedPageBreak/>
        <w:t>Online payments:</w:t>
      </w:r>
    </w:p>
    <w:p w14:paraId="1BDC9CA2" w14:textId="77777777" w:rsidR="00605E2E" w:rsidRDefault="00605E2E" w:rsidP="00605E2E">
      <w:pPr>
        <w:pStyle w:val="ListParagraph"/>
        <w:ind w:left="1224"/>
        <w:jc w:val="both"/>
      </w:pPr>
      <w:r>
        <w:t>1. Credit Card</w:t>
      </w:r>
    </w:p>
    <w:p w14:paraId="7971C365" w14:textId="77777777" w:rsidR="00605E2E" w:rsidRDefault="00605E2E" w:rsidP="00605E2E">
      <w:pPr>
        <w:pStyle w:val="ListParagraph"/>
        <w:ind w:left="1224"/>
        <w:jc w:val="both"/>
      </w:pPr>
      <w:r>
        <w:t>2. Direct Debit</w:t>
      </w:r>
    </w:p>
    <w:p w14:paraId="1C620403" w14:textId="77777777" w:rsidR="00605E2E" w:rsidRDefault="00605E2E" w:rsidP="00605E2E">
      <w:pPr>
        <w:pStyle w:val="ListParagraph"/>
        <w:ind w:left="1224"/>
        <w:jc w:val="both"/>
      </w:pPr>
      <w:r>
        <w:t>3. Internet Banking</w:t>
      </w:r>
    </w:p>
    <w:p w14:paraId="7740A68D" w14:textId="77777777" w:rsidR="00605E2E" w:rsidRDefault="00605E2E" w:rsidP="00605E2E">
      <w:pPr>
        <w:pStyle w:val="ListParagraph"/>
        <w:ind w:left="1224"/>
        <w:jc w:val="both"/>
      </w:pPr>
    </w:p>
    <w:p w14:paraId="064269A9" w14:textId="77777777" w:rsidR="00605E2E" w:rsidRPr="00605E2E" w:rsidRDefault="00605E2E" w:rsidP="00605E2E">
      <w:pPr>
        <w:pStyle w:val="ListParagraph"/>
        <w:ind w:left="1224"/>
        <w:jc w:val="both"/>
        <w:rPr>
          <w:b/>
        </w:rPr>
      </w:pPr>
      <w:r w:rsidRPr="00605E2E">
        <w:rPr>
          <w:b/>
        </w:rPr>
        <w:t>Offline payments:</w:t>
      </w:r>
    </w:p>
    <w:p w14:paraId="3CDC2461" w14:textId="77777777" w:rsidR="00605E2E" w:rsidRDefault="00605E2E" w:rsidP="00605E2E">
      <w:pPr>
        <w:pStyle w:val="ListParagraph"/>
        <w:ind w:left="1224"/>
        <w:jc w:val="both"/>
      </w:pPr>
      <w:r>
        <w:t>4. Remittance at the Bank Counter using challan (ICICI Bank only)</w:t>
      </w:r>
    </w:p>
    <w:p w14:paraId="646C689D" w14:textId="77777777" w:rsidR="00605E2E" w:rsidRDefault="00605E2E" w:rsidP="00605E2E">
      <w:pPr>
        <w:pStyle w:val="ListParagraph"/>
        <w:ind w:left="1224"/>
        <w:jc w:val="both"/>
      </w:pPr>
      <w:r>
        <w:t>5. NEFT/RTGS</w:t>
      </w:r>
    </w:p>
    <w:p w14:paraId="2DF644E6" w14:textId="77777777" w:rsidR="00605E2E" w:rsidRDefault="00605E2E" w:rsidP="00605E2E">
      <w:pPr>
        <w:pStyle w:val="ListParagraph"/>
        <w:ind w:left="1224"/>
        <w:jc w:val="both"/>
      </w:pPr>
    </w:p>
    <w:p w14:paraId="5BBDFAAD" w14:textId="77777777" w:rsidR="00605E2E" w:rsidRDefault="00605E2E" w:rsidP="00605E2E">
      <w:pPr>
        <w:pStyle w:val="ListParagraph"/>
        <w:ind w:left="1224"/>
        <w:jc w:val="both"/>
      </w:pPr>
      <w:r>
        <w:t>Please note that payment submitted through cheque or demand draft or Bank Guarantee shall not be accepted Further details regarding e-payment, please refer to Karnataka Public Procurement portal – https://kppp.karnataka.gov.in.</w:t>
      </w:r>
    </w:p>
    <w:p w14:paraId="2246B7DC" w14:textId="77777777" w:rsidR="00605E2E" w:rsidRDefault="00605E2E" w:rsidP="00605E2E">
      <w:pPr>
        <w:pStyle w:val="ListParagraph"/>
        <w:ind w:left="1224"/>
        <w:jc w:val="both"/>
      </w:pPr>
    </w:p>
    <w:p w14:paraId="0E0833D0" w14:textId="5F1BCEE7" w:rsidR="00605E2E" w:rsidRDefault="00605E2E" w:rsidP="00605E2E">
      <w:pPr>
        <w:pStyle w:val="ListParagraph"/>
        <w:ind w:left="1224"/>
        <w:jc w:val="both"/>
      </w:pPr>
      <w:r>
        <w:t>Remaining Bid Security of Rs. 41,79,000/- (Rupees Forty-One Lakhs Seventy-Nine Thousand only) may be provided in the form of either a demand draft or a bank guarantee / E-Bank Guarantee as per the format provided at Appendix - VII issued by a Scheduled Bank or nationalised bank in India and drawn in favour of “Karnataka Tourism Infrastructure Limited”, payable at Bangalore. For the avoidance of doubt, Scheduled Bank shall mean a bank as defined under Section 2(e) of the Reserve Bank of India Act, 1934</w:t>
      </w:r>
    </w:p>
    <w:p w14:paraId="6BB87193" w14:textId="77777777" w:rsidR="00605E2E" w:rsidRDefault="00605E2E" w:rsidP="00605E2E">
      <w:pPr>
        <w:pStyle w:val="ListParagraph"/>
        <w:ind w:left="1224"/>
        <w:jc w:val="both"/>
      </w:pPr>
    </w:p>
    <w:p w14:paraId="14D1113E" w14:textId="1DEA0B64" w:rsidR="00B14A5C" w:rsidRPr="008349B8" w:rsidRDefault="00605E2E" w:rsidP="00605E2E">
      <w:pPr>
        <w:pStyle w:val="ListParagraph"/>
        <w:ind w:left="1224"/>
        <w:jc w:val="both"/>
      </w:pPr>
      <w:r>
        <w:t>The Bid Security shall remain valid for a period of 180 (One hundred and eighty) days from the Bid Due Date, exclusive of a claim period of 60 (sixty) days, and may be extended as may be mutually agreed between Authority and the Bidder from time to time except in the case of the Selected Bidder whose Bid Security shall be retained till it has provided a Performance Security under the Concession Agreement. The Bid shall be summarily rejected if it is not accompanied by the Bid Security.</w:t>
      </w:r>
    </w:p>
    <w:p w14:paraId="338F3B2F" w14:textId="77777777" w:rsidR="00725F77" w:rsidRPr="008349B8" w:rsidRDefault="00725F77" w:rsidP="00E62674">
      <w:pPr>
        <w:pStyle w:val="ListParagraph"/>
        <w:ind w:left="1224"/>
        <w:jc w:val="both"/>
      </w:pPr>
    </w:p>
    <w:p w14:paraId="18DE54BD" w14:textId="77777777" w:rsidR="00AF6CCE" w:rsidRPr="008349B8" w:rsidRDefault="00AF6CCE" w:rsidP="00113FFC">
      <w:pPr>
        <w:pStyle w:val="ListParagraph"/>
        <w:numPr>
          <w:ilvl w:val="2"/>
          <w:numId w:val="1"/>
        </w:numPr>
        <w:ind w:hanging="798"/>
        <w:jc w:val="both"/>
        <w:rPr>
          <w:b/>
          <w:bCs/>
        </w:rPr>
      </w:pPr>
      <w:bookmarkStart w:id="6" w:name="_Ref490486109"/>
      <w:r w:rsidRPr="008349B8">
        <w:rPr>
          <w:b/>
          <w:bCs/>
        </w:rPr>
        <w:t>Bid Parameter</w:t>
      </w:r>
      <w:bookmarkEnd w:id="6"/>
    </w:p>
    <w:p w14:paraId="2465A842" w14:textId="77777777" w:rsidR="00113FFC" w:rsidRPr="008349B8" w:rsidRDefault="00113FFC" w:rsidP="00113FFC">
      <w:pPr>
        <w:pStyle w:val="ListParagraph"/>
        <w:ind w:left="1224"/>
        <w:jc w:val="both"/>
        <w:rPr>
          <w:b/>
          <w:bCs/>
        </w:rPr>
      </w:pPr>
    </w:p>
    <w:p w14:paraId="36EC01C7" w14:textId="514B6D27" w:rsidR="00956810" w:rsidRPr="008349B8" w:rsidRDefault="00956810" w:rsidP="00956810">
      <w:pPr>
        <w:pStyle w:val="ListParagraph"/>
        <w:numPr>
          <w:ilvl w:val="0"/>
          <w:numId w:val="49"/>
        </w:numPr>
        <w:tabs>
          <w:tab w:val="left" w:pos="1134"/>
        </w:tabs>
        <w:spacing w:after="0"/>
        <w:ind w:left="1637"/>
        <w:jc w:val="both"/>
      </w:pPr>
      <w:r w:rsidRPr="008349B8">
        <w:t>The Price Bid for the Pr</w:t>
      </w:r>
      <w:r w:rsidR="001164B1">
        <w:t>oject is invited in the form of</w:t>
      </w:r>
      <w:r w:rsidRPr="008349B8">
        <w:t xml:space="preserve"> Annual Concession Fee (</w:t>
      </w:r>
      <w:r w:rsidRPr="008349B8">
        <w:rPr>
          <w:b/>
        </w:rPr>
        <w:t>the “Annual Concession Fee”</w:t>
      </w:r>
      <w:r w:rsidRPr="008349B8">
        <w:t xml:space="preserve">) </w:t>
      </w:r>
      <w:r w:rsidR="00560363">
        <w:t>per annum</w:t>
      </w:r>
      <w:r w:rsidRPr="008349B8">
        <w:t xml:space="preserve"> offered by the Bidder for award of the Project. The </w:t>
      </w:r>
      <w:r w:rsidR="00560363">
        <w:t xml:space="preserve"> </w:t>
      </w:r>
      <w:r w:rsidRPr="008349B8">
        <w:t xml:space="preserve"> Annual Concession Fee shall constitute the sole criteria for evaluation of the Price Bid. Subject to the terms of this RFP, the Project will be awarded to the Bidder quoting the highest </w:t>
      </w:r>
      <w:r w:rsidR="001164B1">
        <w:t>Annual Concession Fee</w:t>
      </w:r>
      <w:r w:rsidRPr="008349B8">
        <w:t xml:space="preserve"> </w:t>
      </w:r>
      <w:r w:rsidR="00560363">
        <w:t>per annum</w:t>
      </w:r>
      <w:r w:rsidRPr="008349B8">
        <w:t>. Annual Concession Fee is payable annually 30 days in advance of the anniversary of Scheduled Project Completion Date, during the term of the Concession Period. Annual Concession Fee shall</w:t>
      </w:r>
      <w:r w:rsidR="002D23D0" w:rsidRPr="008349B8">
        <w:t xml:space="preserve"> </w:t>
      </w:r>
      <w:r w:rsidRPr="008349B8">
        <w:t>be escalated by 5% (five percentage) every year throughout the Concession Period.</w:t>
      </w:r>
    </w:p>
    <w:p w14:paraId="170D0D68" w14:textId="77777777" w:rsidR="00956810" w:rsidRPr="008349B8" w:rsidRDefault="00956810" w:rsidP="00956810">
      <w:pPr>
        <w:pStyle w:val="ListParagraph"/>
        <w:tabs>
          <w:tab w:val="left" w:pos="1134"/>
        </w:tabs>
        <w:spacing w:after="0"/>
        <w:ind w:left="1800"/>
        <w:jc w:val="both"/>
      </w:pPr>
    </w:p>
    <w:p w14:paraId="6AC807A6" w14:textId="77777777" w:rsidR="00956810" w:rsidRPr="008349B8" w:rsidRDefault="00956810" w:rsidP="001164B1">
      <w:pPr>
        <w:pStyle w:val="ListParagraph"/>
        <w:tabs>
          <w:tab w:val="left" w:pos="1134"/>
        </w:tabs>
        <w:spacing w:after="0"/>
        <w:ind w:left="1701"/>
        <w:jc w:val="both"/>
        <w:rPr>
          <w:color w:val="000000" w:themeColor="text1"/>
        </w:rPr>
      </w:pPr>
      <w:r w:rsidRPr="008349B8">
        <w:rPr>
          <w:color w:val="000000" w:themeColor="text1"/>
        </w:rPr>
        <w:t xml:space="preserve">In this RFP, </w:t>
      </w:r>
      <w:r w:rsidRPr="008349B8">
        <w:t>the</w:t>
      </w:r>
      <w:r w:rsidRPr="008349B8">
        <w:rPr>
          <w:color w:val="000000" w:themeColor="text1"/>
        </w:rPr>
        <w:t xml:space="preserve"> term “</w:t>
      </w:r>
      <w:r w:rsidRPr="008349B8">
        <w:rPr>
          <w:b/>
          <w:bCs/>
          <w:color w:val="000000" w:themeColor="text1"/>
        </w:rPr>
        <w:t>Highest Bidder</w:t>
      </w:r>
      <w:r w:rsidRPr="008349B8">
        <w:rPr>
          <w:color w:val="000000" w:themeColor="text1"/>
        </w:rPr>
        <w:t>” shall mean the Bidder who is offering the highest Annual Concession Fee per annum.</w:t>
      </w:r>
    </w:p>
    <w:p w14:paraId="16DA6657" w14:textId="77777777" w:rsidR="00956810" w:rsidRPr="008349B8" w:rsidRDefault="00956810" w:rsidP="00956810">
      <w:pPr>
        <w:pStyle w:val="ListParagraph"/>
        <w:tabs>
          <w:tab w:val="left" w:pos="1134"/>
        </w:tabs>
        <w:spacing w:after="0"/>
        <w:ind w:left="1800"/>
        <w:jc w:val="both"/>
        <w:rPr>
          <w:color w:val="000000" w:themeColor="text1"/>
        </w:rPr>
      </w:pPr>
    </w:p>
    <w:p w14:paraId="5394D4F9" w14:textId="77777777" w:rsidR="00956810" w:rsidRPr="008349B8" w:rsidRDefault="00956810" w:rsidP="00956810">
      <w:pPr>
        <w:pStyle w:val="ListParagraph"/>
        <w:numPr>
          <w:ilvl w:val="0"/>
          <w:numId w:val="49"/>
        </w:numPr>
        <w:tabs>
          <w:tab w:val="left" w:pos="1134"/>
        </w:tabs>
        <w:ind w:left="1637"/>
        <w:jc w:val="both"/>
      </w:pPr>
      <w:r w:rsidRPr="008349B8">
        <w:t xml:space="preserve">Generally, the Highest Bidder shall be the Selected Bidder. </w:t>
      </w:r>
    </w:p>
    <w:p w14:paraId="0FBB253C" w14:textId="77777777" w:rsidR="00956810" w:rsidRPr="008349B8" w:rsidRDefault="00956810" w:rsidP="00956810">
      <w:pPr>
        <w:pStyle w:val="ListParagraph"/>
        <w:tabs>
          <w:tab w:val="left" w:pos="1134"/>
        </w:tabs>
        <w:ind w:left="1800"/>
        <w:jc w:val="both"/>
      </w:pPr>
    </w:p>
    <w:p w14:paraId="19901AEF" w14:textId="762FA734" w:rsidR="00956810" w:rsidRPr="008349B8" w:rsidRDefault="001164B1" w:rsidP="00956810">
      <w:pPr>
        <w:pStyle w:val="ListParagraph"/>
        <w:numPr>
          <w:ilvl w:val="0"/>
          <w:numId w:val="49"/>
        </w:numPr>
        <w:tabs>
          <w:tab w:val="left" w:pos="1134"/>
        </w:tabs>
        <w:ind w:left="1637"/>
        <w:jc w:val="both"/>
      </w:pPr>
      <w:r>
        <w:lastRenderedPageBreak/>
        <w:t>The amount of the</w:t>
      </w:r>
      <w:r w:rsidR="00560363" w:rsidRPr="008349B8">
        <w:t xml:space="preserve"> </w:t>
      </w:r>
      <w:r w:rsidR="00956810" w:rsidRPr="008349B8">
        <w:t>Annual Concession Fee shall be required to be quoted by the bidder with zero decimal.</w:t>
      </w:r>
      <w:bookmarkStart w:id="7" w:name="_Hlk183005599"/>
      <w:r w:rsidR="00560363" w:rsidRPr="00560363">
        <w:rPr>
          <w:snapToGrid w:val="0"/>
          <w:color w:val="000000" w:themeColor="text1"/>
        </w:rPr>
        <w:t xml:space="preserve"> </w:t>
      </w:r>
      <w:r w:rsidR="00560363" w:rsidRPr="00970AEC">
        <w:rPr>
          <w:snapToGrid w:val="0"/>
          <w:color w:val="000000" w:themeColor="text1"/>
        </w:rPr>
        <w:t>The Annual Concession Fee is exclusive of GST and all other applicable taxes shall be payable by the Concessionaire at actual over and above the Annual Concession Fee</w:t>
      </w:r>
      <w:bookmarkEnd w:id="7"/>
      <w:r w:rsidR="00560363" w:rsidRPr="00970AEC">
        <w:rPr>
          <w:color w:val="000000" w:themeColor="text1"/>
        </w:rPr>
        <w:t>.</w:t>
      </w:r>
    </w:p>
    <w:p w14:paraId="4865F5C6" w14:textId="77777777" w:rsidR="00956810" w:rsidRPr="008349B8" w:rsidRDefault="00956810" w:rsidP="00956810">
      <w:pPr>
        <w:pStyle w:val="ListParagraph"/>
        <w:tabs>
          <w:tab w:val="left" w:pos="1134"/>
        </w:tabs>
        <w:ind w:left="1800"/>
        <w:jc w:val="both"/>
      </w:pPr>
    </w:p>
    <w:p w14:paraId="0A929A8E" w14:textId="6C2C649B" w:rsidR="00956810" w:rsidRDefault="00C377FA" w:rsidP="00956810">
      <w:pPr>
        <w:pStyle w:val="ListParagraph"/>
        <w:numPr>
          <w:ilvl w:val="0"/>
          <w:numId w:val="49"/>
        </w:numPr>
        <w:tabs>
          <w:tab w:val="left" w:pos="1134"/>
        </w:tabs>
        <w:ind w:left="1637"/>
        <w:jc w:val="both"/>
      </w:pPr>
      <w:r w:rsidRPr="00871AE3">
        <w:t xml:space="preserve">The Concessionaire should pay the Annual Concession Fee to the Authority </w:t>
      </w:r>
      <w:r>
        <w:t>even if</w:t>
      </w:r>
      <w:r w:rsidRPr="00871AE3">
        <w:t xml:space="preserve"> the construction of </w:t>
      </w:r>
      <w:r>
        <w:t xml:space="preserve">the </w:t>
      </w:r>
      <w:r w:rsidRPr="00871AE3">
        <w:t>Project facilities is completed</w:t>
      </w:r>
      <w:r>
        <w:t xml:space="preserve"> or not</w:t>
      </w:r>
      <w:r w:rsidRPr="00871AE3">
        <w:t xml:space="preserve"> within the specified period or </w:t>
      </w:r>
      <w:r>
        <w:t xml:space="preserve">even if the </w:t>
      </w:r>
      <w:r w:rsidRPr="00871AE3">
        <w:t>Concessionaire does not start the commercial operation of the Project. In other words, the Concessionaire shall not be entitled to seek any reduction of Annual Concession Fee, claim, damages, compensation or any other consideration from the Authority on account of any reason.</w:t>
      </w:r>
    </w:p>
    <w:p w14:paraId="76A50052" w14:textId="77777777" w:rsidR="001164B1" w:rsidRDefault="001164B1" w:rsidP="001164B1">
      <w:pPr>
        <w:pStyle w:val="ListParagraph"/>
      </w:pPr>
    </w:p>
    <w:p w14:paraId="08BF6A27" w14:textId="77777777" w:rsidR="001164B1" w:rsidRPr="008349B8" w:rsidRDefault="001164B1" w:rsidP="001164B1">
      <w:pPr>
        <w:pStyle w:val="ListParagraph"/>
        <w:tabs>
          <w:tab w:val="left" w:pos="1134"/>
        </w:tabs>
        <w:ind w:left="1637"/>
        <w:jc w:val="both"/>
      </w:pPr>
    </w:p>
    <w:p w14:paraId="7D5CE80B" w14:textId="3AA7BD5A" w:rsidR="00DF3A57" w:rsidRPr="008349B8" w:rsidRDefault="00C41D48" w:rsidP="00FE50E0">
      <w:pPr>
        <w:pStyle w:val="ListParagraph"/>
        <w:numPr>
          <w:ilvl w:val="2"/>
          <w:numId w:val="58"/>
        </w:numPr>
        <w:ind w:left="709" w:hanging="567"/>
        <w:jc w:val="both"/>
        <w:rPr>
          <w:b/>
          <w:bCs/>
        </w:rPr>
      </w:pPr>
      <w:bookmarkStart w:id="8" w:name="_Ref526769980"/>
      <w:r w:rsidRPr="008349B8">
        <w:rPr>
          <w:b/>
          <w:bCs/>
        </w:rPr>
        <w:t>Schedule of Bidding Process</w:t>
      </w:r>
      <w:bookmarkEnd w:id="8"/>
      <w:r w:rsidRPr="008349B8">
        <w:rPr>
          <w:b/>
          <w:bCs/>
        </w:rPr>
        <w:t xml:space="preserve"> </w:t>
      </w:r>
    </w:p>
    <w:p w14:paraId="703EF2D7" w14:textId="77777777" w:rsidR="00DF3A57" w:rsidRPr="008349B8" w:rsidRDefault="00C41D48" w:rsidP="00DF3A57">
      <w:pPr>
        <w:pStyle w:val="ListParagraph"/>
        <w:ind w:left="792"/>
        <w:jc w:val="both"/>
      </w:pPr>
      <w:r w:rsidRPr="008349B8">
        <w:t xml:space="preserve">The Authority shall </w:t>
      </w:r>
      <w:r w:rsidR="00DF3A57" w:rsidRPr="008349B8">
        <w:t>endeavour</w:t>
      </w:r>
      <w:r w:rsidRPr="008349B8">
        <w:t xml:space="preserve"> to adhere to the following schedule:  </w:t>
      </w:r>
    </w:p>
    <w:tbl>
      <w:tblPr>
        <w:tblStyle w:val="TableGrid"/>
        <w:tblW w:w="7784" w:type="dxa"/>
        <w:tblInd w:w="792" w:type="dxa"/>
        <w:tblCellMar>
          <w:top w:w="28" w:type="dxa"/>
          <w:bottom w:w="28" w:type="dxa"/>
        </w:tblCellMar>
        <w:tblLook w:val="04A0" w:firstRow="1" w:lastRow="0" w:firstColumn="1" w:lastColumn="0" w:noHBand="0" w:noVBand="1"/>
      </w:tblPr>
      <w:tblGrid>
        <w:gridCol w:w="538"/>
        <w:gridCol w:w="1678"/>
        <w:gridCol w:w="5568"/>
      </w:tblGrid>
      <w:tr w:rsidR="00842FF6" w:rsidRPr="008349B8" w14:paraId="49F22E4E" w14:textId="77777777" w:rsidTr="000B21A0">
        <w:trPr>
          <w:trHeight w:val="18"/>
          <w:tblHeader/>
        </w:trPr>
        <w:tc>
          <w:tcPr>
            <w:tcW w:w="406" w:type="dxa"/>
            <w:vAlign w:val="center"/>
          </w:tcPr>
          <w:p w14:paraId="39F72442" w14:textId="77777777" w:rsidR="00842FF6" w:rsidRPr="008349B8" w:rsidRDefault="0019253D" w:rsidP="0019253D">
            <w:pPr>
              <w:jc w:val="center"/>
              <w:rPr>
                <w:b/>
                <w:bCs/>
              </w:rPr>
            </w:pPr>
            <w:r w:rsidRPr="008349B8">
              <w:rPr>
                <w:b/>
                <w:bCs/>
              </w:rPr>
              <w:t xml:space="preserve">Sr. </w:t>
            </w:r>
            <w:r w:rsidR="00842FF6" w:rsidRPr="008349B8">
              <w:rPr>
                <w:b/>
                <w:bCs/>
              </w:rPr>
              <w:t>No</w:t>
            </w:r>
            <w:r w:rsidRPr="008349B8">
              <w:rPr>
                <w:b/>
                <w:bCs/>
              </w:rPr>
              <w:t>.</w:t>
            </w:r>
          </w:p>
        </w:tc>
        <w:tc>
          <w:tcPr>
            <w:tcW w:w="1681" w:type="dxa"/>
            <w:vAlign w:val="center"/>
          </w:tcPr>
          <w:p w14:paraId="5936BF15" w14:textId="77777777" w:rsidR="00842FF6" w:rsidRPr="008349B8" w:rsidRDefault="00842FF6" w:rsidP="0019253D">
            <w:pPr>
              <w:pStyle w:val="ListParagraph"/>
              <w:ind w:left="0"/>
              <w:jc w:val="center"/>
              <w:rPr>
                <w:b/>
                <w:bCs/>
              </w:rPr>
            </w:pPr>
            <w:r w:rsidRPr="008349B8">
              <w:rPr>
                <w:b/>
                <w:bCs/>
              </w:rPr>
              <w:t>Particular</w:t>
            </w:r>
          </w:p>
        </w:tc>
        <w:tc>
          <w:tcPr>
            <w:tcW w:w="5697" w:type="dxa"/>
            <w:vAlign w:val="center"/>
          </w:tcPr>
          <w:p w14:paraId="244D70EE" w14:textId="77777777" w:rsidR="00842FF6" w:rsidRPr="008349B8" w:rsidRDefault="00842FF6" w:rsidP="0019253D">
            <w:pPr>
              <w:pStyle w:val="ListParagraph"/>
              <w:ind w:left="0"/>
              <w:jc w:val="center"/>
              <w:rPr>
                <w:b/>
                <w:bCs/>
              </w:rPr>
            </w:pPr>
            <w:r w:rsidRPr="008349B8">
              <w:rPr>
                <w:b/>
                <w:bCs/>
              </w:rPr>
              <w:t>Timeline</w:t>
            </w:r>
          </w:p>
        </w:tc>
      </w:tr>
      <w:tr w:rsidR="00DF3A57" w:rsidRPr="008349B8" w14:paraId="47FB8EE9" w14:textId="77777777" w:rsidTr="000B21A0">
        <w:trPr>
          <w:trHeight w:val="18"/>
        </w:trPr>
        <w:tc>
          <w:tcPr>
            <w:tcW w:w="406" w:type="dxa"/>
            <w:vAlign w:val="center"/>
          </w:tcPr>
          <w:p w14:paraId="6AE749FD" w14:textId="77777777" w:rsidR="00DF3A57" w:rsidRPr="008349B8" w:rsidRDefault="00DF3A57" w:rsidP="000464EF">
            <w:pPr>
              <w:pStyle w:val="ListParagraph"/>
              <w:numPr>
                <w:ilvl w:val="0"/>
                <w:numId w:val="2"/>
              </w:numPr>
              <w:jc w:val="center"/>
            </w:pPr>
          </w:p>
        </w:tc>
        <w:tc>
          <w:tcPr>
            <w:tcW w:w="1681" w:type="dxa"/>
            <w:vAlign w:val="center"/>
          </w:tcPr>
          <w:p w14:paraId="460E5F14" w14:textId="77777777" w:rsidR="00DF3A57" w:rsidRPr="008349B8" w:rsidRDefault="0062260B" w:rsidP="00963926">
            <w:pPr>
              <w:pStyle w:val="ListParagraph"/>
              <w:ind w:left="0"/>
              <w:jc w:val="both"/>
            </w:pPr>
            <w:r w:rsidRPr="008349B8">
              <w:t>Last date for receiving queries</w:t>
            </w:r>
          </w:p>
        </w:tc>
        <w:tc>
          <w:tcPr>
            <w:tcW w:w="5697" w:type="dxa"/>
            <w:vAlign w:val="center"/>
          </w:tcPr>
          <w:p w14:paraId="306258F5" w14:textId="427413D9" w:rsidR="00DF3A57" w:rsidRPr="008349B8" w:rsidRDefault="0064257E" w:rsidP="00583FBC">
            <w:pPr>
              <w:pStyle w:val="ListParagraph"/>
              <w:ind w:left="0"/>
              <w:jc w:val="both"/>
            </w:pPr>
            <w:r w:rsidRPr="008349B8">
              <w:t>__</w:t>
            </w:r>
            <w:r w:rsidR="00583FBC" w:rsidRPr="008349B8">
              <w:t>.</w:t>
            </w:r>
            <w:r w:rsidRPr="008349B8">
              <w:t>__</w:t>
            </w:r>
            <w:r w:rsidR="00583FBC" w:rsidRPr="008349B8">
              <w:t>.2</w:t>
            </w:r>
            <w:r w:rsidRPr="008349B8">
              <w:t>0</w:t>
            </w:r>
            <w:r w:rsidR="0019253D" w:rsidRPr="008349B8">
              <w:t>2</w:t>
            </w:r>
            <w:r w:rsidR="00874B89" w:rsidRPr="008349B8">
              <w:t>4</w:t>
            </w:r>
          </w:p>
        </w:tc>
      </w:tr>
      <w:tr w:rsidR="00DF3A57" w:rsidRPr="008349B8" w14:paraId="7CE37064" w14:textId="77777777" w:rsidTr="000B21A0">
        <w:trPr>
          <w:trHeight w:val="18"/>
        </w:trPr>
        <w:tc>
          <w:tcPr>
            <w:tcW w:w="406" w:type="dxa"/>
            <w:vAlign w:val="center"/>
          </w:tcPr>
          <w:p w14:paraId="18A66DAB" w14:textId="77777777" w:rsidR="00DF3A57" w:rsidRPr="008349B8" w:rsidRDefault="00DF3A57" w:rsidP="000464EF">
            <w:pPr>
              <w:pStyle w:val="ListParagraph"/>
              <w:numPr>
                <w:ilvl w:val="0"/>
                <w:numId w:val="2"/>
              </w:numPr>
              <w:jc w:val="center"/>
            </w:pPr>
          </w:p>
        </w:tc>
        <w:tc>
          <w:tcPr>
            <w:tcW w:w="1681" w:type="dxa"/>
            <w:vAlign w:val="center"/>
          </w:tcPr>
          <w:p w14:paraId="43C9F79D" w14:textId="77777777" w:rsidR="00DF3A57" w:rsidRPr="008349B8" w:rsidRDefault="0062260B" w:rsidP="00C30946">
            <w:pPr>
              <w:pStyle w:val="ListParagraph"/>
              <w:ind w:left="0"/>
              <w:jc w:val="both"/>
            </w:pPr>
            <w:r w:rsidRPr="008349B8">
              <w:t xml:space="preserve">Pre-Bid </w:t>
            </w:r>
            <w:r w:rsidR="00C30946" w:rsidRPr="008349B8">
              <w:t>meeting</w:t>
            </w:r>
            <w:r w:rsidR="000B2FA2" w:rsidRPr="008349B8">
              <w:rPr>
                <w:color w:val="000000" w:themeColor="text1"/>
              </w:rPr>
              <w:t xml:space="preserve"> date, time and venue</w:t>
            </w:r>
          </w:p>
        </w:tc>
        <w:tc>
          <w:tcPr>
            <w:tcW w:w="5697" w:type="dxa"/>
            <w:vAlign w:val="center"/>
          </w:tcPr>
          <w:p w14:paraId="362D083E" w14:textId="7A2A4837" w:rsidR="00DF3A57" w:rsidRPr="008349B8" w:rsidRDefault="006221B2" w:rsidP="00963926">
            <w:pPr>
              <w:pStyle w:val="ListParagraph"/>
              <w:ind w:left="0"/>
              <w:jc w:val="both"/>
            </w:pPr>
            <w:r w:rsidRPr="008349B8">
              <w:t>At: _</w:t>
            </w:r>
            <w:r w:rsidR="0064257E" w:rsidRPr="008349B8">
              <w:t>_</w:t>
            </w:r>
            <w:r w:rsidR="00583FBC" w:rsidRPr="008349B8">
              <w:t xml:space="preserve"> </w:t>
            </w:r>
            <w:r w:rsidR="00E90D87" w:rsidRPr="008349B8">
              <w:t xml:space="preserve">hours on </w:t>
            </w:r>
            <w:r w:rsidR="0064257E" w:rsidRPr="008349B8">
              <w:t>_</w:t>
            </w:r>
            <w:r w:rsidRPr="008349B8">
              <w:t>_. _</w:t>
            </w:r>
            <w:r w:rsidR="0064257E" w:rsidRPr="008349B8">
              <w:t>_</w:t>
            </w:r>
            <w:r w:rsidR="00583FBC" w:rsidRPr="008349B8">
              <w:t>.</w:t>
            </w:r>
            <w:r w:rsidR="001B36FE" w:rsidRPr="008349B8">
              <w:t>202</w:t>
            </w:r>
            <w:r w:rsidR="00874B89" w:rsidRPr="008349B8">
              <w:t>4</w:t>
            </w:r>
          </w:p>
          <w:p w14:paraId="78A213ED" w14:textId="34AB0B27" w:rsidR="00E90D87" w:rsidRPr="008349B8" w:rsidRDefault="00E90D87" w:rsidP="00874B89">
            <w:pPr>
              <w:jc w:val="both"/>
            </w:pPr>
            <w:r w:rsidRPr="008349B8">
              <w:t xml:space="preserve">At the office of </w:t>
            </w:r>
            <w:r w:rsidR="00952D4C">
              <w:t xml:space="preserve">Managing </w:t>
            </w:r>
            <w:r w:rsidR="00560363" w:rsidRPr="00970AEC">
              <w:t>Director</w:t>
            </w:r>
            <w:r w:rsidR="00874B89" w:rsidRPr="008349B8">
              <w:t>4</w:t>
            </w:r>
            <w:r w:rsidR="00874B89" w:rsidRPr="008349B8">
              <w:rPr>
                <w:vertAlign w:val="superscript"/>
              </w:rPr>
              <w:t>th</w:t>
            </w:r>
            <w:r w:rsidR="00874B89" w:rsidRPr="008349B8">
              <w:t xml:space="preserve"> Floor, Embassy Building, Infantry Road, Bengaluru</w:t>
            </w:r>
            <w:r w:rsidR="00392568" w:rsidRPr="008349B8">
              <w:t>–</w:t>
            </w:r>
            <w:r w:rsidR="00560363">
              <w:t>560001</w:t>
            </w:r>
          </w:p>
        </w:tc>
      </w:tr>
      <w:tr w:rsidR="00DF3A57" w:rsidRPr="008349B8" w14:paraId="1296D2C0" w14:textId="77777777" w:rsidTr="000B21A0">
        <w:trPr>
          <w:trHeight w:val="18"/>
        </w:trPr>
        <w:tc>
          <w:tcPr>
            <w:tcW w:w="406" w:type="dxa"/>
            <w:vAlign w:val="center"/>
          </w:tcPr>
          <w:p w14:paraId="3C5BB1ED" w14:textId="77777777" w:rsidR="00DF3A57" w:rsidRPr="008349B8" w:rsidRDefault="00DF3A57" w:rsidP="000464EF">
            <w:pPr>
              <w:pStyle w:val="ListParagraph"/>
              <w:numPr>
                <w:ilvl w:val="0"/>
                <w:numId w:val="2"/>
              </w:numPr>
              <w:jc w:val="center"/>
            </w:pPr>
          </w:p>
        </w:tc>
        <w:tc>
          <w:tcPr>
            <w:tcW w:w="1681" w:type="dxa"/>
            <w:vAlign w:val="center"/>
          </w:tcPr>
          <w:p w14:paraId="24C5A5D8" w14:textId="77777777" w:rsidR="00DF3A57" w:rsidRPr="008349B8" w:rsidRDefault="0062260B" w:rsidP="00963926">
            <w:pPr>
              <w:pStyle w:val="ListParagraph"/>
              <w:ind w:left="0"/>
              <w:jc w:val="both"/>
            </w:pPr>
            <w:r w:rsidRPr="008349B8">
              <w:t>Authority response to queries</w:t>
            </w:r>
          </w:p>
        </w:tc>
        <w:tc>
          <w:tcPr>
            <w:tcW w:w="5697" w:type="dxa"/>
            <w:vAlign w:val="center"/>
          </w:tcPr>
          <w:p w14:paraId="4D7813A7" w14:textId="262B67CD" w:rsidR="00DF3A57" w:rsidRPr="008349B8" w:rsidRDefault="0064257E" w:rsidP="00963926">
            <w:pPr>
              <w:pStyle w:val="ListParagraph"/>
              <w:ind w:left="0"/>
              <w:jc w:val="both"/>
            </w:pPr>
            <w:r w:rsidRPr="008349B8">
              <w:t>__</w:t>
            </w:r>
            <w:r w:rsidR="00583FBC" w:rsidRPr="008349B8">
              <w:t>.</w:t>
            </w:r>
            <w:r w:rsidRPr="008349B8">
              <w:t>__</w:t>
            </w:r>
            <w:r w:rsidR="00583FBC" w:rsidRPr="008349B8">
              <w:t>.</w:t>
            </w:r>
            <w:r w:rsidRPr="008349B8">
              <w:t>20</w:t>
            </w:r>
            <w:r w:rsidR="0019253D" w:rsidRPr="008349B8">
              <w:t>2</w:t>
            </w:r>
            <w:r w:rsidR="002910F1" w:rsidRPr="008349B8">
              <w:t>4</w:t>
            </w:r>
          </w:p>
        </w:tc>
      </w:tr>
      <w:tr w:rsidR="00DF3A57" w:rsidRPr="008349B8" w14:paraId="3B30AF2E" w14:textId="77777777" w:rsidTr="000B21A0">
        <w:trPr>
          <w:trHeight w:val="18"/>
        </w:trPr>
        <w:tc>
          <w:tcPr>
            <w:tcW w:w="406" w:type="dxa"/>
            <w:vAlign w:val="center"/>
          </w:tcPr>
          <w:p w14:paraId="3F1FC480" w14:textId="77777777" w:rsidR="00DF3A57" w:rsidRPr="008349B8" w:rsidRDefault="00DF3A57" w:rsidP="000464EF">
            <w:pPr>
              <w:pStyle w:val="ListParagraph"/>
              <w:numPr>
                <w:ilvl w:val="0"/>
                <w:numId w:val="2"/>
              </w:numPr>
              <w:jc w:val="center"/>
            </w:pPr>
          </w:p>
        </w:tc>
        <w:tc>
          <w:tcPr>
            <w:tcW w:w="1681" w:type="dxa"/>
            <w:vAlign w:val="center"/>
          </w:tcPr>
          <w:p w14:paraId="40C2378B" w14:textId="77777777" w:rsidR="00DF3A57" w:rsidRPr="008349B8" w:rsidRDefault="000B2FA2" w:rsidP="00963926">
            <w:pPr>
              <w:pStyle w:val="ListParagraph"/>
              <w:ind w:left="0"/>
              <w:jc w:val="both"/>
            </w:pPr>
            <w:r w:rsidRPr="008349B8">
              <w:rPr>
                <w:color w:val="000000" w:themeColor="text1"/>
              </w:rPr>
              <w:t>Last date for submission of Bids (“</w:t>
            </w:r>
            <w:r w:rsidR="0062260B" w:rsidRPr="008349B8">
              <w:rPr>
                <w:b/>
                <w:bCs/>
              </w:rPr>
              <w:t>Bid Due Date</w:t>
            </w:r>
            <w:r w:rsidRPr="008349B8">
              <w:t>”)</w:t>
            </w:r>
          </w:p>
        </w:tc>
        <w:tc>
          <w:tcPr>
            <w:tcW w:w="5697" w:type="dxa"/>
            <w:vAlign w:val="center"/>
          </w:tcPr>
          <w:p w14:paraId="75D9AF8D" w14:textId="4B9B500C" w:rsidR="00DF3A57" w:rsidRPr="008349B8" w:rsidRDefault="0064257E" w:rsidP="002910F1">
            <w:pPr>
              <w:pStyle w:val="ListParagraph"/>
              <w:ind w:left="0"/>
              <w:jc w:val="both"/>
            </w:pPr>
            <w:r w:rsidRPr="008349B8">
              <w:t>__</w:t>
            </w:r>
            <w:r w:rsidR="00583FBC" w:rsidRPr="008349B8">
              <w:t>.</w:t>
            </w:r>
            <w:r w:rsidRPr="008349B8">
              <w:t>__</w:t>
            </w:r>
            <w:r w:rsidR="00583FBC" w:rsidRPr="008349B8">
              <w:t>.</w:t>
            </w:r>
            <w:r w:rsidRPr="008349B8">
              <w:t>20</w:t>
            </w:r>
            <w:r w:rsidR="0019253D" w:rsidRPr="008349B8">
              <w:t>2</w:t>
            </w:r>
            <w:r w:rsidR="002910F1" w:rsidRPr="008349B8">
              <w:t>4</w:t>
            </w:r>
            <w:r w:rsidR="00E65AB5" w:rsidRPr="008349B8">
              <w:t xml:space="preserve"> </w:t>
            </w:r>
            <w:r w:rsidR="00583FBC" w:rsidRPr="008349B8">
              <w:t>up to</w:t>
            </w:r>
            <w:r w:rsidR="00E65AB5" w:rsidRPr="008349B8">
              <w:t xml:space="preserve"> 1</w:t>
            </w:r>
            <w:r w:rsidR="00874B89" w:rsidRPr="008349B8">
              <w:t>7</w:t>
            </w:r>
            <w:r w:rsidR="00E65AB5" w:rsidRPr="008349B8">
              <w:t>00 hours</w:t>
            </w:r>
          </w:p>
        </w:tc>
      </w:tr>
      <w:tr w:rsidR="000B2FA2" w:rsidRPr="008349B8" w14:paraId="77B395D4" w14:textId="77777777" w:rsidTr="000B21A0">
        <w:trPr>
          <w:trHeight w:val="18"/>
        </w:trPr>
        <w:tc>
          <w:tcPr>
            <w:tcW w:w="406" w:type="dxa"/>
            <w:vAlign w:val="center"/>
          </w:tcPr>
          <w:p w14:paraId="55BD5465" w14:textId="77777777" w:rsidR="000B2FA2" w:rsidRPr="008349B8" w:rsidRDefault="000B2FA2" w:rsidP="000464EF">
            <w:pPr>
              <w:pStyle w:val="ListParagraph"/>
              <w:numPr>
                <w:ilvl w:val="0"/>
                <w:numId w:val="2"/>
              </w:numPr>
              <w:jc w:val="center"/>
            </w:pPr>
          </w:p>
        </w:tc>
        <w:tc>
          <w:tcPr>
            <w:tcW w:w="1681" w:type="dxa"/>
            <w:vAlign w:val="center"/>
          </w:tcPr>
          <w:p w14:paraId="5B5B9AFB" w14:textId="77777777" w:rsidR="000B2FA2" w:rsidRPr="008349B8" w:rsidRDefault="000B2FA2" w:rsidP="00963926">
            <w:pPr>
              <w:pStyle w:val="ListParagraph"/>
              <w:ind w:left="0"/>
              <w:jc w:val="both"/>
              <w:rPr>
                <w:color w:val="000000" w:themeColor="text1"/>
              </w:rPr>
            </w:pPr>
            <w:r w:rsidRPr="008349B8">
              <w:rPr>
                <w:color w:val="000000" w:themeColor="text1"/>
              </w:rPr>
              <w:t>Date and time of opening</w:t>
            </w:r>
            <w:r w:rsidR="00A97016" w:rsidRPr="008349B8">
              <w:rPr>
                <w:color w:val="000000" w:themeColor="text1"/>
              </w:rPr>
              <w:t xml:space="preserve"> of</w:t>
            </w:r>
            <w:r w:rsidRPr="008349B8">
              <w:rPr>
                <w:color w:val="000000" w:themeColor="text1"/>
              </w:rPr>
              <w:t xml:space="preserve"> Technical Bi</w:t>
            </w:r>
            <w:r w:rsidR="00256E45" w:rsidRPr="008349B8">
              <w:rPr>
                <w:color w:val="000000" w:themeColor="text1"/>
              </w:rPr>
              <w:t>ds</w:t>
            </w:r>
          </w:p>
        </w:tc>
        <w:tc>
          <w:tcPr>
            <w:tcW w:w="5697" w:type="dxa"/>
            <w:vAlign w:val="center"/>
          </w:tcPr>
          <w:p w14:paraId="6455656D" w14:textId="29F85196" w:rsidR="000B2FA2" w:rsidRPr="008349B8" w:rsidRDefault="00A726F7" w:rsidP="00963926">
            <w:pPr>
              <w:pStyle w:val="ListParagraph"/>
              <w:ind w:left="0"/>
              <w:jc w:val="both"/>
            </w:pPr>
            <w:r w:rsidRPr="008349B8">
              <w:t>_______</w:t>
            </w:r>
            <w:r w:rsidR="00E65AB5" w:rsidRPr="008349B8">
              <w:t xml:space="preserve"> at </w:t>
            </w:r>
            <w:r w:rsidRPr="008349B8">
              <w:t>____</w:t>
            </w:r>
            <w:r w:rsidR="00E65AB5" w:rsidRPr="008349B8">
              <w:t xml:space="preserve"> hours</w:t>
            </w:r>
          </w:p>
          <w:p w14:paraId="3B20E30F" w14:textId="53CBB2E7" w:rsidR="00E65AB5" w:rsidRPr="008349B8" w:rsidRDefault="00956810" w:rsidP="00963926">
            <w:pPr>
              <w:pStyle w:val="ListParagraph"/>
              <w:ind w:left="0"/>
              <w:jc w:val="both"/>
            </w:pPr>
            <w:r w:rsidRPr="008349B8">
              <w:t>Venue: Karnataka Tourism Infrastructure Limited, 4</w:t>
            </w:r>
            <w:r w:rsidRPr="008349B8">
              <w:rPr>
                <w:vertAlign w:val="superscript"/>
              </w:rPr>
              <w:t>th</w:t>
            </w:r>
            <w:r w:rsidRPr="008349B8">
              <w:t xml:space="preserve"> Floor, Embassy Building, Infantry Road, Bengaluru–</w:t>
            </w:r>
            <w:r w:rsidR="00560363">
              <w:t>560001</w:t>
            </w:r>
          </w:p>
        </w:tc>
      </w:tr>
      <w:tr w:rsidR="00DF3A57" w:rsidRPr="008349B8" w14:paraId="21B9226B" w14:textId="77777777" w:rsidTr="000B21A0">
        <w:trPr>
          <w:trHeight w:val="18"/>
        </w:trPr>
        <w:tc>
          <w:tcPr>
            <w:tcW w:w="406" w:type="dxa"/>
            <w:vAlign w:val="center"/>
          </w:tcPr>
          <w:p w14:paraId="3F87EEFC" w14:textId="77777777" w:rsidR="00DF3A57" w:rsidRPr="008349B8" w:rsidRDefault="00DF3A57" w:rsidP="000464EF">
            <w:pPr>
              <w:pStyle w:val="ListParagraph"/>
              <w:numPr>
                <w:ilvl w:val="0"/>
                <w:numId w:val="2"/>
              </w:numPr>
              <w:jc w:val="center"/>
            </w:pPr>
          </w:p>
        </w:tc>
        <w:tc>
          <w:tcPr>
            <w:tcW w:w="1681" w:type="dxa"/>
            <w:vAlign w:val="center"/>
          </w:tcPr>
          <w:p w14:paraId="5CE814E2" w14:textId="77777777" w:rsidR="00DF3A57" w:rsidRPr="008349B8" w:rsidRDefault="000B2FA2" w:rsidP="00963926">
            <w:pPr>
              <w:pStyle w:val="ListParagraph"/>
              <w:ind w:left="0"/>
              <w:jc w:val="both"/>
            </w:pPr>
            <w:r w:rsidRPr="008349B8">
              <w:rPr>
                <w:color w:val="000000" w:themeColor="text1"/>
              </w:rPr>
              <w:t xml:space="preserve">Date and time of </w:t>
            </w:r>
            <w:r w:rsidRPr="008349B8">
              <w:t>o</w:t>
            </w:r>
            <w:r w:rsidR="0062260B" w:rsidRPr="008349B8">
              <w:t xml:space="preserve">pening of Price Bids </w:t>
            </w:r>
          </w:p>
        </w:tc>
        <w:tc>
          <w:tcPr>
            <w:tcW w:w="5697" w:type="dxa"/>
            <w:vAlign w:val="center"/>
          </w:tcPr>
          <w:p w14:paraId="4E760C0D" w14:textId="77777777" w:rsidR="00DF3A57" w:rsidRPr="008349B8" w:rsidRDefault="00137914" w:rsidP="00963926">
            <w:pPr>
              <w:pStyle w:val="ListParagraph"/>
              <w:ind w:left="0"/>
              <w:jc w:val="both"/>
            </w:pPr>
            <w:r w:rsidRPr="008349B8">
              <w:t>To be intimated to pre- qualified bidders</w:t>
            </w:r>
          </w:p>
        </w:tc>
      </w:tr>
      <w:tr w:rsidR="000B2FA2" w:rsidRPr="008349B8" w14:paraId="551CF038" w14:textId="77777777" w:rsidTr="000B21A0">
        <w:trPr>
          <w:trHeight w:val="18"/>
        </w:trPr>
        <w:tc>
          <w:tcPr>
            <w:tcW w:w="406" w:type="dxa"/>
            <w:vAlign w:val="center"/>
          </w:tcPr>
          <w:p w14:paraId="566A3897" w14:textId="77777777" w:rsidR="000B2FA2" w:rsidRPr="008349B8" w:rsidRDefault="000B2FA2" w:rsidP="000464EF">
            <w:pPr>
              <w:pStyle w:val="ListParagraph"/>
              <w:numPr>
                <w:ilvl w:val="0"/>
                <w:numId w:val="2"/>
              </w:numPr>
              <w:jc w:val="center"/>
            </w:pPr>
          </w:p>
        </w:tc>
        <w:tc>
          <w:tcPr>
            <w:tcW w:w="1681" w:type="dxa"/>
            <w:vAlign w:val="center"/>
          </w:tcPr>
          <w:p w14:paraId="4409CAE7" w14:textId="77777777" w:rsidR="000B2FA2" w:rsidRPr="008349B8" w:rsidRDefault="000B2FA2" w:rsidP="00963926">
            <w:pPr>
              <w:pStyle w:val="ListParagraph"/>
              <w:ind w:left="0"/>
              <w:jc w:val="both"/>
              <w:rPr>
                <w:color w:val="000000" w:themeColor="text1"/>
              </w:rPr>
            </w:pPr>
            <w:r w:rsidRPr="008349B8">
              <w:rPr>
                <w:color w:val="000000" w:themeColor="text1"/>
              </w:rPr>
              <w:t>Address for communication to the Authority</w:t>
            </w:r>
          </w:p>
        </w:tc>
        <w:tc>
          <w:tcPr>
            <w:tcW w:w="5697" w:type="dxa"/>
            <w:vAlign w:val="center"/>
          </w:tcPr>
          <w:p w14:paraId="0AC73704" w14:textId="77777777" w:rsidR="00956810" w:rsidRPr="008349B8" w:rsidRDefault="00956810" w:rsidP="00956810">
            <w:pPr>
              <w:pStyle w:val="ListParagraph"/>
              <w:ind w:left="0"/>
              <w:jc w:val="both"/>
            </w:pPr>
            <w:r w:rsidRPr="008349B8">
              <w:t>The Managing Director</w:t>
            </w:r>
          </w:p>
          <w:p w14:paraId="0317D056" w14:textId="6573D637" w:rsidR="00956810" w:rsidRPr="008349B8" w:rsidRDefault="00956810" w:rsidP="00963926">
            <w:pPr>
              <w:pStyle w:val="ListParagraph"/>
              <w:ind w:left="0"/>
              <w:jc w:val="both"/>
            </w:pPr>
            <w:r w:rsidRPr="008349B8">
              <w:t>Karnataka Tourism Infrastructure Limited,</w:t>
            </w:r>
          </w:p>
          <w:p w14:paraId="0E9F8D87" w14:textId="3672724D" w:rsidR="00EF4066" w:rsidRDefault="00874B89" w:rsidP="00963926">
            <w:pPr>
              <w:pStyle w:val="ListParagraph"/>
              <w:ind w:left="0"/>
              <w:jc w:val="both"/>
            </w:pPr>
            <w:r w:rsidRPr="008349B8">
              <w:t>4</w:t>
            </w:r>
            <w:r w:rsidRPr="008349B8">
              <w:rPr>
                <w:vertAlign w:val="superscript"/>
              </w:rPr>
              <w:t>th</w:t>
            </w:r>
            <w:r w:rsidRPr="008349B8">
              <w:t xml:space="preserve"> Floor, Embassy Building, Infantry Road, Bengaluru–</w:t>
            </w:r>
            <w:r w:rsidR="00560363">
              <w:t xml:space="preserve">560001 </w:t>
            </w:r>
          </w:p>
          <w:p w14:paraId="485484E1" w14:textId="3868BB15" w:rsidR="00560363" w:rsidRPr="008349B8" w:rsidRDefault="00560363" w:rsidP="00963926">
            <w:pPr>
              <w:pStyle w:val="ListParagraph"/>
              <w:ind w:left="0"/>
              <w:jc w:val="both"/>
            </w:pPr>
            <w:r w:rsidRPr="00970AEC">
              <w:t>Phone: 080 - 2235 2424</w:t>
            </w:r>
          </w:p>
          <w:p w14:paraId="1A053708" w14:textId="4CAA6CD4" w:rsidR="00EF4066" w:rsidRPr="008349B8" w:rsidRDefault="00EF4066" w:rsidP="000B21A0">
            <w:pPr>
              <w:pStyle w:val="ListParagraph"/>
              <w:ind w:left="0"/>
              <w:jc w:val="both"/>
            </w:pPr>
            <w:r w:rsidRPr="008349B8">
              <w:t xml:space="preserve">Email: </w:t>
            </w:r>
            <w:r w:rsidR="00560363" w:rsidRPr="00A52A9D">
              <w:t>ktilkarnataka@gmail.com</w:t>
            </w:r>
          </w:p>
        </w:tc>
      </w:tr>
      <w:tr w:rsidR="000B2FA2" w:rsidRPr="008349B8" w14:paraId="693D50C4" w14:textId="77777777" w:rsidTr="000B21A0">
        <w:trPr>
          <w:trHeight w:val="18"/>
        </w:trPr>
        <w:tc>
          <w:tcPr>
            <w:tcW w:w="406" w:type="dxa"/>
            <w:vAlign w:val="center"/>
          </w:tcPr>
          <w:p w14:paraId="523864AB" w14:textId="77777777" w:rsidR="000B2FA2" w:rsidRPr="008349B8" w:rsidRDefault="000B2FA2" w:rsidP="000464EF">
            <w:pPr>
              <w:pStyle w:val="ListParagraph"/>
              <w:numPr>
                <w:ilvl w:val="0"/>
                <w:numId w:val="2"/>
              </w:numPr>
              <w:jc w:val="center"/>
            </w:pPr>
          </w:p>
        </w:tc>
        <w:tc>
          <w:tcPr>
            <w:tcW w:w="1681" w:type="dxa"/>
          </w:tcPr>
          <w:p w14:paraId="587AC32B" w14:textId="77777777" w:rsidR="000B2FA2" w:rsidRPr="008349B8" w:rsidRDefault="000B2FA2" w:rsidP="00963926">
            <w:pPr>
              <w:pStyle w:val="ListParagraph"/>
              <w:ind w:left="0"/>
              <w:jc w:val="both"/>
              <w:rPr>
                <w:color w:val="000000" w:themeColor="text1"/>
              </w:rPr>
            </w:pPr>
            <w:r w:rsidRPr="008349B8">
              <w:rPr>
                <w:color w:val="000000" w:themeColor="text1"/>
              </w:rPr>
              <w:t>Validity of Bids</w:t>
            </w:r>
          </w:p>
        </w:tc>
        <w:tc>
          <w:tcPr>
            <w:tcW w:w="5697" w:type="dxa"/>
          </w:tcPr>
          <w:p w14:paraId="789E3AA9" w14:textId="77777777" w:rsidR="000B2FA2" w:rsidRPr="008349B8" w:rsidRDefault="000B2FA2" w:rsidP="00963926">
            <w:pPr>
              <w:pStyle w:val="ListParagraph"/>
              <w:ind w:left="0"/>
              <w:jc w:val="both"/>
            </w:pPr>
            <w:r w:rsidRPr="008349B8">
              <w:rPr>
                <w:color w:val="000000" w:themeColor="text1"/>
              </w:rPr>
              <w:t xml:space="preserve">180 days from the Bid Due Date </w:t>
            </w:r>
          </w:p>
        </w:tc>
      </w:tr>
      <w:tr w:rsidR="000B2FA2" w:rsidRPr="008349B8" w14:paraId="67973F3A" w14:textId="77777777" w:rsidTr="000B21A0">
        <w:trPr>
          <w:trHeight w:val="18"/>
        </w:trPr>
        <w:tc>
          <w:tcPr>
            <w:tcW w:w="406" w:type="dxa"/>
            <w:vAlign w:val="center"/>
          </w:tcPr>
          <w:p w14:paraId="70505447" w14:textId="77777777" w:rsidR="000B2FA2" w:rsidRPr="008349B8" w:rsidRDefault="000B2FA2" w:rsidP="000464EF">
            <w:pPr>
              <w:pStyle w:val="ListParagraph"/>
              <w:numPr>
                <w:ilvl w:val="0"/>
                <w:numId w:val="2"/>
              </w:numPr>
              <w:jc w:val="center"/>
            </w:pPr>
          </w:p>
        </w:tc>
        <w:tc>
          <w:tcPr>
            <w:tcW w:w="1681" w:type="dxa"/>
            <w:vAlign w:val="center"/>
          </w:tcPr>
          <w:p w14:paraId="54BE2945" w14:textId="77777777" w:rsidR="000B2FA2" w:rsidRPr="008349B8" w:rsidRDefault="000B2FA2" w:rsidP="00963926">
            <w:pPr>
              <w:pStyle w:val="ListParagraph"/>
              <w:ind w:left="0"/>
              <w:jc w:val="both"/>
            </w:pPr>
            <w:r w:rsidRPr="008349B8">
              <w:t>Issuance of Letter of Award (LOA)</w:t>
            </w:r>
          </w:p>
        </w:tc>
        <w:tc>
          <w:tcPr>
            <w:tcW w:w="5697" w:type="dxa"/>
            <w:vAlign w:val="center"/>
          </w:tcPr>
          <w:p w14:paraId="1E42111D" w14:textId="77777777" w:rsidR="000B2FA2" w:rsidRPr="008349B8" w:rsidRDefault="000B2FA2" w:rsidP="00963926">
            <w:pPr>
              <w:pStyle w:val="ListParagraph"/>
              <w:ind w:left="0"/>
              <w:jc w:val="both"/>
            </w:pPr>
            <w:r w:rsidRPr="008349B8">
              <w:t xml:space="preserve">30 days from the </w:t>
            </w:r>
            <w:r w:rsidRPr="008349B8">
              <w:rPr>
                <w:color w:val="000000" w:themeColor="text1"/>
              </w:rPr>
              <w:t>from the date of declaration of the Selected Bidder</w:t>
            </w:r>
          </w:p>
        </w:tc>
      </w:tr>
      <w:tr w:rsidR="000B2FA2" w:rsidRPr="008349B8" w14:paraId="1ABFE2C7" w14:textId="77777777" w:rsidTr="000B21A0">
        <w:trPr>
          <w:trHeight w:val="18"/>
        </w:trPr>
        <w:tc>
          <w:tcPr>
            <w:tcW w:w="406" w:type="dxa"/>
            <w:vAlign w:val="center"/>
          </w:tcPr>
          <w:p w14:paraId="30618F07" w14:textId="77777777" w:rsidR="000B2FA2" w:rsidRPr="008349B8" w:rsidRDefault="000B2FA2" w:rsidP="000464EF">
            <w:pPr>
              <w:pStyle w:val="ListParagraph"/>
              <w:numPr>
                <w:ilvl w:val="0"/>
                <w:numId w:val="2"/>
              </w:numPr>
              <w:jc w:val="center"/>
            </w:pPr>
          </w:p>
        </w:tc>
        <w:tc>
          <w:tcPr>
            <w:tcW w:w="1681" w:type="dxa"/>
            <w:vAlign w:val="center"/>
          </w:tcPr>
          <w:p w14:paraId="29B8DC28" w14:textId="631266D2" w:rsidR="000B2FA2" w:rsidRPr="008349B8" w:rsidRDefault="000B2FA2" w:rsidP="0019253D">
            <w:pPr>
              <w:pStyle w:val="ListParagraph"/>
              <w:ind w:left="0"/>
              <w:jc w:val="both"/>
            </w:pPr>
            <w:r w:rsidRPr="008349B8">
              <w:t xml:space="preserve">Signing of </w:t>
            </w:r>
            <w:r w:rsidR="0019253D" w:rsidRPr="008349B8">
              <w:t>Concession Agreement</w:t>
            </w:r>
          </w:p>
        </w:tc>
        <w:tc>
          <w:tcPr>
            <w:tcW w:w="5697" w:type="dxa"/>
            <w:vAlign w:val="center"/>
          </w:tcPr>
          <w:p w14:paraId="33E2B17D" w14:textId="77777777" w:rsidR="000B2FA2" w:rsidRPr="008349B8" w:rsidRDefault="000B2FA2" w:rsidP="00963926">
            <w:pPr>
              <w:pStyle w:val="ListParagraph"/>
              <w:ind w:left="0"/>
              <w:jc w:val="both"/>
            </w:pPr>
            <w:r w:rsidRPr="008349B8">
              <w:rPr>
                <w:color w:val="000000" w:themeColor="text1"/>
              </w:rPr>
              <w:t>Within 45 days from the date of award of LOA to the Selected Bidder</w:t>
            </w:r>
          </w:p>
        </w:tc>
      </w:tr>
    </w:tbl>
    <w:p w14:paraId="4E6BA204" w14:textId="77777777" w:rsidR="005C6BC1" w:rsidRPr="008349B8" w:rsidRDefault="005C6BC1">
      <w:pPr>
        <w:rPr>
          <w:rFonts w:eastAsiaTheme="majorEastAsia" w:cstheme="majorBidi"/>
          <w:b/>
          <w:bCs/>
          <w:color w:val="365F91" w:themeColor="accent1" w:themeShade="BF"/>
          <w:sz w:val="28"/>
          <w:szCs w:val="28"/>
        </w:rPr>
      </w:pPr>
      <w:r w:rsidRPr="008349B8">
        <w:br w:type="page"/>
      </w:r>
    </w:p>
    <w:p w14:paraId="1233565D" w14:textId="77777777" w:rsidR="00453A6B" w:rsidRPr="008349B8" w:rsidRDefault="00453A6B" w:rsidP="00916D94">
      <w:pPr>
        <w:pStyle w:val="Heading1"/>
        <w:spacing w:after="240"/>
        <w:jc w:val="center"/>
        <w:rPr>
          <w:rFonts w:asciiTheme="minorHAnsi" w:hAnsiTheme="minorHAnsi"/>
          <w:color w:val="auto"/>
        </w:rPr>
      </w:pPr>
      <w:bookmarkStart w:id="9" w:name="_Toc505250609"/>
      <w:bookmarkStart w:id="10" w:name="_Toc153463850"/>
      <w:r w:rsidRPr="008349B8">
        <w:rPr>
          <w:rFonts w:asciiTheme="minorHAnsi" w:hAnsiTheme="minorHAnsi"/>
          <w:color w:val="auto"/>
        </w:rPr>
        <w:lastRenderedPageBreak/>
        <w:t xml:space="preserve">2. </w:t>
      </w:r>
      <w:r w:rsidR="00502916" w:rsidRPr="008349B8">
        <w:rPr>
          <w:rFonts w:asciiTheme="minorHAnsi" w:hAnsiTheme="minorHAnsi"/>
          <w:color w:val="auto"/>
        </w:rPr>
        <w:t>INSTRUCTIONS TO BIDDERS</w:t>
      </w:r>
      <w:bookmarkEnd w:id="9"/>
      <w:bookmarkEnd w:id="10"/>
    </w:p>
    <w:p w14:paraId="5684D845" w14:textId="77777777" w:rsidR="00C41D48" w:rsidRPr="008349B8" w:rsidRDefault="00C41D48" w:rsidP="0082692E">
      <w:pPr>
        <w:pStyle w:val="ListParagraph"/>
        <w:numPr>
          <w:ilvl w:val="0"/>
          <w:numId w:val="1"/>
        </w:numPr>
        <w:spacing w:after="0"/>
        <w:jc w:val="both"/>
        <w:rPr>
          <w:b/>
        </w:rPr>
      </w:pPr>
      <w:r w:rsidRPr="008349B8">
        <w:rPr>
          <w:b/>
        </w:rPr>
        <w:t xml:space="preserve">INSTRUCTIONS TO BIDDERS  </w:t>
      </w:r>
    </w:p>
    <w:p w14:paraId="4169A888" w14:textId="77777777" w:rsidR="003F0E1D" w:rsidRPr="008349B8" w:rsidRDefault="003F0E1D" w:rsidP="00963926">
      <w:pPr>
        <w:pStyle w:val="ListParagraph"/>
        <w:spacing w:after="0"/>
        <w:ind w:left="360"/>
        <w:jc w:val="both"/>
        <w:rPr>
          <w:b/>
        </w:rPr>
      </w:pPr>
    </w:p>
    <w:p w14:paraId="0D733E9A" w14:textId="77777777" w:rsidR="00C41D48" w:rsidRPr="008349B8" w:rsidRDefault="00C41D48" w:rsidP="000464EF">
      <w:pPr>
        <w:pStyle w:val="Heading2"/>
        <w:numPr>
          <w:ilvl w:val="0"/>
          <w:numId w:val="38"/>
        </w:numPr>
        <w:spacing w:before="0"/>
        <w:rPr>
          <w:rFonts w:asciiTheme="minorHAnsi" w:hAnsiTheme="minorHAnsi"/>
          <w:color w:val="auto"/>
          <w:sz w:val="24"/>
          <w:szCs w:val="24"/>
        </w:rPr>
      </w:pPr>
      <w:bookmarkStart w:id="11" w:name="_Toc505250610"/>
      <w:bookmarkStart w:id="12" w:name="_Toc153463851"/>
      <w:r w:rsidRPr="008349B8">
        <w:rPr>
          <w:rFonts w:asciiTheme="minorHAnsi" w:hAnsiTheme="minorHAnsi"/>
          <w:color w:val="auto"/>
          <w:sz w:val="24"/>
          <w:szCs w:val="24"/>
        </w:rPr>
        <w:t>GENERAL</w:t>
      </w:r>
      <w:bookmarkEnd w:id="11"/>
      <w:bookmarkEnd w:id="12"/>
    </w:p>
    <w:p w14:paraId="19356194" w14:textId="77777777" w:rsidR="00FD3A13" w:rsidRPr="008349B8" w:rsidRDefault="00FD3A13" w:rsidP="00ED0A08">
      <w:pPr>
        <w:pStyle w:val="ListParagraph"/>
        <w:ind w:left="792"/>
        <w:jc w:val="both"/>
        <w:rPr>
          <w:b/>
        </w:rPr>
      </w:pPr>
    </w:p>
    <w:p w14:paraId="2FED371E" w14:textId="77777777" w:rsidR="00736983" w:rsidRPr="008349B8" w:rsidRDefault="00736983" w:rsidP="00736983">
      <w:pPr>
        <w:pStyle w:val="ListParagraph"/>
        <w:numPr>
          <w:ilvl w:val="1"/>
          <w:numId w:val="1"/>
        </w:numPr>
        <w:jc w:val="both"/>
        <w:rPr>
          <w:b/>
        </w:rPr>
      </w:pPr>
      <w:r w:rsidRPr="008349B8">
        <w:rPr>
          <w:b/>
        </w:rPr>
        <w:t>Scope of Bid</w:t>
      </w:r>
    </w:p>
    <w:p w14:paraId="3A685742" w14:textId="77777777" w:rsidR="00113FFC" w:rsidRPr="008349B8" w:rsidRDefault="00113FFC" w:rsidP="00113FFC">
      <w:pPr>
        <w:pStyle w:val="ListParagraph"/>
        <w:ind w:left="792"/>
        <w:jc w:val="both"/>
        <w:rPr>
          <w:b/>
        </w:rPr>
      </w:pPr>
    </w:p>
    <w:p w14:paraId="4FE86541" w14:textId="210881F7" w:rsidR="00C41D48" w:rsidRPr="008349B8" w:rsidRDefault="00C41D48" w:rsidP="00113FFC">
      <w:pPr>
        <w:pStyle w:val="ListParagraph"/>
        <w:numPr>
          <w:ilvl w:val="2"/>
          <w:numId w:val="1"/>
        </w:numPr>
        <w:ind w:hanging="798"/>
        <w:jc w:val="both"/>
      </w:pPr>
      <w:r w:rsidRPr="008349B8">
        <w:t xml:space="preserve">The Authority </w:t>
      </w:r>
      <w:r w:rsidR="00C377FA">
        <w:t>intends</w:t>
      </w:r>
      <w:r w:rsidRPr="008349B8">
        <w:t xml:space="preserve"> to receive Bids in order to qualify experienced and capable Bidders for successful implementation of the Project. The Price Bids </w:t>
      </w:r>
      <w:r w:rsidR="00C377FA">
        <w:t>of</w:t>
      </w:r>
      <w:r w:rsidRPr="008349B8">
        <w:t xml:space="preserve"> the Qualified Bidders shall be subsequently evaluated to select the Highest Bidder. </w:t>
      </w:r>
    </w:p>
    <w:p w14:paraId="21814622" w14:textId="77777777" w:rsidR="00EB0875" w:rsidRPr="008349B8" w:rsidRDefault="00EB0875" w:rsidP="00ED0A08">
      <w:pPr>
        <w:pStyle w:val="ListParagraph"/>
        <w:ind w:left="792"/>
        <w:jc w:val="both"/>
        <w:rPr>
          <w:b/>
          <w:bCs/>
        </w:rPr>
      </w:pPr>
    </w:p>
    <w:p w14:paraId="776C3FD2" w14:textId="77777777" w:rsidR="00736983" w:rsidRPr="008349B8" w:rsidRDefault="00736983" w:rsidP="00736983">
      <w:pPr>
        <w:pStyle w:val="ListParagraph"/>
        <w:numPr>
          <w:ilvl w:val="1"/>
          <w:numId w:val="1"/>
        </w:numPr>
        <w:jc w:val="both"/>
        <w:rPr>
          <w:b/>
          <w:bCs/>
        </w:rPr>
      </w:pPr>
      <w:r w:rsidRPr="008349B8">
        <w:rPr>
          <w:b/>
          <w:bCs/>
        </w:rPr>
        <w:t>Eligibility of Bidders</w:t>
      </w:r>
    </w:p>
    <w:p w14:paraId="0ED94158" w14:textId="77777777" w:rsidR="00113FFC" w:rsidRPr="008349B8" w:rsidRDefault="00113FFC" w:rsidP="00113FFC">
      <w:pPr>
        <w:pStyle w:val="ListParagraph"/>
        <w:ind w:left="792"/>
        <w:jc w:val="both"/>
        <w:rPr>
          <w:b/>
          <w:bCs/>
        </w:rPr>
      </w:pPr>
    </w:p>
    <w:p w14:paraId="3FAC8FBB" w14:textId="77777777" w:rsidR="007A43AF" w:rsidRPr="008349B8" w:rsidRDefault="00C41D48" w:rsidP="00113FFC">
      <w:pPr>
        <w:pStyle w:val="ListParagraph"/>
        <w:numPr>
          <w:ilvl w:val="2"/>
          <w:numId w:val="1"/>
        </w:numPr>
        <w:ind w:hanging="798"/>
        <w:jc w:val="both"/>
      </w:pPr>
      <w:bookmarkStart w:id="13" w:name="_Ref526770528"/>
      <w:r w:rsidRPr="008349B8">
        <w:t>For determining the eligibility of Bidders for their qualification hereunder, the following shall apply:</w:t>
      </w:r>
      <w:bookmarkEnd w:id="13"/>
      <w:r w:rsidRPr="008349B8">
        <w:t xml:space="preserve"> </w:t>
      </w:r>
    </w:p>
    <w:p w14:paraId="6FD48528" w14:textId="2A19CD45" w:rsidR="00DE5D0A" w:rsidRPr="008349B8" w:rsidRDefault="00C41D48" w:rsidP="00DE5D0A">
      <w:pPr>
        <w:pStyle w:val="ListParagraph"/>
        <w:numPr>
          <w:ilvl w:val="0"/>
          <w:numId w:val="3"/>
        </w:numPr>
        <w:jc w:val="both"/>
      </w:pPr>
      <w:r w:rsidRPr="008349B8">
        <w:t xml:space="preserve">The Bidder may be a single entity or a group of entities (the </w:t>
      </w:r>
      <w:r w:rsidRPr="008349B8">
        <w:rPr>
          <w:b/>
        </w:rPr>
        <w:t>“Consortium”</w:t>
      </w:r>
      <w:r w:rsidRPr="008349B8">
        <w:t xml:space="preserve">), coming together to implement the Project. However, no Bidder applying individually or as </w:t>
      </w:r>
      <w:r w:rsidR="004F356D" w:rsidRPr="008349B8">
        <w:t>a member</w:t>
      </w:r>
      <w:r w:rsidRPr="008349B8">
        <w:t xml:space="preserve"> of a Consortium, can be member of another Bidder. The term Bidder used herein would apply to both a single entity and a Consortium. </w:t>
      </w:r>
      <w:r w:rsidR="00DE5D0A" w:rsidRPr="00DE5D0A">
        <w:t>A single entity, bidding for the Project, shall be a Company incorporated under the Companies Act 1956/2013. If the Bidder is a Consortium, then both the Lead and Consortium members shall be a Company registered under the Companies Act, 1956/2013 or under an equivalent law abroad, if it is a foreign company.</w:t>
      </w:r>
    </w:p>
    <w:p w14:paraId="2F026C3F" w14:textId="77777777" w:rsidR="00DE5D0A" w:rsidRDefault="00C41D48" w:rsidP="00DE5D0A">
      <w:pPr>
        <w:pStyle w:val="ListParagraph"/>
        <w:numPr>
          <w:ilvl w:val="0"/>
          <w:numId w:val="3"/>
        </w:numPr>
        <w:jc w:val="both"/>
      </w:pPr>
      <w:r w:rsidRPr="008349B8">
        <w:t xml:space="preserve">A Bidder may be a natural person, private entity, government-owned entity or any combination of them with a formal intent to enter into an agreement or under an existing agreement to form a Consortium. A Consortium shall be eligible for consideration </w:t>
      </w:r>
      <w:r w:rsidR="004F356D" w:rsidRPr="008349B8">
        <w:t>subject to the</w:t>
      </w:r>
      <w:r w:rsidRPr="008349B8">
        <w:t xml:space="preserve"> conditions set out in</w:t>
      </w:r>
      <w:r w:rsidR="002A19F0" w:rsidRPr="008349B8">
        <w:t xml:space="preserve"> Clause</w:t>
      </w:r>
      <w:r w:rsidRPr="008349B8">
        <w:t xml:space="preserve"> </w:t>
      </w:r>
      <w:r w:rsidR="002A19F0" w:rsidRPr="008349B8">
        <w:fldChar w:fldCharType="begin"/>
      </w:r>
      <w:r w:rsidR="002A19F0" w:rsidRPr="008349B8">
        <w:instrText xml:space="preserve"> REF _Ref526770049 \r \h </w:instrText>
      </w:r>
      <w:r w:rsidR="00EE6A4F" w:rsidRPr="008349B8">
        <w:instrText xml:space="preserve"> \* MERGEFORMAT </w:instrText>
      </w:r>
      <w:r w:rsidR="002A19F0" w:rsidRPr="008349B8">
        <w:fldChar w:fldCharType="separate"/>
      </w:r>
      <w:r w:rsidR="004E5F26" w:rsidRPr="008349B8">
        <w:t>2.2.5</w:t>
      </w:r>
      <w:r w:rsidR="002A19F0" w:rsidRPr="008349B8">
        <w:fldChar w:fldCharType="end"/>
      </w:r>
      <w:r w:rsidR="002A19F0" w:rsidRPr="008349B8">
        <w:t xml:space="preserve"> </w:t>
      </w:r>
      <w:r w:rsidRPr="008349B8">
        <w:t xml:space="preserve">below. </w:t>
      </w:r>
      <w:bookmarkStart w:id="14" w:name="_Hlk183000586"/>
      <w:bookmarkStart w:id="15" w:name="_Hlk183000385"/>
    </w:p>
    <w:p w14:paraId="59AF1A71" w14:textId="5D2067F4" w:rsidR="00DE5D0A" w:rsidRPr="000E72DE" w:rsidRDefault="00DE5D0A" w:rsidP="00DE5D0A">
      <w:pPr>
        <w:pStyle w:val="ListParagraph"/>
        <w:numPr>
          <w:ilvl w:val="0"/>
          <w:numId w:val="3"/>
        </w:numPr>
        <w:jc w:val="both"/>
      </w:pPr>
      <w:r w:rsidRPr="000E72DE">
        <w:t>An international Bidder bidding individually or as a member of a Consortium shall</w:t>
      </w:r>
      <w:r>
        <w:t xml:space="preserve"> </w:t>
      </w:r>
      <w:r w:rsidRPr="000E72DE">
        <w:t>ensure that Power of Attorney is legalized /apostilled by appropriate Project</w:t>
      </w:r>
      <w:r>
        <w:t xml:space="preserve"> </w:t>
      </w:r>
      <w:r w:rsidRPr="000E72DE">
        <w:t>Sponsoring Authority notarized in the jurisdiction where the Power of Attorney is</w:t>
      </w:r>
      <w:r>
        <w:t xml:space="preserve"> </w:t>
      </w:r>
      <w:r w:rsidRPr="000E72DE">
        <w:t>being issued and requirements under the Indian Stamp Act, 1899 are duly fulfilled.</w:t>
      </w:r>
      <w:r>
        <w:t xml:space="preserve"> </w:t>
      </w:r>
      <w:bookmarkStart w:id="16" w:name="_Hlk183000631"/>
      <w:bookmarkEnd w:id="14"/>
      <w:r w:rsidRPr="000E72DE">
        <w:t>Further:</w:t>
      </w:r>
    </w:p>
    <w:p w14:paraId="2D964B4D" w14:textId="6F03E3ED" w:rsidR="00DE5D0A" w:rsidRDefault="00DE5D0A" w:rsidP="00DE5D0A">
      <w:pPr>
        <w:pStyle w:val="ListParagraph"/>
        <w:numPr>
          <w:ilvl w:val="1"/>
          <w:numId w:val="60"/>
        </w:numPr>
        <w:ind w:left="1985" w:hanging="425"/>
        <w:jc w:val="both"/>
      </w:pPr>
      <w:r w:rsidRPr="000E72DE">
        <w:t>Any Bidder from a country which shares a land border with India will be eligible</w:t>
      </w:r>
      <w:r>
        <w:t xml:space="preserve"> </w:t>
      </w:r>
      <w:r w:rsidRPr="000E72DE">
        <w:t>to bid, only if the Bidder is registered with the Competent Project Sponsoring</w:t>
      </w:r>
      <w:r>
        <w:t xml:space="preserve"> </w:t>
      </w:r>
      <w:r w:rsidRPr="000E72DE">
        <w:t>Authority, specified in Annexure 1 of Order (Public Procurement No. 1) issued</w:t>
      </w:r>
      <w:r>
        <w:t xml:space="preserve"> </w:t>
      </w:r>
      <w:r w:rsidRPr="000E72DE">
        <w:t>by Ministry of Finance, Department of Expenditure, Public Procurement</w:t>
      </w:r>
      <w:r>
        <w:t xml:space="preserve"> </w:t>
      </w:r>
      <w:r w:rsidRPr="000E72DE">
        <w:t>Division vide F. No. 6/18/2019- PPD, dated 23rd July 2020, which shall form</w:t>
      </w:r>
      <w:r>
        <w:t xml:space="preserve"> </w:t>
      </w:r>
      <w:r w:rsidRPr="000E72DE">
        <w:t>an integral part of RFP and DCA (Copy enclosed) or as notified by</w:t>
      </w:r>
      <w:r>
        <w:t xml:space="preserve"> </w:t>
      </w:r>
      <w:r w:rsidRPr="000E72DE">
        <w:t>Government from time to time</w:t>
      </w:r>
      <w:r>
        <w:t>.</w:t>
      </w:r>
    </w:p>
    <w:p w14:paraId="79D3922D" w14:textId="77777777" w:rsidR="00DE5D0A" w:rsidRDefault="00DE5D0A" w:rsidP="00DE5D0A">
      <w:pPr>
        <w:pStyle w:val="ListParagraph"/>
        <w:numPr>
          <w:ilvl w:val="1"/>
          <w:numId w:val="60"/>
        </w:numPr>
        <w:ind w:left="1985" w:hanging="425"/>
        <w:jc w:val="both"/>
      </w:pPr>
      <w:bookmarkStart w:id="17" w:name="_Hlk183001594"/>
      <w:bookmarkEnd w:id="15"/>
      <w:bookmarkEnd w:id="16"/>
      <w:r w:rsidRPr="00174348">
        <w:t xml:space="preserve">“Bidder” (including the terms </w:t>
      </w:r>
      <w:r>
        <w:t>“service provider”</w:t>
      </w:r>
      <w:r w:rsidRPr="00174348">
        <w:t xml:space="preserve"> in certain</w:t>
      </w:r>
      <w:r>
        <w:t xml:space="preserve"> </w:t>
      </w:r>
      <w:r w:rsidRPr="00174348">
        <w:t>contexts) means any person or firm or company, including any member of a</w:t>
      </w:r>
      <w:r>
        <w:t xml:space="preserve"> </w:t>
      </w:r>
      <w:r w:rsidRPr="00174348">
        <w:t>consortium or joint venture (that is an association of several persons or firms</w:t>
      </w:r>
      <w:r>
        <w:t xml:space="preserve"> </w:t>
      </w:r>
      <w:r w:rsidRPr="00174348">
        <w:t>or companies), every artificial juridical person not falling in any of the</w:t>
      </w:r>
      <w:r>
        <w:t xml:space="preserve"> </w:t>
      </w:r>
      <w:r w:rsidRPr="00174348">
        <w:t xml:space="preserve">descriptions of bidders stated </w:t>
      </w:r>
      <w:r w:rsidRPr="00174348">
        <w:lastRenderedPageBreak/>
        <w:t>hereinbefore, including any agency branch or</w:t>
      </w:r>
      <w:r>
        <w:t xml:space="preserve"> </w:t>
      </w:r>
      <w:r w:rsidRPr="00174348">
        <w:t>office controlled by such person, participating in a procurement process.</w:t>
      </w:r>
    </w:p>
    <w:p w14:paraId="449BB3F2" w14:textId="77777777" w:rsidR="00DE5D0A" w:rsidRDefault="00DE5D0A" w:rsidP="00DE5D0A">
      <w:pPr>
        <w:pStyle w:val="ListParagraph"/>
        <w:numPr>
          <w:ilvl w:val="1"/>
          <w:numId w:val="60"/>
        </w:numPr>
        <w:ind w:left="1985" w:hanging="437"/>
        <w:jc w:val="both"/>
      </w:pPr>
      <w:r w:rsidRPr="00174348">
        <w:t>“Bidder from a country which shares a land border with India” means</w:t>
      </w:r>
    </w:p>
    <w:p w14:paraId="24531E76" w14:textId="77777777" w:rsidR="00DE5D0A" w:rsidRPr="00174348" w:rsidRDefault="00DE5D0A" w:rsidP="00DE5D0A">
      <w:pPr>
        <w:pStyle w:val="ListParagraph"/>
        <w:numPr>
          <w:ilvl w:val="0"/>
          <w:numId w:val="61"/>
        </w:numPr>
        <w:jc w:val="both"/>
        <w:rPr>
          <w:rFonts w:cstheme="minorHAnsi"/>
        </w:rPr>
      </w:pPr>
      <w:r w:rsidRPr="00174348">
        <w:rPr>
          <w:rFonts w:cstheme="minorHAnsi"/>
        </w:rPr>
        <w:t>An entity incorporated, established or registered in such a country, or</w:t>
      </w:r>
    </w:p>
    <w:p w14:paraId="23C45CA7" w14:textId="77777777" w:rsidR="00DE5D0A" w:rsidRPr="00174348" w:rsidRDefault="00DE5D0A" w:rsidP="00DE5D0A">
      <w:pPr>
        <w:pStyle w:val="ListParagraph"/>
        <w:numPr>
          <w:ilvl w:val="0"/>
          <w:numId w:val="61"/>
        </w:numPr>
        <w:jc w:val="both"/>
        <w:rPr>
          <w:rFonts w:cstheme="minorHAnsi"/>
        </w:rPr>
      </w:pPr>
      <w:r w:rsidRPr="00174348">
        <w:rPr>
          <w:rFonts w:cstheme="minorHAnsi"/>
        </w:rPr>
        <w:t>A subsidiary of an entity incorporated, established or registered in such a country; or</w:t>
      </w:r>
    </w:p>
    <w:p w14:paraId="3F232698" w14:textId="77777777" w:rsidR="00DE5D0A" w:rsidRPr="00174348" w:rsidRDefault="00DE5D0A" w:rsidP="00DE5D0A">
      <w:pPr>
        <w:pStyle w:val="ListParagraph"/>
        <w:numPr>
          <w:ilvl w:val="0"/>
          <w:numId w:val="61"/>
        </w:numPr>
        <w:jc w:val="both"/>
        <w:rPr>
          <w:rFonts w:cstheme="minorHAnsi"/>
        </w:rPr>
      </w:pPr>
      <w:r w:rsidRPr="00174348">
        <w:rPr>
          <w:rFonts w:cstheme="minorHAnsi"/>
        </w:rPr>
        <w:t>An entity substantially controlled through entities incorporated,</w:t>
      </w:r>
    </w:p>
    <w:p w14:paraId="428C6A56" w14:textId="77777777" w:rsidR="00DE5D0A" w:rsidRPr="00174348" w:rsidRDefault="00DE5D0A" w:rsidP="00DE5D0A">
      <w:pPr>
        <w:pStyle w:val="ListParagraph"/>
        <w:numPr>
          <w:ilvl w:val="0"/>
          <w:numId w:val="61"/>
        </w:numPr>
        <w:jc w:val="both"/>
        <w:rPr>
          <w:rFonts w:cstheme="minorHAnsi"/>
        </w:rPr>
      </w:pPr>
      <w:r w:rsidRPr="00174348">
        <w:rPr>
          <w:rFonts w:cstheme="minorHAnsi"/>
        </w:rPr>
        <w:t>established or registered in such a country; or</w:t>
      </w:r>
    </w:p>
    <w:p w14:paraId="1FD84C45" w14:textId="77777777" w:rsidR="00DE5D0A" w:rsidRPr="00174348" w:rsidRDefault="00DE5D0A" w:rsidP="00DE5D0A">
      <w:pPr>
        <w:pStyle w:val="ListParagraph"/>
        <w:numPr>
          <w:ilvl w:val="0"/>
          <w:numId w:val="61"/>
        </w:numPr>
        <w:jc w:val="both"/>
        <w:rPr>
          <w:rFonts w:cstheme="minorHAnsi"/>
        </w:rPr>
      </w:pPr>
      <w:r w:rsidRPr="00174348">
        <w:rPr>
          <w:rFonts w:cstheme="minorHAnsi"/>
        </w:rPr>
        <w:t>An entity whose beneficial owner is situated in such a country; or</w:t>
      </w:r>
    </w:p>
    <w:p w14:paraId="47F2C38A" w14:textId="77777777" w:rsidR="00DE5D0A" w:rsidRPr="00174348" w:rsidRDefault="00DE5D0A" w:rsidP="00DE5D0A">
      <w:pPr>
        <w:pStyle w:val="ListParagraph"/>
        <w:numPr>
          <w:ilvl w:val="0"/>
          <w:numId w:val="61"/>
        </w:numPr>
        <w:jc w:val="both"/>
        <w:rPr>
          <w:rFonts w:cstheme="minorHAnsi"/>
        </w:rPr>
      </w:pPr>
      <w:r w:rsidRPr="00174348">
        <w:rPr>
          <w:rFonts w:cstheme="minorHAnsi"/>
        </w:rPr>
        <w:t>An Indian (or other) agent of such an entity; or</w:t>
      </w:r>
    </w:p>
    <w:p w14:paraId="4744621E" w14:textId="77777777" w:rsidR="00DE5D0A" w:rsidRPr="00174348" w:rsidRDefault="00DE5D0A" w:rsidP="00DE5D0A">
      <w:pPr>
        <w:pStyle w:val="ListParagraph"/>
        <w:numPr>
          <w:ilvl w:val="0"/>
          <w:numId w:val="61"/>
        </w:numPr>
        <w:jc w:val="both"/>
        <w:rPr>
          <w:rFonts w:cstheme="minorHAnsi"/>
        </w:rPr>
      </w:pPr>
      <w:r w:rsidRPr="00174348">
        <w:rPr>
          <w:rFonts w:cstheme="minorHAnsi"/>
        </w:rPr>
        <w:t>A natural person who is a citizen of such a country; or</w:t>
      </w:r>
    </w:p>
    <w:p w14:paraId="257502B3" w14:textId="77777777" w:rsidR="00DE5D0A" w:rsidRPr="00174348" w:rsidRDefault="00DE5D0A" w:rsidP="00DE5D0A">
      <w:pPr>
        <w:pStyle w:val="ListParagraph"/>
        <w:numPr>
          <w:ilvl w:val="0"/>
          <w:numId w:val="61"/>
        </w:numPr>
        <w:jc w:val="both"/>
        <w:rPr>
          <w:rFonts w:cstheme="minorHAnsi"/>
        </w:rPr>
      </w:pPr>
      <w:r w:rsidRPr="00174348">
        <w:rPr>
          <w:rFonts w:cstheme="minorHAnsi"/>
        </w:rPr>
        <w:t>A Consortium or joint venture where any member of the consortium or joint venture falls under any of the above.</w:t>
      </w:r>
    </w:p>
    <w:p w14:paraId="14F552CA" w14:textId="77777777" w:rsidR="00DE5D0A" w:rsidRDefault="00DE5D0A" w:rsidP="00DE5D0A">
      <w:pPr>
        <w:pStyle w:val="ListParagraph"/>
        <w:ind w:left="1985"/>
        <w:jc w:val="both"/>
      </w:pPr>
    </w:p>
    <w:p w14:paraId="2275C6FB" w14:textId="77777777" w:rsidR="00DE5D0A" w:rsidRDefault="00DE5D0A" w:rsidP="00DE5D0A">
      <w:pPr>
        <w:pStyle w:val="ListParagraph"/>
        <w:numPr>
          <w:ilvl w:val="1"/>
          <w:numId w:val="60"/>
        </w:numPr>
        <w:ind w:left="1985" w:hanging="437"/>
        <w:jc w:val="both"/>
      </w:pPr>
      <w:r w:rsidRPr="00716FB9">
        <w:t>Beneficial owner for the purpose of (</w:t>
      </w:r>
      <w:r>
        <w:t>iii</w:t>
      </w:r>
      <w:r w:rsidRPr="00716FB9">
        <w:t>) above means</w:t>
      </w:r>
    </w:p>
    <w:p w14:paraId="1B5F5C7C" w14:textId="77777777" w:rsidR="00DE5D0A" w:rsidRDefault="00DE5D0A" w:rsidP="00DE5D0A">
      <w:pPr>
        <w:pStyle w:val="ListParagraph"/>
        <w:ind w:left="1985"/>
        <w:jc w:val="both"/>
      </w:pPr>
    </w:p>
    <w:p w14:paraId="346BB799" w14:textId="77777777" w:rsidR="00DE5D0A" w:rsidRDefault="00DE5D0A" w:rsidP="00DE5D0A">
      <w:pPr>
        <w:pStyle w:val="ListParagraph"/>
        <w:ind w:left="1985"/>
        <w:jc w:val="both"/>
        <w:rPr>
          <w:rFonts w:cstheme="minorHAnsi"/>
        </w:rPr>
      </w:pPr>
      <w:r>
        <w:rPr>
          <w:rFonts w:cstheme="minorHAnsi"/>
        </w:rPr>
        <w:t>I</w:t>
      </w:r>
      <w:r w:rsidRPr="00916429">
        <w:rPr>
          <w:rFonts w:cstheme="minorHAnsi"/>
        </w:rPr>
        <w:t>n case of a company or Limited Liability Partnership, the beneficial owner is</w:t>
      </w:r>
      <w:r>
        <w:rPr>
          <w:rFonts w:cstheme="minorHAnsi"/>
        </w:rPr>
        <w:t xml:space="preserve"> </w:t>
      </w:r>
      <w:r w:rsidRPr="00916429">
        <w:rPr>
          <w:rFonts w:cstheme="minorHAnsi"/>
        </w:rPr>
        <w:t>the natural person(s), who, whether acting alone or together, or through one or</w:t>
      </w:r>
      <w:r>
        <w:rPr>
          <w:rFonts w:cstheme="minorHAnsi"/>
        </w:rPr>
        <w:t xml:space="preserve"> </w:t>
      </w:r>
      <w:r w:rsidRPr="00916429">
        <w:rPr>
          <w:rFonts w:cstheme="minorHAnsi"/>
        </w:rPr>
        <w:t>more judicial person, has a controlling ownership interest or who exercises</w:t>
      </w:r>
      <w:r>
        <w:rPr>
          <w:rFonts w:cstheme="minorHAnsi"/>
        </w:rPr>
        <w:t xml:space="preserve"> </w:t>
      </w:r>
      <w:r w:rsidRPr="00916429">
        <w:rPr>
          <w:rFonts w:cstheme="minorHAnsi"/>
        </w:rPr>
        <w:t>control through other means.</w:t>
      </w:r>
    </w:p>
    <w:p w14:paraId="236F250D" w14:textId="77777777" w:rsidR="00DE5D0A" w:rsidRPr="00916429" w:rsidRDefault="00DE5D0A" w:rsidP="00DE5D0A">
      <w:pPr>
        <w:autoSpaceDE w:val="0"/>
        <w:autoSpaceDN w:val="0"/>
        <w:adjustRightInd w:val="0"/>
        <w:spacing w:after="0" w:line="240" w:lineRule="auto"/>
        <w:ind w:left="1985"/>
        <w:jc w:val="both"/>
        <w:rPr>
          <w:rFonts w:cstheme="minorHAnsi"/>
        </w:rPr>
      </w:pPr>
      <w:r w:rsidRPr="00916429">
        <w:rPr>
          <w:rFonts w:cstheme="minorHAnsi"/>
        </w:rPr>
        <w:t>Explanation:</w:t>
      </w:r>
    </w:p>
    <w:p w14:paraId="79ED2D99" w14:textId="77777777" w:rsidR="00DE5D0A" w:rsidRPr="00916429" w:rsidRDefault="00DE5D0A" w:rsidP="00DE5D0A">
      <w:pPr>
        <w:autoSpaceDE w:val="0"/>
        <w:autoSpaceDN w:val="0"/>
        <w:adjustRightInd w:val="0"/>
        <w:spacing w:after="0" w:line="240" w:lineRule="auto"/>
        <w:ind w:left="1985"/>
        <w:jc w:val="both"/>
        <w:rPr>
          <w:rFonts w:cstheme="minorHAnsi"/>
        </w:rPr>
      </w:pPr>
      <w:r w:rsidRPr="00916429">
        <w:rPr>
          <w:rFonts w:cstheme="minorHAnsi"/>
        </w:rPr>
        <w:t>a. “Controlling ownership interest” means ownership of or entitlement to</w:t>
      </w:r>
      <w:r>
        <w:rPr>
          <w:rFonts w:cstheme="minorHAnsi"/>
        </w:rPr>
        <w:t xml:space="preserve"> </w:t>
      </w:r>
      <w:r w:rsidRPr="00916429">
        <w:rPr>
          <w:rFonts w:cstheme="minorHAnsi"/>
        </w:rPr>
        <w:t>more than twenty-five per cent of shares or capital or profits of the</w:t>
      </w:r>
      <w:r>
        <w:rPr>
          <w:rFonts w:cstheme="minorHAnsi"/>
        </w:rPr>
        <w:t xml:space="preserve"> </w:t>
      </w:r>
      <w:r w:rsidRPr="00916429">
        <w:rPr>
          <w:rFonts w:cstheme="minorHAnsi"/>
        </w:rPr>
        <w:t>company.</w:t>
      </w:r>
    </w:p>
    <w:p w14:paraId="1AFB4A89" w14:textId="77777777" w:rsidR="00DE5D0A" w:rsidRPr="00916429" w:rsidRDefault="00DE5D0A" w:rsidP="00DE5D0A">
      <w:pPr>
        <w:autoSpaceDE w:val="0"/>
        <w:autoSpaceDN w:val="0"/>
        <w:adjustRightInd w:val="0"/>
        <w:spacing w:after="0" w:line="240" w:lineRule="auto"/>
        <w:ind w:left="1985"/>
        <w:jc w:val="both"/>
        <w:rPr>
          <w:rFonts w:cstheme="minorHAnsi"/>
        </w:rPr>
      </w:pPr>
      <w:r w:rsidRPr="00916429">
        <w:rPr>
          <w:rFonts w:cstheme="minorHAnsi"/>
        </w:rPr>
        <w:t>b. “Control” shall include the right to appoint majority of the directors or to</w:t>
      </w:r>
      <w:r>
        <w:rPr>
          <w:rFonts w:cstheme="minorHAnsi"/>
        </w:rPr>
        <w:t xml:space="preserve"> </w:t>
      </w:r>
      <w:r w:rsidRPr="00916429">
        <w:rPr>
          <w:rFonts w:cstheme="minorHAnsi"/>
        </w:rPr>
        <w:t>control the management or policy decisions including by virtue of their</w:t>
      </w:r>
      <w:r>
        <w:rPr>
          <w:rFonts w:cstheme="minorHAnsi"/>
        </w:rPr>
        <w:t xml:space="preserve"> </w:t>
      </w:r>
      <w:r w:rsidRPr="00916429">
        <w:rPr>
          <w:rFonts w:cstheme="minorHAnsi"/>
        </w:rPr>
        <w:t>shareholding or management rights or shareholding agreements or</w:t>
      </w:r>
      <w:r>
        <w:rPr>
          <w:rFonts w:cstheme="minorHAnsi"/>
        </w:rPr>
        <w:t xml:space="preserve"> </w:t>
      </w:r>
      <w:r w:rsidRPr="00916429">
        <w:rPr>
          <w:rFonts w:cstheme="minorHAnsi"/>
        </w:rPr>
        <w:t>voting agreements.</w:t>
      </w:r>
    </w:p>
    <w:p w14:paraId="3567184D" w14:textId="77777777" w:rsidR="00DE5D0A" w:rsidRPr="00916429" w:rsidRDefault="00DE5D0A" w:rsidP="00DE5D0A">
      <w:pPr>
        <w:autoSpaceDE w:val="0"/>
        <w:autoSpaceDN w:val="0"/>
        <w:adjustRightInd w:val="0"/>
        <w:spacing w:after="0" w:line="240" w:lineRule="auto"/>
        <w:ind w:left="1985"/>
        <w:jc w:val="both"/>
        <w:rPr>
          <w:rFonts w:cstheme="minorHAnsi"/>
        </w:rPr>
      </w:pPr>
      <w:r w:rsidRPr="00916429">
        <w:rPr>
          <w:rFonts w:cstheme="minorHAnsi"/>
        </w:rPr>
        <w:t>c. In case of a partnership firm, the beneficial owner is the natural</w:t>
      </w:r>
      <w:r>
        <w:rPr>
          <w:rFonts w:cstheme="minorHAnsi"/>
        </w:rPr>
        <w:t xml:space="preserve"> </w:t>
      </w:r>
      <w:r w:rsidRPr="00916429">
        <w:rPr>
          <w:rFonts w:cstheme="minorHAnsi"/>
        </w:rPr>
        <w:t>person(s) who, whether acting alone or together, or through one or one</w:t>
      </w:r>
      <w:r>
        <w:rPr>
          <w:rFonts w:cstheme="minorHAnsi"/>
        </w:rPr>
        <w:t xml:space="preserve"> </w:t>
      </w:r>
      <w:r w:rsidRPr="00916429">
        <w:rPr>
          <w:rFonts w:cstheme="minorHAnsi"/>
        </w:rPr>
        <w:t>or more juridical person: has ownership of entitlement to more than</w:t>
      </w:r>
      <w:r>
        <w:rPr>
          <w:rFonts w:cstheme="minorHAnsi"/>
        </w:rPr>
        <w:t xml:space="preserve"> </w:t>
      </w:r>
      <w:r w:rsidRPr="00916429">
        <w:rPr>
          <w:rFonts w:cstheme="minorHAnsi"/>
        </w:rPr>
        <w:t>fifteen percent of capital or profits of the partnership.</w:t>
      </w:r>
    </w:p>
    <w:p w14:paraId="4F1C1418" w14:textId="77777777" w:rsidR="00DE5D0A" w:rsidRPr="00916429" w:rsidRDefault="00DE5D0A" w:rsidP="00DE5D0A">
      <w:pPr>
        <w:autoSpaceDE w:val="0"/>
        <w:autoSpaceDN w:val="0"/>
        <w:adjustRightInd w:val="0"/>
        <w:spacing w:after="0" w:line="240" w:lineRule="auto"/>
        <w:ind w:left="1985"/>
        <w:jc w:val="both"/>
        <w:rPr>
          <w:rFonts w:cstheme="minorHAnsi"/>
        </w:rPr>
      </w:pPr>
      <w:r w:rsidRPr="00916429">
        <w:rPr>
          <w:rFonts w:cstheme="minorHAnsi"/>
        </w:rPr>
        <w:t>d. In case of an unincorporated association or body of individuals, the</w:t>
      </w:r>
      <w:r>
        <w:rPr>
          <w:rFonts w:cstheme="minorHAnsi"/>
        </w:rPr>
        <w:t xml:space="preserve"> </w:t>
      </w:r>
      <w:r w:rsidRPr="00916429">
        <w:rPr>
          <w:rFonts w:cstheme="minorHAnsi"/>
        </w:rPr>
        <w:t>beneficial owner is the natural person(s), who, whether acting alone or</w:t>
      </w:r>
      <w:r>
        <w:rPr>
          <w:rFonts w:cstheme="minorHAnsi"/>
        </w:rPr>
        <w:t xml:space="preserve"> </w:t>
      </w:r>
      <w:r w:rsidRPr="00916429">
        <w:rPr>
          <w:rFonts w:cstheme="minorHAnsi"/>
        </w:rPr>
        <w:t>together, or through one or more juridical person, has ownership of or</w:t>
      </w:r>
      <w:r>
        <w:rPr>
          <w:rFonts w:cstheme="minorHAnsi"/>
        </w:rPr>
        <w:t xml:space="preserve"> </w:t>
      </w:r>
      <w:r w:rsidRPr="00916429">
        <w:rPr>
          <w:rFonts w:cstheme="minorHAnsi"/>
        </w:rPr>
        <w:t>entitlement to more than fifteen percent of the property or capital or</w:t>
      </w:r>
      <w:r>
        <w:rPr>
          <w:rFonts w:cstheme="minorHAnsi"/>
        </w:rPr>
        <w:t xml:space="preserve"> </w:t>
      </w:r>
      <w:r w:rsidRPr="00916429">
        <w:rPr>
          <w:rFonts w:cstheme="minorHAnsi"/>
        </w:rPr>
        <w:t>profits of such association or body of individual.</w:t>
      </w:r>
    </w:p>
    <w:p w14:paraId="033BB98F" w14:textId="77777777" w:rsidR="00DE5D0A" w:rsidRPr="00916429" w:rsidRDefault="00DE5D0A" w:rsidP="00DE5D0A">
      <w:pPr>
        <w:autoSpaceDE w:val="0"/>
        <w:autoSpaceDN w:val="0"/>
        <w:adjustRightInd w:val="0"/>
        <w:spacing w:after="0" w:line="240" w:lineRule="auto"/>
        <w:ind w:left="1985"/>
        <w:jc w:val="both"/>
        <w:rPr>
          <w:rFonts w:cstheme="minorHAnsi"/>
        </w:rPr>
      </w:pPr>
      <w:r w:rsidRPr="00916429">
        <w:rPr>
          <w:rFonts w:cstheme="minorHAnsi"/>
        </w:rPr>
        <w:t>e. Where no natur</w:t>
      </w:r>
      <w:r>
        <w:rPr>
          <w:rFonts w:cstheme="minorHAnsi"/>
        </w:rPr>
        <w:t>al person is identified under (i</w:t>
      </w:r>
      <w:r w:rsidRPr="00916429">
        <w:rPr>
          <w:rFonts w:cstheme="minorHAnsi"/>
        </w:rPr>
        <w:t>) or (</w:t>
      </w:r>
      <w:r>
        <w:rPr>
          <w:rFonts w:cstheme="minorHAnsi"/>
        </w:rPr>
        <w:t>ii</w:t>
      </w:r>
      <w:r w:rsidRPr="00916429">
        <w:rPr>
          <w:rFonts w:cstheme="minorHAnsi"/>
        </w:rPr>
        <w:t>) or (</w:t>
      </w:r>
      <w:r>
        <w:rPr>
          <w:rFonts w:cstheme="minorHAnsi"/>
        </w:rPr>
        <w:t>iii</w:t>
      </w:r>
      <w:r w:rsidRPr="00916429">
        <w:rPr>
          <w:rFonts w:cstheme="minorHAnsi"/>
        </w:rPr>
        <w:t>) above, the</w:t>
      </w:r>
      <w:r>
        <w:rPr>
          <w:rFonts w:cstheme="minorHAnsi"/>
        </w:rPr>
        <w:t xml:space="preserve"> </w:t>
      </w:r>
      <w:r w:rsidRPr="00916429">
        <w:rPr>
          <w:rFonts w:cstheme="minorHAnsi"/>
        </w:rPr>
        <w:t>beneficial owner is the relevant natural person who holds the position of</w:t>
      </w:r>
      <w:r>
        <w:rPr>
          <w:rFonts w:cstheme="minorHAnsi"/>
        </w:rPr>
        <w:t xml:space="preserve"> </w:t>
      </w:r>
      <w:r w:rsidRPr="00916429">
        <w:rPr>
          <w:rFonts w:cstheme="minorHAnsi"/>
        </w:rPr>
        <w:t>senior managing official.</w:t>
      </w:r>
    </w:p>
    <w:p w14:paraId="254A5873" w14:textId="77777777" w:rsidR="00DE5D0A" w:rsidRDefault="00DE5D0A" w:rsidP="00DE5D0A">
      <w:pPr>
        <w:autoSpaceDE w:val="0"/>
        <w:autoSpaceDN w:val="0"/>
        <w:adjustRightInd w:val="0"/>
        <w:spacing w:after="0" w:line="240" w:lineRule="auto"/>
        <w:ind w:left="1985"/>
        <w:jc w:val="both"/>
        <w:rPr>
          <w:rFonts w:cstheme="minorHAnsi"/>
        </w:rPr>
      </w:pPr>
      <w:r w:rsidRPr="00916429">
        <w:rPr>
          <w:rFonts w:cstheme="minorHAnsi"/>
        </w:rPr>
        <w:t>f. In case of a trust, the identification of beneficial owner(s) shall include</w:t>
      </w:r>
      <w:r>
        <w:rPr>
          <w:rFonts w:cstheme="minorHAnsi"/>
        </w:rPr>
        <w:t xml:space="preserve"> </w:t>
      </w:r>
      <w:r w:rsidRPr="00916429">
        <w:rPr>
          <w:rFonts w:cstheme="minorHAnsi"/>
        </w:rPr>
        <w:t>identification of the author of the trust, the trustee, the beneficiaries with</w:t>
      </w:r>
      <w:r>
        <w:rPr>
          <w:rFonts w:cstheme="minorHAnsi"/>
        </w:rPr>
        <w:t xml:space="preserve"> </w:t>
      </w:r>
      <w:r w:rsidRPr="00916429">
        <w:rPr>
          <w:rFonts w:cstheme="minorHAnsi"/>
        </w:rPr>
        <w:t>fifteen percent or more interest in the trust and any other natural person</w:t>
      </w:r>
      <w:r>
        <w:rPr>
          <w:rFonts w:cstheme="minorHAnsi"/>
        </w:rPr>
        <w:t xml:space="preserve"> </w:t>
      </w:r>
      <w:r w:rsidRPr="00916429">
        <w:rPr>
          <w:rFonts w:cstheme="minorHAnsi"/>
        </w:rPr>
        <w:t>exercising ultimate effective control over the trust through a chain of</w:t>
      </w:r>
      <w:r>
        <w:rPr>
          <w:rFonts w:cstheme="minorHAnsi"/>
        </w:rPr>
        <w:t xml:space="preserve"> </w:t>
      </w:r>
      <w:r w:rsidRPr="00916429">
        <w:rPr>
          <w:rFonts w:cstheme="minorHAnsi"/>
        </w:rPr>
        <w:t>control or ownership.</w:t>
      </w:r>
    </w:p>
    <w:p w14:paraId="303001C8" w14:textId="77777777" w:rsidR="00DE5D0A" w:rsidRDefault="00DE5D0A" w:rsidP="00DE5D0A">
      <w:pPr>
        <w:autoSpaceDE w:val="0"/>
        <w:autoSpaceDN w:val="0"/>
        <w:adjustRightInd w:val="0"/>
        <w:spacing w:after="0" w:line="240" w:lineRule="auto"/>
        <w:ind w:left="1985"/>
        <w:jc w:val="both"/>
        <w:rPr>
          <w:rFonts w:cstheme="minorHAnsi"/>
        </w:rPr>
      </w:pPr>
    </w:p>
    <w:p w14:paraId="3CC12382" w14:textId="77777777" w:rsidR="00DE5D0A" w:rsidRPr="00364619" w:rsidRDefault="00DE5D0A" w:rsidP="00DE5D0A">
      <w:pPr>
        <w:pStyle w:val="ListParagraph"/>
        <w:numPr>
          <w:ilvl w:val="1"/>
          <w:numId w:val="60"/>
        </w:numPr>
        <w:ind w:left="1985" w:hanging="437"/>
        <w:jc w:val="both"/>
      </w:pPr>
      <w:r w:rsidRPr="00364619">
        <w:t>An Agent is a person employed to do any act for another, or to represent</w:t>
      </w:r>
      <w:r>
        <w:t xml:space="preserve"> </w:t>
      </w:r>
      <w:r w:rsidRPr="00364619">
        <w:t>another in dealings with third person.</w:t>
      </w:r>
    </w:p>
    <w:p w14:paraId="587C0180" w14:textId="77777777" w:rsidR="00DE5D0A" w:rsidRDefault="00DE5D0A" w:rsidP="00DE5D0A">
      <w:pPr>
        <w:pStyle w:val="ListParagraph"/>
        <w:numPr>
          <w:ilvl w:val="1"/>
          <w:numId w:val="60"/>
        </w:numPr>
        <w:ind w:left="1985" w:hanging="437"/>
        <w:jc w:val="both"/>
      </w:pPr>
      <w:r w:rsidRPr="00364619">
        <w:lastRenderedPageBreak/>
        <w:t>The Selected Bidder/ Concessionaire shall not be allowed to sub-contract</w:t>
      </w:r>
      <w:r>
        <w:t xml:space="preserve"> </w:t>
      </w:r>
      <w:r w:rsidRPr="00364619">
        <w:t>works to any contractor from a country which shares a land border with India</w:t>
      </w:r>
      <w:r>
        <w:t xml:space="preserve"> </w:t>
      </w:r>
      <w:r w:rsidRPr="00364619">
        <w:t>unless such contractor is registered with the Competent Project Sponsoring</w:t>
      </w:r>
      <w:r>
        <w:t xml:space="preserve"> </w:t>
      </w:r>
      <w:r w:rsidRPr="00364619">
        <w:t>Authority. The definition of “contractor from a country which shares a land</w:t>
      </w:r>
      <w:r>
        <w:t xml:space="preserve"> </w:t>
      </w:r>
      <w:r w:rsidRPr="00364619">
        <w:t xml:space="preserve">border with India” shall be as in Clause </w:t>
      </w:r>
      <w:r>
        <w:t>2.2.1 (C)(</w:t>
      </w:r>
      <w:r w:rsidRPr="00364619">
        <w:t>III</w:t>
      </w:r>
      <w:r>
        <w:t>)</w:t>
      </w:r>
      <w:r w:rsidRPr="00364619">
        <w:t xml:space="preserve"> above.</w:t>
      </w:r>
    </w:p>
    <w:p w14:paraId="28526C16" w14:textId="77777777" w:rsidR="00DE5D0A" w:rsidRPr="00364619" w:rsidRDefault="00DE5D0A" w:rsidP="00DE5D0A">
      <w:pPr>
        <w:pStyle w:val="ListParagraph"/>
        <w:ind w:left="1985"/>
        <w:jc w:val="both"/>
      </w:pPr>
    </w:p>
    <w:p w14:paraId="7D0940A2"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Certificate regarding Compliance:</w:t>
      </w:r>
    </w:p>
    <w:p w14:paraId="67019357" w14:textId="77777777" w:rsidR="00DE5D0A" w:rsidRDefault="00DE5D0A" w:rsidP="00DE5D0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 certificate shall be required to be submitted by the bidders in the format</w:t>
      </w:r>
      <w:r>
        <w:rPr>
          <w:rFonts w:ascii="Calibri" w:hAnsi="Calibri" w:cs="Calibri"/>
        </w:rPr>
        <w:t xml:space="preserve"> </w:t>
      </w:r>
      <w:r w:rsidRPr="00851D07">
        <w:rPr>
          <w:rFonts w:ascii="Calibri" w:hAnsi="Calibri" w:cs="Calibri"/>
        </w:rPr>
        <w:t>prescribed at Appendix-VI.</w:t>
      </w:r>
    </w:p>
    <w:p w14:paraId="427E60A0"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rPr>
      </w:pPr>
    </w:p>
    <w:p w14:paraId="054DA2CF"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It may be noted that in case the above certification is found to be false, this would</w:t>
      </w:r>
    </w:p>
    <w:p w14:paraId="0E6B9A05"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be a ground for immediate rejection of Bid/termination and further legal action in</w:t>
      </w:r>
    </w:p>
    <w:p w14:paraId="51007BD8"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accordance with law.</w:t>
      </w:r>
    </w:p>
    <w:p w14:paraId="1A9BF8FE"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rPr>
      </w:pPr>
    </w:p>
    <w:p w14:paraId="6CABF4D9" w14:textId="77777777" w:rsidR="00DE5D0A" w:rsidRPr="00A07C71" w:rsidRDefault="00DE5D0A" w:rsidP="00DE5D0A">
      <w:pPr>
        <w:pStyle w:val="ListParagraph"/>
        <w:autoSpaceDE w:val="0"/>
        <w:autoSpaceDN w:val="0"/>
        <w:adjustRightInd w:val="0"/>
        <w:spacing w:after="0" w:line="240" w:lineRule="auto"/>
        <w:ind w:left="1584"/>
        <w:jc w:val="both"/>
        <w:rPr>
          <w:rFonts w:ascii="Calibri" w:hAnsi="Calibri" w:cs="Calibri"/>
          <w:b/>
          <w:bCs/>
        </w:rPr>
      </w:pPr>
      <w:r w:rsidRPr="00A07C71">
        <w:rPr>
          <w:rFonts w:ascii="Calibri" w:hAnsi="Calibri" w:cs="Calibri"/>
          <w:b/>
          <w:bCs/>
        </w:rPr>
        <w:t>Validity of Registration:</w:t>
      </w:r>
    </w:p>
    <w:p w14:paraId="1BDD1B1A" w14:textId="77777777" w:rsidR="00DE5D0A" w:rsidRDefault="00DE5D0A" w:rsidP="00DE5D0A">
      <w:pPr>
        <w:pStyle w:val="ListParagraph"/>
        <w:autoSpaceDE w:val="0"/>
        <w:autoSpaceDN w:val="0"/>
        <w:adjustRightInd w:val="0"/>
        <w:spacing w:after="0" w:line="240" w:lineRule="auto"/>
        <w:ind w:left="1584"/>
        <w:jc w:val="both"/>
        <w:rPr>
          <w:rFonts w:ascii="Calibri" w:hAnsi="Calibri" w:cs="Calibri"/>
        </w:rPr>
      </w:pPr>
      <w:r w:rsidRPr="00A07C71">
        <w:rPr>
          <w:rFonts w:ascii="Calibri" w:hAnsi="Calibri" w:cs="Calibri"/>
        </w:rPr>
        <w:t>In respect of RFP, registration should be valid at the time of submission of bids and at the time of acceptance of bids. If the Bidder was validly registered at the time of acceptance, registration shall not be a relevant consideration during contract execution.</w:t>
      </w:r>
    </w:p>
    <w:bookmarkEnd w:id="17"/>
    <w:p w14:paraId="1E43F214" w14:textId="0C656813" w:rsidR="007A43AF" w:rsidRPr="008349B8" w:rsidRDefault="007A43AF" w:rsidP="00851D07">
      <w:pPr>
        <w:pStyle w:val="ListParagraph"/>
        <w:ind w:left="1584"/>
        <w:jc w:val="both"/>
      </w:pPr>
    </w:p>
    <w:p w14:paraId="2FAAB731" w14:textId="16E6C79B" w:rsidR="007A43AF" w:rsidRPr="008349B8" w:rsidRDefault="00C41D48" w:rsidP="000464EF">
      <w:pPr>
        <w:pStyle w:val="ListParagraph"/>
        <w:numPr>
          <w:ilvl w:val="0"/>
          <w:numId w:val="3"/>
        </w:numPr>
        <w:jc w:val="both"/>
      </w:pPr>
      <w:bookmarkStart w:id="18" w:name="_Ref526770216"/>
      <w:r w:rsidRPr="008349B8">
        <w:t xml:space="preserve">A Bidder shall not have a conflict of interest (the </w:t>
      </w:r>
      <w:r w:rsidRPr="008349B8">
        <w:rPr>
          <w:b/>
        </w:rPr>
        <w:t>“Conflict of Interest”</w:t>
      </w:r>
      <w:r w:rsidRPr="008349B8">
        <w:t>) that affects the Bidding Process. Any Bidder found to have a Conflict of Interest shall be disqualified. In the event of disqualification, the Authority shall</w:t>
      </w:r>
      <w:r w:rsidR="00815743" w:rsidRPr="008349B8">
        <w:t xml:space="preserve"> </w:t>
      </w:r>
      <w:r w:rsidRPr="008349B8">
        <w:t xml:space="preserve">forfeit and appropriate the Bid Security, as the case may be, as mutually </w:t>
      </w:r>
      <w:r w:rsidR="004F356D" w:rsidRPr="008349B8">
        <w:t>agreed genuine pre</w:t>
      </w:r>
      <w:r w:rsidRPr="008349B8">
        <w:t>-estimated compensation and damages payable to the Authority for, inter alia, the time</w:t>
      </w:r>
      <w:r w:rsidR="004F356D" w:rsidRPr="008349B8">
        <w:t>, cost</w:t>
      </w:r>
      <w:r w:rsidRPr="008349B8">
        <w:t xml:space="preserve"> and effort of the Authority, including consideration of such Bidder’s proposal, without prejudice to any other right or remedy that may be available to the Authority hereunder or otherwise. Without limiting the generality of the above, a Bidder may be considered to have a Conflict of Interest that a</w:t>
      </w:r>
      <w:r w:rsidR="007A43AF" w:rsidRPr="008349B8">
        <w:t>ffects the Bidding Process, if:</w:t>
      </w:r>
      <w:bookmarkEnd w:id="18"/>
    </w:p>
    <w:p w14:paraId="4342A90B" w14:textId="161CE2DA" w:rsidR="000116A0" w:rsidRPr="008349B8" w:rsidRDefault="00C41D48" w:rsidP="000464EF">
      <w:pPr>
        <w:pStyle w:val="ListParagraph"/>
        <w:numPr>
          <w:ilvl w:val="2"/>
          <w:numId w:val="2"/>
        </w:numPr>
        <w:jc w:val="both"/>
      </w:pPr>
      <w:r w:rsidRPr="008349B8">
        <w:t xml:space="preserve">the Bidder, its member or Associates (or any constituent thereof) and any other Bidder, its Member or any Associate thereof (or any constituent thereof) have  common controlling shareholders or other ownership interest; provided that this disqualification shall not apply in cases where the direct or indirect shareholding of a Bidder, its member or an Associate thereof (or any shareholder thereof having a shareholding of more than 25% (twenty five per cent) of the paid up and subscribed share capital of such Bidder, Member or Associate, as the case may be) in the other Bidder, its Member or Associate is less than 25% (twenty five per cent) of the subscribed and paid up equity share capital thereof; provided further that this disqualification shall not apply to any ownership by a bank, insurance company, pension fund or a public financial institution referred to </w:t>
      </w:r>
      <w:del w:id="19" w:author="renuka manjunath" w:date="2024-11-20T16:05:00Z">
        <w:r w:rsidR="007C5BA8" w:rsidRPr="008349B8" w:rsidDel="00DE5D0A">
          <w:delText>Sec</w:delText>
        </w:r>
      </w:del>
      <w:ins w:id="20" w:author="renuka manjunath" w:date="2024-11-20T16:05:00Z">
        <w:r w:rsidR="00DE5D0A">
          <w:t>in</w:t>
        </w:r>
      </w:ins>
      <w:r w:rsidR="007C5BA8" w:rsidRPr="008349B8">
        <w:t xml:space="preserve">. </w:t>
      </w:r>
      <w:r w:rsidR="00F80201" w:rsidRPr="008349B8">
        <w:t>73 of the Companies Act, 2013</w:t>
      </w:r>
      <w:r w:rsidRPr="008349B8">
        <w:t>. For the purposes of this</w:t>
      </w:r>
      <w:r w:rsidR="002A19F0" w:rsidRPr="008349B8">
        <w:t xml:space="preserve"> Clause 2.2.1 (</w:t>
      </w:r>
      <w:del w:id="21" w:author="renuka manjunath" w:date="2024-11-20T16:05:00Z">
        <w:r w:rsidR="002A19F0" w:rsidRPr="008349B8" w:rsidDel="00DE5D0A">
          <w:fldChar w:fldCharType="begin"/>
        </w:r>
        <w:r w:rsidR="002A19F0" w:rsidRPr="008349B8" w:rsidDel="00DE5D0A">
          <w:delInstrText xml:space="preserve"> REF _Ref526770216 \r \h </w:delInstrText>
        </w:r>
        <w:r w:rsidR="00277091" w:rsidRPr="008349B8" w:rsidDel="00DE5D0A">
          <w:delInstrText xml:space="preserve"> \* MERGEFORMAT </w:delInstrText>
        </w:r>
        <w:r w:rsidR="002A19F0" w:rsidRPr="008349B8" w:rsidDel="00DE5D0A">
          <w:fldChar w:fldCharType="separate"/>
        </w:r>
        <w:r w:rsidR="004E5F26" w:rsidRPr="008349B8" w:rsidDel="00DE5D0A">
          <w:delText>c</w:delText>
        </w:r>
        <w:r w:rsidR="002A19F0" w:rsidRPr="008349B8" w:rsidDel="00DE5D0A">
          <w:fldChar w:fldCharType="end"/>
        </w:r>
      </w:del>
      <w:ins w:id="22" w:author="renuka manjunath" w:date="2024-11-20T16:05:00Z">
        <w:r w:rsidR="00DE5D0A">
          <w:t>d</w:t>
        </w:r>
      </w:ins>
      <w:r w:rsidR="002A19F0" w:rsidRPr="008349B8">
        <w:t xml:space="preserve">) </w:t>
      </w:r>
      <w:r w:rsidR="000A5F82" w:rsidRPr="008349B8">
        <w:t>i</w:t>
      </w:r>
      <w:r w:rsidRPr="008349B8">
        <w:t xml:space="preserve">ndirect shareholding held through one or more intermediate persons shall be computed as follows: </w:t>
      </w:r>
    </w:p>
    <w:p w14:paraId="6F5BE774" w14:textId="5BC1BEFE" w:rsidR="000116A0" w:rsidRPr="008349B8" w:rsidRDefault="00C41D48" w:rsidP="000464EF">
      <w:pPr>
        <w:pStyle w:val="ListParagraph"/>
        <w:numPr>
          <w:ilvl w:val="3"/>
          <w:numId w:val="2"/>
        </w:numPr>
        <w:jc w:val="both"/>
      </w:pPr>
      <w:r w:rsidRPr="008349B8">
        <w:t xml:space="preserve">where any intermediary is controlled by a person through management control or otherwise, the entire shareholding held by such controlled </w:t>
      </w:r>
      <w:r w:rsidRPr="008349B8">
        <w:lastRenderedPageBreak/>
        <w:t xml:space="preserve">intermediary in any other person (the </w:t>
      </w:r>
      <w:r w:rsidRPr="008349B8">
        <w:rPr>
          <w:b/>
        </w:rPr>
        <w:t>“Subject Person”</w:t>
      </w:r>
      <w:r w:rsidRPr="008349B8">
        <w:t xml:space="preserve">) shall be </w:t>
      </w:r>
      <w:r w:rsidR="00C377FA">
        <w:t>considered</w:t>
      </w:r>
      <w:r w:rsidRPr="008349B8">
        <w:t xml:space="preserve"> for computing the shareholding of such controlling person in the Subject Person; and </w:t>
      </w:r>
    </w:p>
    <w:p w14:paraId="33CB52E4" w14:textId="77777777" w:rsidR="007A43AF" w:rsidRPr="008349B8" w:rsidRDefault="00C41D48" w:rsidP="000464EF">
      <w:pPr>
        <w:pStyle w:val="ListParagraph"/>
        <w:numPr>
          <w:ilvl w:val="3"/>
          <w:numId w:val="2"/>
        </w:numPr>
        <w:jc w:val="both"/>
      </w:pPr>
      <w:r w:rsidRPr="008349B8">
        <w:t>subject always to sub-</w:t>
      </w:r>
      <w:r w:rsidR="00E94792" w:rsidRPr="008349B8">
        <w:t>c</w:t>
      </w:r>
      <w:r w:rsidR="00E95AB0" w:rsidRPr="008349B8">
        <w:t>lause</w:t>
      </w:r>
      <w:r w:rsidRPr="008349B8">
        <w:t xml:space="preserve"> (</w:t>
      </w:r>
      <w:r w:rsidR="000116A0" w:rsidRPr="008349B8">
        <w:t>I</w:t>
      </w:r>
      <w:r w:rsidRPr="008349B8">
        <w:t>) above, where a person does not exercise control over an intermediary, which has shareholding in the Subject Person, the computation of indirect shareholding of such person in the Subject Person shall be undertaken on a proportionate basis; provided, however, that no such shareholding shall be reckoned under this sub-</w:t>
      </w:r>
      <w:r w:rsidR="00E94792" w:rsidRPr="008349B8">
        <w:t>c</w:t>
      </w:r>
      <w:r w:rsidR="00E95AB0" w:rsidRPr="008349B8">
        <w:t>lause</w:t>
      </w:r>
      <w:r w:rsidRPr="008349B8">
        <w:t xml:space="preserve"> (</w:t>
      </w:r>
      <w:r w:rsidR="000116A0" w:rsidRPr="008349B8">
        <w:t>II</w:t>
      </w:r>
      <w:r w:rsidRPr="008349B8">
        <w:t xml:space="preserve">) if the shareholding of such person in the intermediary is less than 26% (twenty six per cent) of the subscribed and paid up equity shareholding of such intermediary; or </w:t>
      </w:r>
    </w:p>
    <w:p w14:paraId="1A37B126" w14:textId="77777777" w:rsidR="007A43AF" w:rsidRPr="008349B8" w:rsidRDefault="00C41D48" w:rsidP="000464EF">
      <w:pPr>
        <w:pStyle w:val="ListParagraph"/>
        <w:numPr>
          <w:ilvl w:val="2"/>
          <w:numId w:val="2"/>
        </w:numPr>
        <w:jc w:val="both"/>
      </w:pPr>
      <w:r w:rsidRPr="008349B8">
        <w:t xml:space="preserve">a constituent of such Bidder is also a constituent of another Bidder; or </w:t>
      </w:r>
    </w:p>
    <w:p w14:paraId="6593BABF" w14:textId="77777777" w:rsidR="007A43AF" w:rsidRPr="008349B8" w:rsidRDefault="00C41D48" w:rsidP="000464EF">
      <w:pPr>
        <w:pStyle w:val="ListParagraph"/>
        <w:numPr>
          <w:ilvl w:val="2"/>
          <w:numId w:val="2"/>
        </w:numPr>
        <w:jc w:val="both"/>
      </w:pPr>
      <w:r w:rsidRPr="008349B8">
        <w:t xml:space="preserve">such Bidder, or any Associate thereof receives or has received any direct or indirect subsidy, grant, concessional loan or subordinated debt from any other Bidder, or any Associate thereof or has provided any such subsidy, grant, concessional loan or subordinated debt to any other Bidder, its Member or any Associate thereof; or </w:t>
      </w:r>
    </w:p>
    <w:p w14:paraId="6F701736" w14:textId="77777777" w:rsidR="007A43AF" w:rsidRPr="008349B8" w:rsidRDefault="00C41D48" w:rsidP="000464EF">
      <w:pPr>
        <w:pStyle w:val="ListParagraph"/>
        <w:numPr>
          <w:ilvl w:val="2"/>
          <w:numId w:val="2"/>
        </w:numPr>
        <w:jc w:val="both"/>
      </w:pPr>
      <w:r w:rsidRPr="008349B8">
        <w:t xml:space="preserve">such Bidder has the same legal representative for purposes of this Bid as any other Bidder; or </w:t>
      </w:r>
    </w:p>
    <w:p w14:paraId="3A376D0D" w14:textId="77777777" w:rsidR="002B2874" w:rsidRPr="008349B8" w:rsidRDefault="00C41D48" w:rsidP="000464EF">
      <w:pPr>
        <w:pStyle w:val="ListParagraph"/>
        <w:numPr>
          <w:ilvl w:val="2"/>
          <w:numId w:val="2"/>
        </w:numPr>
        <w:jc w:val="both"/>
      </w:pPr>
      <w:r w:rsidRPr="008349B8">
        <w:t xml:space="preserve">such Bidder, or any Associate thereof has a relationship with another Bidder, or any Associate thereof, directly or through common third party/ parties, that puts either or both of them in a position to have access to </w:t>
      </w:r>
      <w:r w:rsidR="00091A0C" w:rsidRPr="008349B8">
        <w:t>each other’s</w:t>
      </w:r>
      <w:r w:rsidRPr="008349B8">
        <w:t xml:space="preserve"> information about, or to influence the Bid of either or each other; or </w:t>
      </w:r>
    </w:p>
    <w:p w14:paraId="7B5F5E11" w14:textId="77777777" w:rsidR="002B2874" w:rsidRPr="008349B8" w:rsidRDefault="00C41D48" w:rsidP="000464EF">
      <w:pPr>
        <w:pStyle w:val="ListParagraph"/>
        <w:numPr>
          <w:ilvl w:val="2"/>
          <w:numId w:val="2"/>
        </w:numPr>
        <w:jc w:val="both"/>
      </w:pPr>
      <w:r w:rsidRPr="008349B8">
        <w:t xml:space="preserve">such Bidder, or any Associate thereof has participated as a consultant to the Authority in the preparation of any documents, design or technical specifications of the Project. </w:t>
      </w:r>
    </w:p>
    <w:p w14:paraId="14A8A3EB" w14:textId="5D320AC2" w:rsidR="002B2874" w:rsidRPr="008349B8" w:rsidRDefault="00C41D48" w:rsidP="000464EF">
      <w:pPr>
        <w:pStyle w:val="ListParagraph"/>
        <w:numPr>
          <w:ilvl w:val="0"/>
          <w:numId w:val="3"/>
        </w:numPr>
        <w:jc w:val="both"/>
      </w:pPr>
      <w:r w:rsidRPr="008349B8">
        <w:t xml:space="preserve">A Bidder shall be liable for disqualification if any legal, financial or technical adviser of the Authority in relation to the Project is engaged by the Bidder, its Member or any Associate thereof, as the case may be, in </w:t>
      </w:r>
      <w:r w:rsidR="00046359" w:rsidRPr="008349B8">
        <w:t>any manner for matters related to or incidental to the</w:t>
      </w:r>
      <w:r w:rsidRPr="008349B8">
        <w:t xml:space="preserve"> Project. For the avoidance of doubt, this disqualification shall not apply where such adviser was engaged by the Bidder, its Member or Associate in the past but its assignment expired or was terminated 6 (six) months prior to the date of issue of this RFP. Nor </w:t>
      </w:r>
      <w:r w:rsidR="004F356D" w:rsidRPr="008349B8">
        <w:t>will this</w:t>
      </w:r>
      <w:r w:rsidRPr="008349B8">
        <w:t xml:space="preserve"> disqualification apply where such adviser is engaged after a period of 3 (three) years from the date of commercial operation of the Project. </w:t>
      </w:r>
    </w:p>
    <w:p w14:paraId="24A53E06" w14:textId="77777777" w:rsidR="002B2874" w:rsidRPr="008349B8" w:rsidRDefault="00C41D48" w:rsidP="002B2874">
      <w:pPr>
        <w:pStyle w:val="ListParagraph"/>
        <w:ind w:left="1584"/>
        <w:jc w:val="both"/>
      </w:pPr>
      <w:r w:rsidRPr="008349B8">
        <w:t xml:space="preserve">Explanation: </w:t>
      </w:r>
    </w:p>
    <w:p w14:paraId="724922E0" w14:textId="08B0FA48" w:rsidR="00C41D48" w:rsidRPr="008349B8" w:rsidRDefault="00C41D48" w:rsidP="002B2874">
      <w:pPr>
        <w:pStyle w:val="ListParagraph"/>
        <w:ind w:left="1584"/>
        <w:jc w:val="both"/>
      </w:pPr>
      <w:r w:rsidRPr="008349B8">
        <w:t>In case a Bidder is a Consortium, then the term Bidder as used in this</w:t>
      </w:r>
      <w:r w:rsidR="00BD46A5" w:rsidRPr="008349B8">
        <w:t xml:space="preserve"> Clause</w:t>
      </w:r>
      <w:r w:rsidRPr="008349B8">
        <w:t xml:space="preserve"> </w:t>
      </w:r>
      <w:r w:rsidR="00BD46A5" w:rsidRPr="008349B8">
        <w:fldChar w:fldCharType="begin"/>
      </w:r>
      <w:r w:rsidR="00BD46A5" w:rsidRPr="008349B8">
        <w:instrText xml:space="preserve"> REF _Ref526770528 \r \h </w:instrText>
      </w:r>
      <w:r w:rsidR="00EE6A4F" w:rsidRPr="008349B8">
        <w:instrText xml:space="preserve"> \* MERGEFORMAT </w:instrText>
      </w:r>
      <w:r w:rsidR="00BD46A5" w:rsidRPr="008349B8">
        <w:fldChar w:fldCharType="separate"/>
      </w:r>
      <w:r w:rsidR="004E5F26" w:rsidRPr="008349B8">
        <w:t>2.2.1</w:t>
      </w:r>
      <w:r w:rsidR="00BD46A5" w:rsidRPr="008349B8">
        <w:fldChar w:fldCharType="end"/>
      </w:r>
      <w:r w:rsidRPr="008349B8">
        <w:t xml:space="preserve">, shall include each Member of such </w:t>
      </w:r>
      <w:r w:rsidR="004F356D" w:rsidRPr="008349B8">
        <w:t>Consortium.</w:t>
      </w:r>
    </w:p>
    <w:p w14:paraId="7ACBDC24" w14:textId="77777777" w:rsidR="00B9524D" w:rsidRPr="008349B8" w:rsidRDefault="00B9524D" w:rsidP="00B9524D">
      <w:pPr>
        <w:jc w:val="both"/>
      </w:pPr>
    </w:p>
    <w:p w14:paraId="79C93926" w14:textId="77777777" w:rsidR="002B2874" w:rsidRPr="008349B8" w:rsidRDefault="00C41D48" w:rsidP="00113FFC">
      <w:pPr>
        <w:pStyle w:val="ListParagraph"/>
        <w:numPr>
          <w:ilvl w:val="2"/>
          <w:numId w:val="1"/>
        </w:numPr>
        <w:ind w:left="1134" w:hanging="708"/>
        <w:jc w:val="both"/>
      </w:pPr>
      <w:bookmarkStart w:id="23" w:name="_Ref526771178"/>
      <w:r w:rsidRPr="008349B8">
        <w:t xml:space="preserve">To be eligible for pre-qualification, a Bidder shall </w:t>
      </w:r>
      <w:r w:rsidR="002B2874" w:rsidRPr="008349B8">
        <w:t>fulfil</w:t>
      </w:r>
      <w:r w:rsidRPr="008349B8">
        <w:t xml:space="preserve"> the following conditions of eligibility:</w:t>
      </w:r>
      <w:bookmarkEnd w:id="23"/>
      <w:r w:rsidRPr="008349B8">
        <w:t xml:space="preserve"> </w:t>
      </w:r>
    </w:p>
    <w:p w14:paraId="74AA145B" w14:textId="3C6160C9" w:rsidR="004F3654" w:rsidRPr="008349B8" w:rsidRDefault="00C41D48" w:rsidP="002910F1">
      <w:pPr>
        <w:pStyle w:val="ListParagraph"/>
        <w:numPr>
          <w:ilvl w:val="4"/>
          <w:numId w:val="2"/>
        </w:numPr>
        <w:ind w:left="1418"/>
        <w:rPr>
          <w:bCs/>
        </w:rPr>
      </w:pPr>
      <w:bookmarkStart w:id="24" w:name="_Ref526770608"/>
      <w:r w:rsidRPr="008349B8">
        <w:rPr>
          <w:b/>
          <w:bCs/>
        </w:rPr>
        <w:lastRenderedPageBreak/>
        <w:t>Technical Capacity:</w:t>
      </w:r>
      <w:r w:rsidRPr="008349B8">
        <w:t xml:space="preserve"> For demonstrating technical capacity and experience (the </w:t>
      </w:r>
      <w:r w:rsidRPr="008349B8">
        <w:rPr>
          <w:b/>
        </w:rPr>
        <w:t>“Technical Capacity”</w:t>
      </w:r>
      <w:r w:rsidRPr="008349B8">
        <w:t xml:space="preserve">), </w:t>
      </w:r>
      <w:r w:rsidR="001C4572" w:rsidRPr="008349B8">
        <w:t xml:space="preserve">shall </w:t>
      </w:r>
      <w:r w:rsidR="003E1A93" w:rsidRPr="008349B8">
        <w:rPr>
          <w:bCs/>
        </w:rPr>
        <w:t>over the past 5 (five) financial years preceding the Bid Due Date, have:</w:t>
      </w:r>
      <w:bookmarkEnd w:id="24"/>
    </w:p>
    <w:p w14:paraId="0DC3796A" w14:textId="385E65A1" w:rsidR="00524509" w:rsidRPr="008349B8" w:rsidRDefault="006874C5" w:rsidP="00524509">
      <w:pPr>
        <w:pStyle w:val="ListParagraph"/>
        <w:numPr>
          <w:ilvl w:val="0"/>
          <w:numId w:val="57"/>
        </w:numPr>
        <w:ind w:left="2410"/>
        <w:jc w:val="both"/>
        <w:rPr>
          <w:bCs/>
        </w:rPr>
      </w:pPr>
      <w:r w:rsidRPr="008349B8">
        <w:rPr>
          <w:color w:val="222222"/>
          <w:sz w:val="14"/>
          <w:szCs w:val="14"/>
          <w:shd w:val="clear" w:color="auto" w:fill="FFFFFF"/>
          <w:lang w:val="en-US"/>
        </w:rPr>
        <w:t> </w:t>
      </w:r>
      <w:r w:rsidR="00524509" w:rsidRPr="008349B8">
        <w:rPr>
          <w:bCs/>
        </w:rPr>
        <w:t xml:space="preserve">paid for, or received payments for, construction </w:t>
      </w:r>
      <w:r w:rsidR="001D1FBB">
        <w:rPr>
          <w:bCs/>
        </w:rPr>
        <w:t xml:space="preserve">and / or operation of </w:t>
      </w:r>
      <w:bookmarkStart w:id="25" w:name="_Hlk183001743"/>
      <w:r w:rsidR="001D1FBB">
        <w:rPr>
          <w:bCs/>
        </w:rPr>
        <w:t>Eligible Project(s)</w:t>
      </w:r>
      <w:r w:rsidR="00DE5D0A" w:rsidRPr="00474818">
        <w:rPr>
          <w:color w:val="222222"/>
          <w:shd w:val="clear" w:color="auto" w:fill="FFFFFF"/>
          <w:lang w:val="en-US"/>
        </w:rPr>
        <w:t xml:space="preserve"> in Category 3 and / or construction of eligible project(s) in category 4 specified in Clause 3.2.1</w:t>
      </w:r>
      <w:r w:rsidR="00DE5D0A" w:rsidRPr="00474818">
        <w:rPr>
          <w:bCs/>
        </w:rPr>
        <w:t>;</w:t>
      </w:r>
      <w:bookmarkEnd w:id="25"/>
      <w:r w:rsidR="00524509" w:rsidRPr="008349B8">
        <w:rPr>
          <w:bCs/>
        </w:rPr>
        <w:t>and/or</w:t>
      </w:r>
    </w:p>
    <w:p w14:paraId="1F158EF5" w14:textId="77777777" w:rsidR="00524509" w:rsidRPr="008349B8" w:rsidRDefault="00524509" w:rsidP="00524509">
      <w:pPr>
        <w:pStyle w:val="ListParagraph"/>
        <w:numPr>
          <w:ilvl w:val="0"/>
          <w:numId w:val="57"/>
        </w:numPr>
        <w:ind w:left="2410"/>
        <w:jc w:val="both"/>
        <w:rPr>
          <w:bCs/>
        </w:rPr>
      </w:pPr>
      <w:r w:rsidRPr="008349B8">
        <w:rPr>
          <w:bCs/>
        </w:rPr>
        <w:t>paid for development of Eligible Project(s) in Category 1 and/or Category 2 specified in Clause 3.2.1; and/ or</w:t>
      </w:r>
    </w:p>
    <w:p w14:paraId="191A105E" w14:textId="36DFF793" w:rsidR="00524509" w:rsidRPr="008349B8" w:rsidRDefault="00851D07" w:rsidP="00524509">
      <w:pPr>
        <w:pStyle w:val="ListParagraph"/>
        <w:numPr>
          <w:ilvl w:val="0"/>
          <w:numId w:val="57"/>
        </w:numPr>
        <w:ind w:left="2410"/>
        <w:jc w:val="both"/>
        <w:rPr>
          <w:bCs/>
        </w:rPr>
      </w:pPr>
      <w:r>
        <w:rPr>
          <w:bCs/>
        </w:rPr>
        <w:t>collected</w:t>
      </w:r>
      <w:r w:rsidR="00524509" w:rsidRPr="008349B8">
        <w:rPr>
          <w:bCs/>
        </w:rPr>
        <w:t xml:space="preserve"> and appropriated revenues from Eligible Project(s) in Category 1 and/or Category 2 specified in Clause 3.2.1,</w:t>
      </w:r>
    </w:p>
    <w:p w14:paraId="2C997F52" w14:textId="7F9E037E" w:rsidR="006C50AC" w:rsidRPr="008349B8" w:rsidRDefault="00851D07" w:rsidP="003E1A93">
      <w:pPr>
        <w:pStyle w:val="ListParagraph"/>
        <w:ind w:left="1440"/>
        <w:jc w:val="both"/>
        <w:rPr>
          <w:lang w:val="en-US"/>
        </w:rPr>
      </w:pPr>
      <w:r>
        <w:rPr>
          <w:lang w:val="en-US"/>
        </w:rPr>
        <w:t>such that the sum total of the</w:t>
      </w:r>
      <w:r w:rsidR="006C50AC" w:rsidRPr="008349B8">
        <w:rPr>
          <w:lang w:val="en-US"/>
        </w:rPr>
        <w:t xml:space="preserve"> </w:t>
      </w:r>
      <w:r w:rsidR="001C4572" w:rsidRPr="008349B8">
        <w:rPr>
          <w:lang w:val="en-US"/>
        </w:rPr>
        <w:t xml:space="preserve">experience </w:t>
      </w:r>
      <w:r>
        <w:rPr>
          <w:lang w:val="en-US"/>
        </w:rPr>
        <w:t xml:space="preserve">is more </w:t>
      </w:r>
      <w:r w:rsidRPr="00BE163A">
        <w:rPr>
          <w:lang w:val="en-US"/>
        </w:rPr>
        <w:t xml:space="preserve">than </w:t>
      </w:r>
      <w:r w:rsidR="006C50AC" w:rsidRPr="00BE163A">
        <w:rPr>
          <w:b/>
          <w:lang w:val="en-US"/>
        </w:rPr>
        <w:t xml:space="preserve">Rs. </w:t>
      </w:r>
      <w:r w:rsidR="00CE5FC2" w:rsidRPr="00BE163A">
        <w:rPr>
          <w:b/>
          <w:lang w:val="en-US"/>
        </w:rPr>
        <w:t xml:space="preserve"> </w:t>
      </w:r>
      <w:r w:rsidR="00C377FA">
        <w:rPr>
          <w:b/>
          <w:lang w:val="en-US"/>
        </w:rPr>
        <w:t>93.58</w:t>
      </w:r>
      <w:r w:rsidR="00451575" w:rsidRPr="00BE163A">
        <w:rPr>
          <w:b/>
          <w:lang w:val="en-US"/>
        </w:rPr>
        <w:t xml:space="preserve"> </w:t>
      </w:r>
      <w:r w:rsidR="00DE0FD5" w:rsidRPr="00BE163A">
        <w:rPr>
          <w:b/>
          <w:lang w:val="en-US"/>
        </w:rPr>
        <w:t>Crores</w:t>
      </w:r>
      <w:r w:rsidR="006C50AC" w:rsidRPr="00BE163A">
        <w:rPr>
          <w:b/>
          <w:lang w:val="en-US"/>
        </w:rPr>
        <w:t xml:space="preserve"> (Rupees</w:t>
      </w:r>
      <w:r w:rsidR="00DE0FD5" w:rsidRPr="00BE163A">
        <w:rPr>
          <w:b/>
          <w:lang w:val="en-US"/>
        </w:rPr>
        <w:t xml:space="preserve"> </w:t>
      </w:r>
      <w:r w:rsidR="00C377FA">
        <w:rPr>
          <w:b/>
          <w:lang w:val="en-US"/>
        </w:rPr>
        <w:t>Ninety-Three</w:t>
      </w:r>
      <w:r w:rsidR="00451575" w:rsidRPr="00BE163A">
        <w:rPr>
          <w:b/>
          <w:lang w:val="en-US"/>
        </w:rPr>
        <w:t xml:space="preserve"> </w:t>
      </w:r>
      <w:r w:rsidR="003319C4" w:rsidRPr="00BE163A">
        <w:rPr>
          <w:b/>
          <w:lang w:val="en-US"/>
        </w:rPr>
        <w:t>Crore</w:t>
      </w:r>
      <w:r w:rsidR="00BE163A" w:rsidRPr="00BE163A">
        <w:rPr>
          <w:b/>
          <w:lang w:val="en-US"/>
        </w:rPr>
        <w:t>s</w:t>
      </w:r>
      <w:r w:rsidR="002D23D0" w:rsidRPr="00BE163A">
        <w:rPr>
          <w:b/>
          <w:lang w:val="en-US"/>
        </w:rPr>
        <w:t xml:space="preserve"> </w:t>
      </w:r>
      <w:r w:rsidR="00C377FA">
        <w:rPr>
          <w:b/>
          <w:lang w:val="en-US"/>
        </w:rPr>
        <w:t xml:space="preserve">Fifty-Eight </w:t>
      </w:r>
      <w:r w:rsidR="002D23D0" w:rsidRPr="00BE163A">
        <w:rPr>
          <w:b/>
          <w:lang w:val="en-US"/>
        </w:rPr>
        <w:t>Lakh</w:t>
      </w:r>
      <w:r w:rsidR="00BE163A" w:rsidRPr="00BE163A">
        <w:rPr>
          <w:b/>
          <w:lang w:val="en-US"/>
        </w:rPr>
        <w:t>s</w:t>
      </w:r>
      <w:r w:rsidR="00CE5FC2" w:rsidRPr="00BE163A">
        <w:rPr>
          <w:b/>
          <w:lang w:val="en-US"/>
        </w:rPr>
        <w:t xml:space="preserve"> </w:t>
      </w:r>
      <w:r w:rsidR="006C50AC" w:rsidRPr="00BE163A">
        <w:rPr>
          <w:b/>
          <w:lang w:val="en-US"/>
        </w:rPr>
        <w:t>only)</w:t>
      </w:r>
      <w:r w:rsidR="006C50AC" w:rsidRPr="00BE163A">
        <w:rPr>
          <w:rStyle w:val="FootnoteReference"/>
          <w:rFonts w:ascii="Arial" w:hAnsi="Arial" w:cs="Arial"/>
          <w:b/>
          <w:w w:val="102"/>
          <w:sz w:val="20"/>
          <w:szCs w:val="20"/>
        </w:rPr>
        <w:footnoteReference w:id="2"/>
      </w:r>
      <w:r w:rsidR="006C50AC" w:rsidRPr="00BE163A">
        <w:rPr>
          <w:lang w:val="en-US"/>
        </w:rPr>
        <w:t xml:space="preserve">  (the </w:t>
      </w:r>
      <w:r w:rsidR="006C50AC" w:rsidRPr="00BE163A">
        <w:rPr>
          <w:b/>
          <w:lang w:val="en-US"/>
        </w:rPr>
        <w:t>“Threshold Technical Capability”</w:t>
      </w:r>
      <w:r w:rsidR="006C50AC" w:rsidRPr="00BE163A">
        <w:rPr>
          <w:lang w:val="en-US"/>
        </w:rPr>
        <w:t>).</w:t>
      </w:r>
    </w:p>
    <w:p w14:paraId="354DD2E8" w14:textId="2AAB06AD" w:rsidR="0040142D" w:rsidRPr="008349B8" w:rsidRDefault="0040142D" w:rsidP="003E1A93">
      <w:pPr>
        <w:pStyle w:val="ListParagraph"/>
        <w:ind w:left="1440"/>
        <w:jc w:val="both"/>
        <w:rPr>
          <w:lang w:val="en-US"/>
        </w:rPr>
      </w:pPr>
    </w:p>
    <w:p w14:paraId="7E2BD178" w14:textId="41878BC1" w:rsidR="0040142D" w:rsidRPr="008349B8" w:rsidRDefault="0040142D" w:rsidP="003E1A93">
      <w:pPr>
        <w:pStyle w:val="ListParagraph"/>
        <w:ind w:left="1440"/>
        <w:jc w:val="both"/>
        <w:rPr>
          <w:lang w:val="en-US"/>
        </w:rPr>
      </w:pPr>
      <w:r w:rsidRPr="008349B8">
        <w:t>Provided that at least one fourth of the Threshold Technical Capacity shall be from the Eligible Projects in Category 1 and/ or Category 3 specified in Clause 3.2.1.</w:t>
      </w:r>
      <w:r w:rsidR="00017178" w:rsidRPr="008349B8">
        <w:t xml:space="preserve"> </w:t>
      </w:r>
    </w:p>
    <w:p w14:paraId="17B62D4E" w14:textId="77777777" w:rsidR="006C50AC" w:rsidRPr="008349B8" w:rsidRDefault="006C50AC" w:rsidP="003E1A93">
      <w:pPr>
        <w:pStyle w:val="ListParagraph"/>
        <w:ind w:left="1440"/>
        <w:jc w:val="both"/>
        <w:rPr>
          <w:lang w:val="en-US"/>
        </w:rPr>
      </w:pPr>
    </w:p>
    <w:p w14:paraId="124209C4" w14:textId="77777777" w:rsidR="0082283F" w:rsidRPr="00BE163A" w:rsidRDefault="00C41D48" w:rsidP="002910F1">
      <w:pPr>
        <w:pStyle w:val="ListParagraph"/>
        <w:numPr>
          <w:ilvl w:val="4"/>
          <w:numId w:val="2"/>
        </w:numPr>
        <w:ind w:left="1418"/>
        <w:jc w:val="both"/>
      </w:pPr>
      <w:bookmarkStart w:id="26" w:name="_Ref526935792"/>
      <w:r w:rsidRPr="008349B8">
        <w:rPr>
          <w:b/>
          <w:bCs/>
        </w:rPr>
        <w:t>Financial Capacity:</w:t>
      </w:r>
      <w:r w:rsidRPr="008349B8">
        <w:t xml:space="preserve"> </w:t>
      </w:r>
      <w:r w:rsidR="001518B9" w:rsidRPr="00BE163A">
        <w:t xml:space="preserve">For demonstrating financial capacity and experience (the </w:t>
      </w:r>
      <w:r w:rsidR="001518B9" w:rsidRPr="00BE163A">
        <w:rPr>
          <w:b/>
        </w:rPr>
        <w:t>“Financial Capacity”</w:t>
      </w:r>
      <w:r w:rsidR="001518B9" w:rsidRPr="00BE163A">
        <w:t>), the Bidder shall:</w:t>
      </w:r>
      <w:bookmarkEnd w:id="26"/>
    </w:p>
    <w:p w14:paraId="0A7D57AF" w14:textId="77DA9EEF" w:rsidR="002B2874" w:rsidRPr="00BE163A" w:rsidRDefault="00C41D48" w:rsidP="000464EF">
      <w:pPr>
        <w:pStyle w:val="ListParagraph"/>
        <w:numPr>
          <w:ilvl w:val="1"/>
          <w:numId w:val="4"/>
        </w:numPr>
        <w:jc w:val="both"/>
      </w:pPr>
      <w:r w:rsidRPr="00BE163A">
        <w:t xml:space="preserve">have a minimum Net Worth of </w:t>
      </w:r>
      <w:r w:rsidR="0022401F" w:rsidRPr="00BE163A">
        <w:t>Rs</w:t>
      </w:r>
      <w:r w:rsidR="00085C04" w:rsidRPr="00BE163A">
        <w:t>.</w:t>
      </w:r>
      <w:r w:rsidR="0022401F" w:rsidRPr="00BE163A">
        <w:t xml:space="preserve"> </w:t>
      </w:r>
      <w:r w:rsidR="00C377FA">
        <w:t>11</w:t>
      </w:r>
      <w:r w:rsidR="00451575" w:rsidRPr="00BE163A">
        <w:t>.</w:t>
      </w:r>
      <w:r w:rsidR="00C377FA">
        <w:t>69</w:t>
      </w:r>
      <w:r w:rsidR="00DE0FD5" w:rsidRPr="00BE163A">
        <w:t xml:space="preserve"> Crores</w:t>
      </w:r>
      <w:r w:rsidR="00117281" w:rsidRPr="00BE163A">
        <w:t xml:space="preserve"> </w:t>
      </w:r>
      <w:r w:rsidR="0022401F" w:rsidRPr="00BE163A">
        <w:t xml:space="preserve">(Rupees </w:t>
      </w:r>
      <w:r w:rsidR="00C377FA">
        <w:t>Eleven</w:t>
      </w:r>
      <w:r w:rsidR="00BB4ED7" w:rsidRPr="00BE163A">
        <w:t xml:space="preserve"> </w:t>
      </w:r>
      <w:r w:rsidR="00DE0FD5" w:rsidRPr="00BE163A">
        <w:t>Crore</w:t>
      </w:r>
      <w:r w:rsidR="00BE163A" w:rsidRPr="00BE163A">
        <w:t>s</w:t>
      </w:r>
      <w:r w:rsidR="003319C4" w:rsidRPr="00BE163A">
        <w:t xml:space="preserve"> </w:t>
      </w:r>
      <w:r w:rsidR="00C377FA">
        <w:t>Sixty-Nine</w:t>
      </w:r>
      <w:r w:rsidR="00CE5FC2" w:rsidRPr="00BE163A">
        <w:t xml:space="preserve"> </w:t>
      </w:r>
      <w:r w:rsidR="003319C4" w:rsidRPr="00BE163A">
        <w:t>Lakh</w:t>
      </w:r>
      <w:r w:rsidR="00BE163A" w:rsidRPr="00BE163A">
        <w:t>s</w:t>
      </w:r>
      <w:r w:rsidR="00DE0FD5" w:rsidRPr="00BE163A">
        <w:t xml:space="preserve"> </w:t>
      </w:r>
      <w:r w:rsidR="0022401F" w:rsidRPr="00BE163A">
        <w:t>only)</w:t>
      </w:r>
      <w:r w:rsidR="008118AF" w:rsidRPr="00BE163A">
        <w:rPr>
          <w:rStyle w:val="FootnoteReference"/>
          <w:rFonts w:ascii="Arial" w:hAnsi="Arial" w:cs="Arial"/>
          <w:b/>
          <w:w w:val="102"/>
          <w:sz w:val="20"/>
          <w:szCs w:val="20"/>
        </w:rPr>
        <w:footnoteReference w:id="3"/>
      </w:r>
      <w:r w:rsidRPr="00BE163A">
        <w:t xml:space="preserve"> at the close of the financial year </w:t>
      </w:r>
      <w:r w:rsidR="00DE0FD5" w:rsidRPr="00BE163A">
        <w:t>20</w:t>
      </w:r>
      <w:r w:rsidR="00851D07" w:rsidRPr="00BE163A">
        <w:t>23</w:t>
      </w:r>
      <w:r w:rsidR="00DE0FD5" w:rsidRPr="00BE163A">
        <w:t>-2</w:t>
      </w:r>
      <w:r w:rsidR="00851D07" w:rsidRPr="00BE163A">
        <w:t>4</w:t>
      </w:r>
      <w:r w:rsidRPr="00BE163A">
        <w:t xml:space="preserve">. </w:t>
      </w:r>
    </w:p>
    <w:p w14:paraId="05997FE3" w14:textId="52B670F3" w:rsidR="0082283F" w:rsidRPr="00BE163A" w:rsidRDefault="0082283F" w:rsidP="000464EF">
      <w:pPr>
        <w:pStyle w:val="ListParagraph"/>
        <w:numPr>
          <w:ilvl w:val="1"/>
          <w:numId w:val="4"/>
        </w:numPr>
        <w:jc w:val="both"/>
      </w:pPr>
      <w:r w:rsidRPr="00BE163A">
        <w:t>have a minimum</w:t>
      </w:r>
      <w:r w:rsidR="00AD2759" w:rsidRPr="00BE163A">
        <w:t xml:space="preserve"> Average</w:t>
      </w:r>
      <w:r w:rsidRPr="00BE163A">
        <w:t xml:space="preserve"> Annual Turnover of Rs</w:t>
      </w:r>
      <w:r w:rsidR="00085C04" w:rsidRPr="00BE163A">
        <w:t>.</w:t>
      </w:r>
      <w:r w:rsidR="00D15AAB" w:rsidRPr="00BE163A">
        <w:rPr>
          <w:szCs w:val="20"/>
          <w:lang w:bidi="hi-IN"/>
        </w:rPr>
        <w:t xml:space="preserve"> </w:t>
      </w:r>
      <w:r w:rsidR="00C377FA">
        <w:rPr>
          <w:szCs w:val="20"/>
          <w:lang w:bidi="hi-IN"/>
        </w:rPr>
        <w:t>46.79</w:t>
      </w:r>
      <w:r w:rsidR="00451575" w:rsidRPr="00BE163A">
        <w:rPr>
          <w:szCs w:val="20"/>
          <w:lang w:bidi="hi-IN"/>
        </w:rPr>
        <w:t xml:space="preserve"> </w:t>
      </w:r>
      <w:r w:rsidR="00DE0FD5" w:rsidRPr="00BE163A">
        <w:rPr>
          <w:szCs w:val="20"/>
          <w:lang w:bidi="hi-IN"/>
        </w:rPr>
        <w:t>Crores</w:t>
      </w:r>
      <w:r w:rsidR="00451575" w:rsidRPr="00BE163A">
        <w:t xml:space="preserve"> </w:t>
      </w:r>
      <w:r w:rsidR="00D15AAB" w:rsidRPr="00BE163A">
        <w:t xml:space="preserve">(Rupees </w:t>
      </w:r>
      <w:r w:rsidR="00C377FA">
        <w:t>Forty-Six</w:t>
      </w:r>
      <w:r w:rsidR="00BB4ED7" w:rsidRPr="00BE163A">
        <w:t xml:space="preserve"> Crore</w:t>
      </w:r>
      <w:r w:rsidR="00BE163A" w:rsidRPr="00BE163A">
        <w:t>s</w:t>
      </w:r>
      <w:r w:rsidR="00BB4ED7" w:rsidRPr="00BE163A">
        <w:t xml:space="preserve"> </w:t>
      </w:r>
      <w:r w:rsidR="00C377FA">
        <w:t>Seventy-Nine</w:t>
      </w:r>
      <w:r w:rsidR="00BB4ED7" w:rsidRPr="00BE163A">
        <w:t xml:space="preserve"> Lakh</w:t>
      </w:r>
      <w:r w:rsidR="00BE163A" w:rsidRPr="00BE163A">
        <w:t>s Only</w:t>
      </w:r>
      <w:r w:rsidR="00D15AAB" w:rsidRPr="00BE163A">
        <w:t>)</w:t>
      </w:r>
      <w:r w:rsidR="008118AF" w:rsidRPr="00BE163A">
        <w:rPr>
          <w:rStyle w:val="FootnoteReference"/>
          <w:rFonts w:ascii="Arial" w:hAnsi="Arial" w:cs="Arial"/>
          <w:b/>
          <w:w w:val="102"/>
          <w:sz w:val="20"/>
          <w:szCs w:val="20"/>
        </w:rPr>
        <w:footnoteReference w:id="4"/>
      </w:r>
      <w:r w:rsidR="008118AF" w:rsidRPr="00BE163A">
        <w:t xml:space="preserve"> </w:t>
      </w:r>
      <w:r w:rsidR="00D15AAB" w:rsidRPr="00BE163A">
        <w:t xml:space="preserve">during the 3 (three) financial years </w:t>
      </w:r>
      <w:r w:rsidR="00DE0FD5" w:rsidRPr="00BE163A">
        <w:t>20</w:t>
      </w:r>
      <w:r w:rsidR="003319C4" w:rsidRPr="00BE163A">
        <w:t>21</w:t>
      </w:r>
      <w:r w:rsidR="00DE0FD5" w:rsidRPr="00BE163A">
        <w:t>-</w:t>
      </w:r>
      <w:r w:rsidR="003319C4" w:rsidRPr="00BE163A">
        <w:t>22</w:t>
      </w:r>
      <w:r w:rsidR="00DE0FD5" w:rsidRPr="00BE163A">
        <w:t>, 20</w:t>
      </w:r>
      <w:r w:rsidR="003319C4" w:rsidRPr="00BE163A">
        <w:t>22</w:t>
      </w:r>
      <w:r w:rsidR="00DE0FD5" w:rsidRPr="00BE163A">
        <w:t>-2</w:t>
      </w:r>
      <w:r w:rsidR="003319C4" w:rsidRPr="00BE163A">
        <w:t>3</w:t>
      </w:r>
      <w:r w:rsidR="00851D07" w:rsidRPr="00BE163A">
        <w:t xml:space="preserve"> and </w:t>
      </w:r>
      <w:r w:rsidR="00DE5D0A" w:rsidRPr="00BE163A">
        <w:t>2023-24</w:t>
      </w:r>
    </w:p>
    <w:p w14:paraId="6CCBDA7D" w14:textId="77777777" w:rsidR="001518B9" w:rsidRPr="008349B8" w:rsidRDefault="001518B9" w:rsidP="001518B9">
      <w:pPr>
        <w:pStyle w:val="ListParagraph"/>
        <w:ind w:left="1843" w:hanging="425"/>
        <w:jc w:val="both"/>
      </w:pPr>
      <w:r w:rsidRPr="008349B8">
        <w:rPr>
          <w:b/>
          <w:bCs/>
        </w:rPr>
        <w:t>Note:</w:t>
      </w:r>
      <w:r w:rsidRPr="008349B8">
        <w:t xml:space="preserve"> </w:t>
      </w:r>
    </w:p>
    <w:p w14:paraId="6389E1FF" w14:textId="6D159254" w:rsidR="00494F8E" w:rsidRPr="008349B8" w:rsidRDefault="00494F8E" w:rsidP="004921A2">
      <w:pPr>
        <w:pStyle w:val="ListParagraph"/>
        <w:numPr>
          <w:ilvl w:val="0"/>
          <w:numId w:val="48"/>
        </w:numPr>
        <w:jc w:val="both"/>
      </w:pPr>
      <w:r w:rsidRPr="008349B8">
        <w:t xml:space="preserve">In case of Consortium, the member claiming the experience under clause 2.2.2 (A) shall be the Lead Member of the Consortium. </w:t>
      </w:r>
    </w:p>
    <w:p w14:paraId="3BAFE5C1" w14:textId="4038072D" w:rsidR="001518B9" w:rsidRPr="008349B8" w:rsidRDefault="001518B9" w:rsidP="004921A2">
      <w:pPr>
        <w:pStyle w:val="ListParagraph"/>
        <w:numPr>
          <w:ilvl w:val="0"/>
          <w:numId w:val="48"/>
        </w:numPr>
        <w:jc w:val="both"/>
      </w:pPr>
      <w:r w:rsidRPr="008349B8">
        <w:t xml:space="preserve">In case of Consortium, the combined </w:t>
      </w:r>
      <w:r w:rsidR="004921A2" w:rsidRPr="008349B8">
        <w:t xml:space="preserve">technical capacity, </w:t>
      </w:r>
      <w:r w:rsidRPr="008349B8">
        <w:t>net worth and average annual turnover of the members, who</w:t>
      </w:r>
      <w:r w:rsidR="004921A2" w:rsidRPr="008349B8">
        <w:t xml:space="preserve"> have and</w:t>
      </w:r>
      <w:r w:rsidRPr="008349B8">
        <w:t xml:space="preserve"> shall </w:t>
      </w:r>
      <w:r w:rsidR="004921A2" w:rsidRPr="008349B8">
        <w:t xml:space="preserve"> continue to have an</w:t>
      </w:r>
      <w:r w:rsidRPr="008349B8">
        <w:t xml:space="preserve"> equity share of at least 26% (</w:t>
      </w:r>
      <w:r w:rsidR="00662D2C" w:rsidRPr="008349B8">
        <w:t>twenty-six</w:t>
      </w:r>
      <w:r w:rsidRPr="008349B8">
        <w:t xml:space="preserve"> per cent) </w:t>
      </w:r>
      <w:r w:rsidR="004921A2" w:rsidRPr="008349B8">
        <w:t xml:space="preserve">each </w:t>
      </w:r>
      <w:r w:rsidRPr="008349B8">
        <w:t xml:space="preserve">in the </w:t>
      </w:r>
      <w:r w:rsidR="00077B00" w:rsidRPr="008349B8">
        <w:t>Concessionaire</w:t>
      </w:r>
      <w:r w:rsidRPr="008349B8">
        <w:t>, should satisfy the above criteria</w:t>
      </w:r>
      <w:r w:rsidR="004921A2" w:rsidRPr="008349B8">
        <w:t>,</w:t>
      </w:r>
      <w:r w:rsidR="00FB562B" w:rsidRPr="008349B8">
        <w:t xml:space="preserve"> </w:t>
      </w:r>
      <w:r w:rsidR="004921A2" w:rsidRPr="008349B8">
        <w:t xml:space="preserve">provided that each such Member shall, for a period of </w:t>
      </w:r>
      <w:r w:rsidR="002910F1" w:rsidRPr="008349B8">
        <w:t>2</w:t>
      </w:r>
      <w:r w:rsidR="004921A2" w:rsidRPr="008349B8">
        <w:t xml:space="preserve"> (</w:t>
      </w:r>
      <w:r w:rsidR="002910F1" w:rsidRPr="008349B8">
        <w:t>two</w:t>
      </w:r>
      <w:r w:rsidR="004921A2" w:rsidRPr="008349B8">
        <w:t>) years from the date of commercial operation of the Project, hold equity share capital not less than: (i) 26% (twenty six per cent) of the subscribed and paid up equity of the Concessionaire; and (ii) 5% (five per cent) of the Total Project Cost specified in the Concession Agreement</w:t>
      </w:r>
    </w:p>
    <w:p w14:paraId="5657B8DA" w14:textId="77777777" w:rsidR="00D344CE" w:rsidRPr="008349B8" w:rsidRDefault="00C41D48" w:rsidP="00113FFC">
      <w:pPr>
        <w:pStyle w:val="ListParagraph"/>
        <w:numPr>
          <w:ilvl w:val="2"/>
          <w:numId w:val="1"/>
        </w:numPr>
        <w:ind w:hanging="798"/>
        <w:jc w:val="both"/>
      </w:pPr>
      <w:bookmarkStart w:id="27" w:name="_Ref526770827"/>
      <w:r w:rsidRPr="008349B8">
        <w:t>The Bidders shall enclose with its Bid, to be submitted as per the format at Appendix</w:t>
      </w:r>
      <w:r w:rsidR="00105EFC" w:rsidRPr="008349B8">
        <w:t xml:space="preserve"> </w:t>
      </w:r>
      <w:r w:rsidRPr="008349B8">
        <w:t>I, complete with its Annexure, the following:</w:t>
      </w:r>
      <w:bookmarkEnd w:id="27"/>
    </w:p>
    <w:p w14:paraId="7E5B74A2" w14:textId="5B60D335" w:rsidR="00185E6D" w:rsidRPr="008349B8" w:rsidRDefault="00185E6D" w:rsidP="000464EF">
      <w:pPr>
        <w:pStyle w:val="ListParagraph"/>
        <w:numPr>
          <w:ilvl w:val="0"/>
          <w:numId w:val="5"/>
        </w:numPr>
        <w:jc w:val="both"/>
        <w:rPr>
          <w:rFonts w:cstheme="minorHAnsi"/>
        </w:rPr>
      </w:pPr>
      <w:r w:rsidRPr="008349B8">
        <w:rPr>
          <w:rFonts w:cstheme="minorHAnsi"/>
        </w:rPr>
        <w:t xml:space="preserve">Completion certificate(s) from the client(s) towards the experience </w:t>
      </w:r>
      <w:r w:rsidR="00DB25A2" w:rsidRPr="008349B8">
        <w:rPr>
          <w:rFonts w:cstheme="minorHAnsi"/>
          <w:spacing w:val="1"/>
          <w:w w:val="102"/>
        </w:rPr>
        <w:t xml:space="preserve">in respect of the projects specified </w:t>
      </w:r>
      <w:r w:rsidRPr="008349B8">
        <w:rPr>
          <w:rFonts w:cstheme="minorHAnsi"/>
        </w:rPr>
        <w:t xml:space="preserve">under </w:t>
      </w:r>
      <w:r w:rsidR="00DB25A2" w:rsidRPr="008349B8">
        <w:rPr>
          <w:rFonts w:cstheme="minorHAnsi"/>
        </w:rPr>
        <w:t xml:space="preserve">Clause </w:t>
      </w:r>
      <w:r w:rsidRPr="008349B8">
        <w:rPr>
          <w:rFonts w:cstheme="minorHAnsi"/>
          <w:spacing w:val="1"/>
          <w:w w:val="102"/>
        </w:rPr>
        <w:t>2.2.2</w:t>
      </w:r>
      <w:r w:rsidR="00DB25A2" w:rsidRPr="008349B8">
        <w:rPr>
          <w:rFonts w:cstheme="minorHAnsi"/>
          <w:spacing w:val="1"/>
          <w:w w:val="102"/>
        </w:rPr>
        <w:t xml:space="preserve"> </w:t>
      </w:r>
      <w:r w:rsidRPr="008349B8">
        <w:rPr>
          <w:rFonts w:cstheme="minorHAnsi"/>
          <w:spacing w:val="1"/>
          <w:w w:val="102"/>
        </w:rPr>
        <w:t xml:space="preserve">(A) above and </w:t>
      </w:r>
      <w:r w:rsidRPr="008349B8">
        <w:rPr>
          <w:rFonts w:cstheme="minorHAnsi"/>
          <w:w w:val="102"/>
        </w:rPr>
        <w:t>C</w:t>
      </w:r>
      <w:r w:rsidRPr="008349B8">
        <w:rPr>
          <w:rFonts w:cstheme="minorHAnsi"/>
          <w:spacing w:val="-2"/>
          <w:w w:val="102"/>
        </w:rPr>
        <w:t>e</w:t>
      </w:r>
      <w:r w:rsidRPr="008349B8">
        <w:rPr>
          <w:rFonts w:cstheme="minorHAnsi"/>
          <w:w w:val="102"/>
        </w:rPr>
        <w:t>rtificate(s)</w:t>
      </w:r>
      <w:r w:rsidRPr="008349B8">
        <w:rPr>
          <w:rFonts w:cstheme="minorHAnsi"/>
          <w:spacing w:val="6"/>
        </w:rPr>
        <w:t xml:space="preserve"> </w:t>
      </w:r>
      <w:r w:rsidRPr="008349B8">
        <w:rPr>
          <w:rFonts w:cstheme="minorHAnsi"/>
          <w:w w:val="102"/>
        </w:rPr>
        <w:t>from</w:t>
      </w:r>
      <w:r w:rsidRPr="008349B8">
        <w:rPr>
          <w:rFonts w:cstheme="minorHAnsi"/>
          <w:spacing w:val="4"/>
        </w:rPr>
        <w:t xml:space="preserve"> </w:t>
      </w:r>
      <w:r w:rsidRPr="008349B8">
        <w:rPr>
          <w:rFonts w:cstheme="minorHAnsi"/>
          <w:w w:val="102"/>
        </w:rPr>
        <w:t>t</w:t>
      </w:r>
      <w:r w:rsidRPr="008349B8">
        <w:rPr>
          <w:rFonts w:cstheme="minorHAnsi"/>
          <w:spacing w:val="1"/>
          <w:w w:val="102"/>
        </w:rPr>
        <w:t>h</w:t>
      </w:r>
      <w:r w:rsidRPr="008349B8">
        <w:rPr>
          <w:rFonts w:cstheme="minorHAnsi"/>
          <w:w w:val="102"/>
        </w:rPr>
        <w:t>e</w:t>
      </w:r>
      <w:r w:rsidRPr="008349B8">
        <w:rPr>
          <w:rFonts w:cstheme="minorHAnsi"/>
          <w:spacing w:val="7"/>
        </w:rPr>
        <w:t xml:space="preserve"> </w:t>
      </w:r>
      <w:r w:rsidRPr="008349B8">
        <w:rPr>
          <w:rFonts w:cstheme="minorHAnsi"/>
          <w:w w:val="102"/>
        </w:rPr>
        <w:t>clien</w:t>
      </w:r>
      <w:r w:rsidRPr="008349B8">
        <w:rPr>
          <w:rFonts w:cstheme="minorHAnsi"/>
          <w:spacing w:val="-2"/>
          <w:w w:val="102"/>
        </w:rPr>
        <w:t>t</w:t>
      </w:r>
      <w:r w:rsidRPr="008349B8">
        <w:rPr>
          <w:rFonts w:cstheme="minorHAnsi"/>
          <w:spacing w:val="2"/>
          <w:w w:val="102"/>
        </w:rPr>
        <w:t>(</w:t>
      </w:r>
      <w:r w:rsidRPr="008349B8">
        <w:rPr>
          <w:rFonts w:cstheme="minorHAnsi"/>
          <w:w w:val="102"/>
        </w:rPr>
        <w:t>s)</w:t>
      </w:r>
      <w:r w:rsidRPr="008349B8">
        <w:rPr>
          <w:rFonts w:cstheme="minorHAnsi"/>
          <w:spacing w:val="6"/>
        </w:rPr>
        <w:t xml:space="preserve"> </w:t>
      </w:r>
      <w:r w:rsidRPr="008349B8">
        <w:rPr>
          <w:rFonts w:cstheme="minorHAnsi"/>
          <w:w w:val="102"/>
        </w:rPr>
        <w:t>sta</w:t>
      </w:r>
      <w:r w:rsidRPr="008349B8">
        <w:rPr>
          <w:rFonts w:cstheme="minorHAnsi"/>
          <w:spacing w:val="-2"/>
          <w:w w:val="102"/>
        </w:rPr>
        <w:t>t</w:t>
      </w:r>
      <w:r w:rsidRPr="008349B8">
        <w:rPr>
          <w:rFonts w:cstheme="minorHAnsi"/>
          <w:w w:val="102"/>
        </w:rPr>
        <w:t xml:space="preserve">ing </w:t>
      </w:r>
      <w:r w:rsidR="00DB25A2" w:rsidRPr="008349B8">
        <w:rPr>
          <w:rFonts w:cstheme="minorHAnsi"/>
          <w:w w:val="102"/>
        </w:rPr>
        <w:t xml:space="preserve">that </w:t>
      </w:r>
      <w:r w:rsidRPr="008349B8">
        <w:rPr>
          <w:rFonts w:cstheme="minorHAnsi"/>
          <w:w w:val="102"/>
        </w:rPr>
        <w:t>the claimed project is currently under operations; and</w:t>
      </w:r>
    </w:p>
    <w:p w14:paraId="15966B35" w14:textId="3812396E" w:rsidR="008118AF" w:rsidRPr="008349B8" w:rsidRDefault="008118AF" w:rsidP="000464EF">
      <w:pPr>
        <w:pStyle w:val="ListParagraph"/>
        <w:numPr>
          <w:ilvl w:val="0"/>
          <w:numId w:val="5"/>
        </w:numPr>
        <w:jc w:val="both"/>
        <w:rPr>
          <w:rFonts w:cstheme="minorHAnsi"/>
        </w:rPr>
      </w:pPr>
      <w:r w:rsidRPr="008349B8">
        <w:rPr>
          <w:rFonts w:cstheme="minorHAnsi"/>
          <w:w w:val="102"/>
        </w:rPr>
        <w:lastRenderedPageBreak/>
        <w:t>C</w:t>
      </w:r>
      <w:r w:rsidRPr="008349B8">
        <w:rPr>
          <w:rFonts w:cstheme="minorHAnsi"/>
          <w:spacing w:val="-2"/>
          <w:w w:val="102"/>
        </w:rPr>
        <w:t>e</w:t>
      </w:r>
      <w:r w:rsidRPr="008349B8">
        <w:rPr>
          <w:rFonts w:cstheme="minorHAnsi"/>
          <w:w w:val="102"/>
        </w:rPr>
        <w:t>rtificate(s)</w:t>
      </w:r>
      <w:r w:rsidRPr="008349B8">
        <w:rPr>
          <w:rFonts w:cstheme="minorHAnsi"/>
          <w:spacing w:val="6"/>
        </w:rPr>
        <w:t xml:space="preserve"> </w:t>
      </w:r>
      <w:r w:rsidRPr="008349B8">
        <w:rPr>
          <w:rFonts w:cstheme="minorHAnsi"/>
          <w:w w:val="102"/>
        </w:rPr>
        <w:t>from</w:t>
      </w:r>
      <w:r w:rsidRPr="008349B8">
        <w:rPr>
          <w:rFonts w:cstheme="minorHAnsi"/>
          <w:spacing w:val="4"/>
        </w:rPr>
        <w:t xml:space="preserve"> </w:t>
      </w:r>
      <w:r w:rsidRPr="008349B8">
        <w:rPr>
          <w:rFonts w:cstheme="minorHAnsi"/>
          <w:spacing w:val="2"/>
          <w:w w:val="102"/>
        </w:rPr>
        <w:t>s</w:t>
      </w:r>
      <w:r w:rsidRPr="008349B8">
        <w:rPr>
          <w:rFonts w:cstheme="minorHAnsi"/>
          <w:w w:val="102"/>
        </w:rPr>
        <w:t>tatuto</w:t>
      </w:r>
      <w:r w:rsidRPr="008349B8">
        <w:rPr>
          <w:rFonts w:cstheme="minorHAnsi"/>
          <w:spacing w:val="-1"/>
          <w:w w:val="102"/>
        </w:rPr>
        <w:t>r</w:t>
      </w:r>
      <w:r w:rsidRPr="008349B8">
        <w:rPr>
          <w:rFonts w:cstheme="minorHAnsi"/>
          <w:w w:val="102"/>
        </w:rPr>
        <w:t>y</w:t>
      </w:r>
      <w:r w:rsidRPr="008349B8">
        <w:rPr>
          <w:rFonts w:cstheme="minorHAnsi"/>
          <w:spacing w:val="9"/>
        </w:rPr>
        <w:t xml:space="preserve"> </w:t>
      </w:r>
      <w:r w:rsidRPr="008349B8">
        <w:rPr>
          <w:rFonts w:cstheme="minorHAnsi"/>
          <w:spacing w:val="-2"/>
          <w:w w:val="102"/>
        </w:rPr>
        <w:t>a</w:t>
      </w:r>
      <w:r w:rsidRPr="008349B8">
        <w:rPr>
          <w:rFonts w:cstheme="minorHAnsi"/>
          <w:w w:val="102"/>
        </w:rPr>
        <w:t>uditor</w:t>
      </w:r>
      <w:r w:rsidRPr="008349B8">
        <w:rPr>
          <w:rFonts w:cstheme="minorHAnsi"/>
          <w:spacing w:val="-3"/>
          <w:w w:val="102"/>
        </w:rPr>
        <w:t>s of the Bidder or its Associates</w:t>
      </w:r>
      <w:r w:rsidRPr="008349B8">
        <w:rPr>
          <w:rFonts w:cstheme="minorHAnsi"/>
          <w:position w:val="10"/>
        </w:rPr>
        <w:t xml:space="preserve"> </w:t>
      </w:r>
      <w:r w:rsidRPr="008349B8">
        <w:rPr>
          <w:rFonts w:cstheme="minorHAnsi"/>
          <w:w w:val="102"/>
        </w:rPr>
        <w:t>or</w:t>
      </w:r>
      <w:r w:rsidRPr="008349B8">
        <w:rPr>
          <w:rFonts w:cstheme="minorHAnsi"/>
          <w:spacing w:val="6"/>
        </w:rPr>
        <w:t xml:space="preserve"> </w:t>
      </w:r>
      <w:r w:rsidRPr="008349B8">
        <w:rPr>
          <w:rFonts w:cstheme="minorHAnsi"/>
          <w:w w:val="102"/>
        </w:rPr>
        <w:t>t</w:t>
      </w:r>
      <w:r w:rsidRPr="008349B8">
        <w:rPr>
          <w:rFonts w:cstheme="minorHAnsi"/>
          <w:spacing w:val="1"/>
          <w:w w:val="102"/>
        </w:rPr>
        <w:t>h</w:t>
      </w:r>
      <w:r w:rsidRPr="008349B8">
        <w:rPr>
          <w:rFonts w:cstheme="minorHAnsi"/>
          <w:w w:val="102"/>
        </w:rPr>
        <w:t>e</w:t>
      </w:r>
      <w:r w:rsidRPr="008349B8">
        <w:rPr>
          <w:rFonts w:cstheme="minorHAnsi"/>
          <w:spacing w:val="7"/>
        </w:rPr>
        <w:t xml:space="preserve"> </w:t>
      </w:r>
      <w:r w:rsidRPr="008349B8">
        <w:rPr>
          <w:rFonts w:cstheme="minorHAnsi"/>
          <w:spacing w:val="-2"/>
          <w:w w:val="102"/>
        </w:rPr>
        <w:t>c</w:t>
      </w:r>
      <w:r w:rsidRPr="008349B8">
        <w:rPr>
          <w:rFonts w:cstheme="minorHAnsi"/>
          <w:spacing w:val="1"/>
          <w:w w:val="102"/>
        </w:rPr>
        <w:t>o</w:t>
      </w:r>
      <w:r w:rsidRPr="008349B8">
        <w:rPr>
          <w:rFonts w:cstheme="minorHAnsi"/>
          <w:w w:val="102"/>
        </w:rPr>
        <w:t>ncerned</w:t>
      </w:r>
      <w:r w:rsidRPr="008349B8">
        <w:rPr>
          <w:rFonts w:cstheme="minorHAnsi"/>
          <w:spacing w:val="7"/>
        </w:rPr>
        <w:t xml:space="preserve"> </w:t>
      </w:r>
      <w:r w:rsidRPr="008349B8">
        <w:rPr>
          <w:rFonts w:cstheme="minorHAnsi"/>
          <w:w w:val="102"/>
        </w:rPr>
        <w:t>clien</w:t>
      </w:r>
      <w:r w:rsidRPr="008349B8">
        <w:rPr>
          <w:rFonts w:cstheme="minorHAnsi"/>
          <w:spacing w:val="-2"/>
          <w:w w:val="102"/>
        </w:rPr>
        <w:t>t</w:t>
      </w:r>
      <w:r w:rsidRPr="008349B8">
        <w:rPr>
          <w:rFonts w:cstheme="minorHAnsi"/>
          <w:spacing w:val="2"/>
          <w:w w:val="102"/>
        </w:rPr>
        <w:t>(</w:t>
      </w:r>
      <w:r w:rsidRPr="008349B8">
        <w:rPr>
          <w:rFonts w:cstheme="minorHAnsi"/>
          <w:w w:val="102"/>
        </w:rPr>
        <w:t>s)</w:t>
      </w:r>
      <w:r w:rsidRPr="008349B8">
        <w:rPr>
          <w:rFonts w:cstheme="minorHAnsi"/>
          <w:spacing w:val="6"/>
        </w:rPr>
        <w:t xml:space="preserve"> </w:t>
      </w:r>
      <w:r w:rsidRPr="008349B8">
        <w:rPr>
          <w:rFonts w:cstheme="minorHAnsi"/>
          <w:w w:val="102"/>
        </w:rPr>
        <w:t>sta</w:t>
      </w:r>
      <w:r w:rsidRPr="008349B8">
        <w:rPr>
          <w:rFonts w:cstheme="minorHAnsi"/>
          <w:spacing w:val="-2"/>
          <w:w w:val="102"/>
        </w:rPr>
        <w:t>t</w:t>
      </w:r>
      <w:r w:rsidRPr="008349B8">
        <w:rPr>
          <w:rFonts w:cstheme="minorHAnsi"/>
          <w:w w:val="102"/>
        </w:rPr>
        <w:t>ing the</w:t>
      </w:r>
      <w:r w:rsidRPr="008349B8">
        <w:rPr>
          <w:rFonts w:cstheme="minorHAnsi"/>
          <w:spacing w:val="8"/>
        </w:rPr>
        <w:t xml:space="preserve"> </w:t>
      </w:r>
      <w:r w:rsidRPr="008349B8">
        <w:rPr>
          <w:rFonts w:cstheme="minorHAnsi"/>
          <w:spacing w:val="1"/>
          <w:w w:val="102"/>
        </w:rPr>
        <w:t>p</w:t>
      </w:r>
      <w:r w:rsidRPr="008349B8">
        <w:rPr>
          <w:rFonts w:cstheme="minorHAnsi"/>
          <w:spacing w:val="-1"/>
          <w:w w:val="102"/>
        </w:rPr>
        <w:t>a</w:t>
      </w:r>
      <w:r w:rsidRPr="008349B8">
        <w:rPr>
          <w:rFonts w:cstheme="minorHAnsi"/>
          <w:spacing w:val="3"/>
          <w:w w:val="102"/>
        </w:rPr>
        <w:t>y</w:t>
      </w:r>
      <w:r w:rsidRPr="008349B8">
        <w:rPr>
          <w:rFonts w:cstheme="minorHAnsi"/>
          <w:spacing w:val="-4"/>
          <w:w w:val="102"/>
        </w:rPr>
        <w:t>m</w:t>
      </w:r>
      <w:r w:rsidRPr="008349B8">
        <w:rPr>
          <w:rFonts w:cstheme="minorHAnsi"/>
          <w:w w:val="102"/>
        </w:rPr>
        <w:t>e</w:t>
      </w:r>
      <w:r w:rsidRPr="008349B8">
        <w:rPr>
          <w:rFonts w:cstheme="minorHAnsi"/>
          <w:spacing w:val="1"/>
          <w:w w:val="102"/>
        </w:rPr>
        <w:t>nt</w:t>
      </w:r>
      <w:r w:rsidRPr="008349B8">
        <w:rPr>
          <w:rFonts w:cstheme="minorHAnsi"/>
          <w:w w:val="102"/>
        </w:rPr>
        <w:t>s</w:t>
      </w:r>
      <w:r w:rsidRPr="008349B8">
        <w:rPr>
          <w:rFonts w:cstheme="minorHAnsi"/>
          <w:spacing w:val="8"/>
        </w:rPr>
        <w:t xml:space="preserve"> </w:t>
      </w:r>
      <w:r w:rsidRPr="008349B8">
        <w:rPr>
          <w:rFonts w:cstheme="minorHAnsi"/>
          <w:spacing w:val="1"/>
          <w:w w:val="102"/>
        </w:rPr>
        <w:t xml:space="preserve">made/received or works commissioned, during the past 5 (five) years (immediately preceding the Bid Due Date) in respect of the projects specified in </w:t>
      </w:r>
      <w:r w:rsidR="00DB25A2" w:rsidRPr="008349B8">
        <w:rPr>
          <w:rFonts w:cstheme="minorHAnsi"/>
          <w:spacing w:val="1"/>
          <w:w w:val="102"/>
        </w:rPr>
        <w:t>Clause</w:t>
      </w:r>
      <w:r w:rsidRPr="008349B8">
        <w:rPr>
          <w:rFonts w:cstheme="minorHAnsi"/>
          <w:spacing w:val="1"/>
          <w:w w:val="102"/>
        </w:rPr>
        <w:t xml:space="preserve"> 2.2.2(A) above. In case a particular job/ contract has been jointly executed by the</w:t>
      </w:r>
      <w:r w:rsidRPr="008349B8">
        <w:rPr>
          <w:rFonts w:cstheme="minorHAnsi"/>
          <w:w w:val="102"/>
        </w:rPr>
        <w:t xml:space="preserve"> </w:t>
      </w:r>
      <w:r w:rsidRPr="008349B8">
        <w:rPr>
          <w:rFonts w:cstheme="minorHAnsi"/>
          <w:spacing w:val="1"/>
          <w:w w:val="102"/>
        </w:rPr>
        <w:t>Bidder</w:t>
      </w:r>
      <w:r w:rsidRPr="008349B8">
        <w:rPr>
          <w:rFonts w:cstheme="minorHAnsi"/>
          <w:spacing w:val="5"/>
        </w:rPr>
        <w:t xml:space="preserve"> </w:t>
      </w:r>
      <w:r w:rsidRPr="008349B8">
        <w:rPr>
          <w:rFonts w:cstheme="minorHAnsi"/>
          <w:w w:val="102"/>
        </w:rPr>
        <w:t>(as</w:t>
      </w:r>
      <w:r w:rsidRPr="008349B8">
        <w:rPr>
          <w:rFonts w:cstheme="minorHAnsi"/>
          <w:spacing w:val="5"/>
        </w:rPr>
        <w:t xml:space="preserve"> </w:t>
      </w:r>
      <w:r w:rsidRPr="008349B8">
        <w:rPr>
          <w:rFonts w:cstheme="minorHAnsi"/>
          <w:w w:val="102"/>
        </w:rPr>
        <w:t>part</w:t>
      </w:r>
      <w:r w:rsidRPr="008349B8">
        <w:rPr>
          <w:rFonts w:cstheme="minorHAnsi"/>
          <w:spacing w:val="4"/>
        </w:rPr>
        <w:t xml:space="preserve"> </w:t>
      </w:r>
      <w:r w:rsidRPr="008349B8">
        <w:rPr>
          <w:rFonts w:cstheme="minorHAnsi"/>
          <w:w w:val="102"/>
        </w:rPr>
        <w:t>of</w:t>
      </w:r>
      <w:r w:rsidRPr="008349B8">
        <w:rPr>
          <w:rFonts w:cstheme="minorHAnsi"/>
          <w:spacing w:val="6"/>
        </w:rPr>
        <w:t xml:space="preserve"> </w:t>
      </w:r>
      <w:r w:rsidRPr="008349B8">
        <w:rPr>
          <w:rFonts w:cstheme="minorHAnsi"/>
          <w:w w:val="102"/>
        </w:rPr>
        <w:t>a</w:t>
      </w:r>
      <w:r w:rsidRPr="008349B8">
        <w:rPr>
          <w:rFonts w:cstheme="minorHAnsi"/>
          <w:spacing w:val="6"/>
        </w:rPr>
        <w:t xml:space="preserve"> </w:t>
      </w:r>
      <w:r w:rsidRPr="008349B8">
        <w:rPr>
          <w:rFonts w:cstheme="minorHAnsi"/>
          <w:w w:val="102"/>
        </w:rPr>
        <w:t>consorti</w:t>
      </w:r>
      <w:r w:rsidRPr="008349B8">
        <w:rPr>
          <w:rFonts w:cstheme="minorHAnsi"/>
          <w:spacing w:val="2"/>
          <w:w w:val="102"/>
        </w:rPr>
        <w:t>u</w:t>
      </w:r>
      <w:r w:rsidRPr="008349B8">
        <w:rPr>
          <w:rFonts w:cstheme="minorHAnsi"/>
          <w:spacing w:val="-3"/>
          <w:w w:val="102"/>
        </w:rPr>
        <w:t>m</w:t>
      </w:r>
      <w:r w:rsidRPr="008349B8">
        <w:rPr>
          <w:rFonts w:cstheme="minorHAnsi"/>
          <w:w w:val="102"/>
        </w:rPr>
        <w:t>),</w:t>
      </w:r>
      <w:r w:rsidRPr="008349B8">
        <w:rPr>
          <w:rFonts w:cstheme="minorHAnsi"/>
          <w:spacing w:val="4"/>
        </w:rPr>
        <w:t xml:space="preserve"> </w:t>
      </w:r>
      <w:r w:rsidRPr="008349B8">
        <w:rPr>
          <w:rFonts w:cstheme="minorHAnsi"/>
          <w:spacing w:val="1"/>
          <w:w w:val="102"/>
        </w:rPr>
        <w:t xml:space="preserve">the Bidder </w:t>
      </w:r>
      <w:r w:rsidRPr="008349B8">
        <w:rPr>
          <w:rFonts w:cstheme="minorHAnsi"/>
          <w:w w:val="102"/>
        </w:rPr>
        <w:t>should</w:t>
      </w:r>
      <w:r w:rsidRPr="008349B8">
        <w:rPr>
          <w:rFonts w:cstheme="minorHAnsi"/>
          <w:spacing w:val="5"/>
        </w:rPr>
        <w:t xml:space="preserve"> </w:t>
      </w:r>
      <w:r w:rsidRPr="008349B8">
        <w:rPr>
          <w:rFonts w:cstheme="minorHAnsi"/>
          <w:spacing w:val="2"/>
          <w:w w:val="102"/>
        </w:rPr>
        <w:t>f</w:t>
      </w:r>
      <w:r w:rsidRPr="008349B8">
        <w:rPr>
          <w:rFonts w:cstheme="minorHAnsi"/>
          <w:w w:val="102"/>
        </w:rPr>
        <w:t>ur</w:t>
      </w:r>
      <w:r w:rsidRPr="008349B8">
        <w:rPr>
          <w:rFonts w:cstheme="minorHAnsi"/>
          <w:spacing w:val="-2"/>
          <w:w w:val="102"/>
        </w:rPr>
        <w:t>t</w:t>
      </w:r>
      <w:r w:rsidRPr="008349B8">
        <w:rPr>
          <w:rFonts w:cstheme="minorHAnsi"/>
          <w:w w:val="102"/>
        </w:rPr>
        <w:t>her</w:t>
      </w:r>
      <w:r w:rsidRPr="008349B8">
        <w:rPr>
          <w:rFonts w:cstheme="minorHAnsi"/>
          <w:spacing w:val="5"/>
        </w:rPr>
        <w:t xml:space="preserve"> </w:t>
      </w:r>
      <w:r w:rsidRPr="008349B8">
        <w:rPr>
          <w:rFonts w:cstheme="minorHAnsi"/>
          <w:w w:val="102"/>
        </w:rPr>
        <w:t>support</w:t>
      </w:r>
      <w:r w:rsidRPr="008349B8">
        <w:rPr>
          <w:rFonts w:cstheme="minorHAnsi"/>
          <w:spacing w:val="5"/>
        </w:rPr>
        <w:t xml:space="preserve"> its </w:t>
      </w:r>
      <w:r w:rsidRPr="008349B8">
        <w:rPr>
          <w:rFonts w:cstheme="minorHAnsi"/>
          <w:w w:val="102"/>
        </w:rPr>
        <w:t>claim</w:t>
      </w:r>
      <w:r w:rsidRPr="008349B8">
        <w:rPr>
          <w:rFonts w:cstheme="minorHAnsi"/>
          <w:spacing w:val="3"/>
        </w:rPr>
        <w:t xml:space="preserve"> </w:t>
      </w:r>
      <w:r w:rsidRPr="008349B8">
        <w:rPr>
          <w:rFonts w:cstheme="minorHAnsi"/>
          <w:spacing w:val="2"/>
          <w:w w:val="102"/>
        </w:rPr>
        <w:t>f</w:t>
      </w:r>
      <w:r w:rsidRPr="008349B8">
        <w:rPr>
          <w:rFonts w:cstheme="minorHAnsi"/>
          <w:w w:val="102"/>
        </w:rPr>
        <w:t xml:space="preserve">or </w:t>
      </w:r>
      <w:r w:rsidR="005708A6" w:rsidRPr="008349B8">
        <w:rPr>
          <w:rFonts w:cstheme="minorHAnsi"/>
          <w:w w:val="102"/>
        </w:rPr>
        <w:t>the</w:t>
      </w:r>
      <w:r w:rsidR="005708A6" w:rsidRPr="008349B8">
        <w:rPr>
          <w:rFonts w:cstheme="minorHAnsi"/>
        </w:rPr>
        <w:t xml:space="preserve"> </w:t>
      </w:r>
      <w:r w:rsidR="00851D07" w:rsidRPr="008349B8">
        <w:rPr>
          <w:rFonts w:cstheme="minorHAnsi"/>
          <w:spacing w:val="-12"/>
        </w:rPr>
        <w:t>share</w:t>
      </w:r>
      <w:r w:rsidR="00851D07" w:rsidRPr="008349B8">
        <w:rPr>
          <w:rFonts w:cstheme="minorHAnsi"/>
        </w:rPr>
        <w:t xml:space="preserve"> </w:t>
      </w:r>
      <w:r w:rsidR="00C377FA">
        <w:rPr>
          <w:rFonts w:cstheme="minorHAnsi"/>
          <w:spacing w:val="-11"/>
        </w:rPr>
        <w:t>of</w:t>
      </w:r>
      <w:r w:rsidRPr="008349B8">
        <w:rPr>
          <w:rFonts w:cstheme="minorHAnsi"/>
          <w:spacing w:val="-12"/>
        </w:rPr>
        <w:t xml:space="preserve"> </w:t>
      </w:r>
      <w:r w:rsidRPr="008349B8">
        <w:rPr>
          <w:rFonts w:cstheme="minorHAnsi"/>
          <w:spacing w:val="1"/>
          <w:w w:val="102"/>
        </w:rPr>
        <w:t>w</w:t>
      </w:r>
      <w:r w:rsidRPr="008349B8">
        <w:rPr>
          <w:rFonts w:cstheme="minorHAnsi"/>
          <w:w w:val="102"/>
        </w:rPr>
        <w:t>ork</w:t>
      </w:r>
      <w:r w:rsidRPr="008349B8">
        <w:rPr>
          <w:rFonts w:cstheme="minorHAnsi"/>
        </w:rPr>
        <w:t xml:space="preserve"> </w:t>
      </w:r>
      <w:r w:rsidRPr="008349B8">
        <w:rPr>
          <w:rFonts w:cstheme="minorHAnsi"/>
          <w:w w:val="102"/>
        </w:rPr>
        <w:t>done</w:t>
      </w:r>
      <w:r w:rsidRPr="008349B8">
        <w:rPr>
          <w:rFonts w:cstheme="minorHAnsi"/>
          <w:spacing w:val="-12"/>
        </w:rPr>
        <w:t xml:space="preserve"> </w:t>
      </w:r>
      <w:r w:rsidRPr="008349B8">
        <w:rPr>
          <w:rFonts w:cstheme="minorHAnsi"/>
          <w:w w:val="102"/>
        </w:rPr>
        <w:t>for</w:t>
      </w:r>
      <w:r w:rsidRPr="008349B8">
        <w:rPr>
          <w:rFonts w:cstheme="minorHAnsi"/>
          <w:spacing w:val="-12"/>
        </w:rPr>
        <w:t xml:space="preserve"> </w:t>
      </w:r>
      <w:r w:rsidRPr="008349B8">
        <w:rPr>
          <w:rFonts w:cstheme="minorHAnsi"/>
          <w:w w:val="102"/>
        </w:rPr>
        <w:t>th</w:t>
      </w:r>
      <w:r w:rsidRPr="008349B8">
        <w:rPr>
          <w:rFonts w:cstheme="minorHAnsi"/>
          <w:spacing w:val="-2"/>
          <w:w w:val="102"/>
        </w:rPr>
        <w:t>a</w:t>
      </w:r>
      <w:r w:rsidRPr="008349B8">
        <w:rPr>
          <w:rFonts w:cstheme="minorHAnsi"/>
          <w:w w:val="102"/>
        </w:rPr>
        <w:t>t</w:t>
      </w:r>
      <w:r w:rsidRPr="008349B8">
        <w:rPr>
          <w:rFonts w:cstheme="minorHAnsi"/>
          <w:spacing w:val="-12"/>
        </w:rPr>
        <w:t xml:space="preserve"> </w:t>
      </w:r>
      <w:r w:rsidRPr="008349B8">
        <w:rPr>
          <w:rFonts w:cstheme="minorHAnsi"/>
          <w:spacing w:val="1"/>
          <w:w w:val="102"/>
        </w:rPr>
        <w:t>p</w:t>
      </w:r>
      <w:r w:rsidRPr="008349B8">
        <w:rPr>
          <w:rFonts w:cstheme="minorHAnsi"/>
          <w:w w:val="102"/>
        </w:rPr>
        <w:t>art</w:t>
      </w:r>
      <w:r w:rsidRPr="008349B8">
        <w:rPr>
          <w:rFonts w:cstheme="minorHAnsi"/>
          <w:spacing w:val="-2"/>
          <w:w w:val="102"/>
        </w:rPr>
        <w:t>i</w:t>
      </w:r>
      <w:r w:rsidRPr="008349B8">
        <w:rPr>
          <w:rFonts w:cstheme="minorHAnsi"/>
          <w:spacing w:val="-1"/>
          <w:w w:val="102"/>
        </w:rPr>
        <w:t>c</w:t>
      </w:r>
      <w:r w:rsidRPr="008349B8">
        <w:rPr>
          <w:rFonts w:cstheme="minorHAnsi"/>
          <w:spacing w:val="1"/>
          <w:w w:val="102"/>
        </w:rPr>
        <w:t>ul</w:t>
      </w:r>
      <w:r w:rsidRPr="008349B8">
        <w:rPr>
          <w:rFonts w:cstheme="minorHAnsi"/>
          <w:w w:val="102"/>
        </w:rPr>
        <w:t>ar</w:t>
      </w:r>
      <w:r w:rsidRPr="008349B8">
        <w:rPr>
          <w:rFonts w:cstheme="minorHAnsi"/>
        </w:rPr>
        <w:t xml:space="preserve"> </w:t>
      </w:r>
      <w:r w:rsidRPr="008349B8">
        <w:rPr>
          <w:rFonts w:cstheme="minorHAnsi"/>
          <w:w w:val="102"/>
        </w:rPr>
        <w:t>jo</w:t>
      </w:r>
      <w:r w:rsidRPr="008349B8">
        <w:rPr>
          <w:rFonts w:cstheme="minorHAnsi"/>
          <w:spacing w:val="1"/>
          <w:w w:val="102"/>
        </w:rPr>
        <w:t>b</w:t>
      </w:r>
      <w:r w:rsidRPr="008349B8">
        <w:rPr>
          <w:rFonts w:cstheme="minorHAnsi"/>
          <w:w w:val="102"/>
        </w:rPr>
        <w:t>/</w:t>
      </w:r>
      <w:r w:rsidRPr="008349B8">
        <w:rPr>
          <w:rFonts w:cstheme="minorHAnsi"/>
          <w:spacing w:val="-11"/>
        </w:rPr>
        <w:t xml:space="preserve"> </w:t>
      </w:r>
      <w:r w:rsidRPr="008349B8">
        <w:rPr>
          <w:rFonts w:cstheme="minorHAnsi"/>
          <w:w w:val="102"/>
        </w:rPr>
        <w:t>cont</w:t>
      </w:r>
      <w:r w:rsidRPr="008349B8">
        <w:rPr>
          <w:rFonts w:cstheme="minorHAnsi"/>
          <w:spacing w:val="2"/>
          <w:w w:val="102"/>
        </w:rPr>
        <w:t>r</w:t>
      </w:r>
      <w:r w:rsidRPr="008349B8">
        <w:rPr>
          <w:rFonts w:cstheme="minorHAnsi"/>
          <w:w w:val="102"/>
        </w:rPr>
        <w:t>act</w:t>
      </w:r>
      <w:r w:rsidRPr="008349B8">
        <w:rPr>
          <w:rFonts w:cstheme="minorHAnsi"/>
          <w:spacing w:val="-12"/>
        </w:rPr>
        <w:t xml:space="preserve"> </w:t>
      </w:r>
      <w:r w:rsidRPr="008349B8">
        <w:rPr>
          <w:rFonts w:cstheme="minorHAnsi"/>
          <w:w w:val="102"/>
        </w:rPr>
        <w:t>by</w:t>
      </w:r>
      <w:r w:rsidRPr="008349B8">
        <w:rPr>
          <w:rFonts w:cstheme="minorHAnsi"/>
          <w:spacing w:val="-10"/>
        </w:rPr>
        <w:t xml:space="preserve"> </w:t>
      </w:r>
      <w:r w:rsidRPr="008349B8">
        <w:rPr>
          <w:rFonts w:cstheme="minorHAnsi"/>
          <w:w w:val="102"/>
        </w:rPr>
        <w:t>producing</w:t>
      </w:r>
      <w:r w:rsidRPr="008349B8">
        <w:rPr>
          <w:rFonts w:cstheme="minorHAnsi"/>
          <w:spacing w:val="-12"/>
        </w:rPr>
        <w:t xml:space="preserve"> </w:t>
      </w:r>
      <w:r w:rsidRPr="008349B8">
        <w:rPr>
          <w:rFonts w:cstheme="minorHAnsi"/>
          <w:w w:val="102"/>
        </w:rPr>
        <w:t>a certifica</w:t>
      </w:r>
      <w:r w:rsidRPr="008349B8">
        <w:rPr>
          <w:rFonts w:cstheme="minorHAnsi"/>
          <w:spacing w:val="-1"/>
          <w:w w:val="102"/>
        </w:rPr>
        <w:t>t</w:t>
      </w:r>
      <w:r w:rsidRPr="008349B8">
        <w:rPr>
          <w:rFonts w:cstheme="minorHAnsi"/>
          <w:w w:val="102"/>
        </w:rPr>
        <w:t>e</w:t>
      </w:r>
      <w:r w:rsidRPr="008349B8">
        <w:rPr>
          <w:rFonts w:cstheme="minorHAnsi"/>
          <w:spacing w:val="1"/>
        </w:rPr>
        <w:t xml:space="preserve"> </w:t>
      </w:r>
      <w:r w:rsidRPr="008349B8">
        <w:rPr>
          <w:rFonts w:cstheme="minorHAnsi"/>
          <w:w w:val="102"/>
        </w:rPr>
        <w:t>fr</w:t>
      </w:r>
      <w:r w:rsidRPr="008349B8">
        <w:rPr>
          <w:rFonts w:cstheme="minorHAnsi"/>
          <w:spacing w:val="2"/>
          <w:w w:val="102"/>
        </w:rPr>
        <w:t>o</w:t>
      </w:r>
      <w:r w:rsidRPr="008349B8">
        <w:rPr>
          <w:rFonts w:cstheme="minorHAnsi"/>
          <w:w w:val="102"/>
        </w:rPr>
        <w:t>m</w:t>
      </w:r>
      <w:r w:rsidRPr="008349B8">
        <w:rPr>
          <w:rFonts w:cstheme="minorHAnsi"/>
          <w:spacing w:val="-1"/>
        </w:rPr>
        <w:t xml:space="preserve"> </w:t>
      </w:r>
      <w:r w:rsidRPr="008349B8">
        <w:rPr>
          <w:rFonts w:cstheme="minorHAnsi"/>
          <w:spacing w:val="1"/>
          <w:w w:val="102"/>
        </w:rPr>
        <w:t>i</w:t>
      </w:r>
      <w:r w:rsidRPr="008349B8">
        <w:rPr>
          <w:rFonts w:cstheme="minorHAnsi"/>
          <w:w w:val="102"/>
        </w:rPr>
        <w:t>ts</w:t>
      </w:r>
      <w:r w:rsidRPr="008349B8">
        <w:rPr>
          <w:rFonts w:cstheme="minorHAnsi"/>
          <w:spacing w:val="1"/>
        </w:rPr>
        <w:t xml:space="preserve"> </w:t>
      </w:r>
      <w:r w:rsidRPr="008349B8">
        <w:rPr>
          <w:rFonts w:cstheme="minorHAnsi"/>
          <w:spacing w:val="1"/>
          <w:w w:val="102"/>
        </w:rPr>
        <w:t>s</w:t>
      </w:r>
      <w:r w:rsidRPr="008349B8">
        <w:rPr>
          <w:rFonts w:cstheme="minorHAnsi"/>
          <w:w w:val="102"/>
        </w:rPr>
        <w:t>tat</w:t>
      </w:r>
      <w:r w:rsidRPr="008349B8">
        <w:rPr>
          <w:rFonts w:cstheme="minorHAnsi"/>
          <w:spacing w:val="1"/>
          <w:w w:val="102"/>
        </w:rPr>
        <w:t>ut</w:t>
      </w:r>
      <w:r w:rsidRPr="008349B8">
        <w:rPr>
          <w:rFonts w:cstheme="minorHAnsi"/>
          <w:w w:val="102"/>
        </w:rPr>
        <w:t>ory</w:t>
      </w:r>
      <w:r w:rsidRPr="008349B8">
        <w:rPr>
          <w:rFonts w:cstheme="minorHAnsi"/>
          <w:spacing w:val="4"/>
        </w:rPr>
        <w:t xml:space="preserve"> </w:t>
      </w:r>
      <w:r w:rsidRPr="008349B8">
        <w:rPr>
          <w:rFonts w:cstheme="minorHAnsi"/>
          <w:spacing w:val="-2"/>
          <w:w w:val="102"/>
        </w:rPr>
        <w:t>a</w:t>
      </w:r>
      <w:r w:rsidRPr="008349B8">
        <w:rPr>
          <w:rFonts w:cstheme="minorHAnsi"/>
          <w:spacing w:val="1"/>
          <w:w w:val="102"/>
        </w:rPr>
        <w:t>u</w:t>
      </w:r>
      <w:r w:rsidRPr="008349B8">
        <w:rPr>
          <w:rFonts w:cstheme="minorHAnsi"/>
          <w:w w:val="102"/>
        </w:rPr>
        <w:t>d</w:t>
      </w:r>
      <w:r w:rsidRPr="008349B8">
        <w:rPr>
          <w:rFonts w:cstheme="minorHAnsi"/>
          <w:spacing w:val="-1"/>
          <w:w w:val="102"/>
        </w:rPr>
        <w:t>i</w:t>
      </w:r>
      <w:r w:rsidRPr="008349B8">
        <w:rPr>
          <w:rFonts w:cstheme="minorHAnsi"/>
          <w:w w:val="102"/>
        </w:rPr>
        <w:t>tor</w:t>
      </w:r>
      <w:r w:rsidRPr="008349B8">
        <w:rPr>
          <w:rFonts w:cstheme="minorHAnsi"/>
          <w:spacing w:val="1"/>
        </w:rPr>
        <w:t xml:space="preserve"> </w:t>
      </w:r>
      <w:r w:rsidRPr="008349B8">
        <w:rPr>
          <w:rFonts w:cstheme="minorHAnsi"/>
          <w:w w:val="102"/>
        </w:rPr>
        <w:t>or</w:t>
      </w:r>
      <w:r w:rsidRPr="008349B8">
        <w:rPr>
          <w:rFonts w:cstheme="minorHAnsi"/>
          <w:spacing w:val="1"/>
        </w:rPr>
        <w:t xml:space="preserve"> </w:t>
      </w:r>
      <w:r w:rsidRPr="008349B8">
        <w:rPr>
          <w:rFonts w:cstheme="minorHAnsi"/>
          <w:w w:val="102"/>
        </w:rPr>
        <w:t>the</w:t>
      </w:r>
      <w:r w:rsidRPr="008349B8">
        <w:rPr>
          <w:rFonts w:cstheme="minorHAnsi"/>
          <w:spacing w:val="2"/>
        </w:rPr>
        <w:t xml:space="preserve"> </w:t>
      </w:r>
      <w:r w:rsidRPr="008349B8">
        <w:rPr>
          <w:rFonts w:cstheme="minorHAnsi"/>
          <w:w w:val="102"/>
        </w:rPr>
        <w:t>c</w:t>
      </w:r>
      <w:r w:rsidRPr="008349B8">
        <w:rPr>
          <w:rFonts w:cstheme="minorHAnsi"/>
          <w:spacing w:val="1"/>
          <w:w w:val="102"/>
        </w:rPr>
        <w:t>l</w:t>
      </w:r>
      <w:r w:rsidRPr="008349B8">
        <w:rPr>
          <w:rFonts w:cstheme="minorHAnsi"/>
          <w:w w:val="102"/>
        </w:rPr>
        <w:t>ien</w:t>
      </w:r>
      <w:r w:rsidRPr="008349B8">
        <w:rPr>
          <w:rFonts w:cstheme="minorHAnsi"/>
          <w:spacing w:val="1"/>
          <w:w w:val="102"/>
        </w:rPr>
        <w:t>t</w:t>
      </w:r>
      <w:r w:rsidRPr="008349B8">
        <w:rPr>
          <w:rFonts w:cstheme="minorHAnsi"/>
          <w:w w:val="102"/>
        </w:rPr>
        <w:t>;</w:t>
      </w:r>
      <w:r w:rsidRPr="008349B8">
        <w:rPr>
          <w:rFonts w:cstheme="minorHAnsi"/>
          <w:spacing w:val="2"/>
        </w:rPr>
        <w:t xml:space="preserve"> </w:t>
      </w:r>
      <w:r w:rsidRPr="008349B8">
        <w:rPr>
          <w:rFonts w:cstheme="minorHAnsi"/>
          <w:spacing w:val="-2"/>
          <w:w w:val="102"/>
        </w:rPr>
        <w:t>a</w:t>
      </w:r>
      <w:r w:rsidRPr="008349B8">
        <w:rPr>
          <w:rFonts w:cstheme="minorHAnsi"/>
          <w:w w:val="102"/>
        </w:rPr>
        <w:t>nd</w:t>
      </w:r>
    </w:p>
    <w:p w14:paraId="57F9A484" w14:textId="60B37C1C" w:rsidR="008118AF" w:rsidRPr="008349B8" w:rsidRDefault="008118AF" w:rsidP="000464EF">
      <w:pPr>
        <w:pStyle w:val="ListParagraph"/>
        <w:numPr>
          <w:ilvl w:val="0"/>
          <w:numId w:val="5"/>
        </w:numPr>
        <w:jc w:val="both"/>
        <w:rPr>
          <w:rFonts w:cstheme="minorHAnsi"/>
        </w:rPr>
      </w:pPr>
      <w:bookmarkStart w:id="28" w:name="_Ref526940011"/>
      <w:r w:rsidRPr="008349B8">
        <w:rPr>
          <w:rFonts w:cstheme="minorHAnsi"/>
        </w:rPr>
        <w:t>C</w:t>
      </w:r>
      <w:r w:rsidRPr="008349B8">
        <w:rPr>
          <w:rFonts w:cstheme="minorHAnsi"/>
          <w:w w:val="102"/>
        </w:rPr>
        <w:t>ertifica</w:t>
      </w:r>
      <w:r w:rsidRPr="008349B8">
        <w:rPr>
          <w:rFonts w:cstheme="minorHAnsi"/>
          <w:spacing w:val="-2"/>
          <w:w w:val="102"/>
        </w:rPr>
        <w:t>t</w:t>
      </w:r>
      <w:r w:rsidRPr="008349B8">
        <w:rPr>
          <w:rFonts w:cstheme="minorHAnsi"/>
          <w:w w:val="102"/>
        </w:rPr>
        <w:t>e(</w:t>
      </w:r>
      <w:r w:rsidRPr="008349B8">
        <w:rPr>
          <w:rFonts w:cstheme="minorHAnsi"/>
          <w:spacing w:val="1"/>
          <w:w w:val="102"/>
        </w:rPr>
        <w:t>s</w:t>
      </w:r>
      <w:r w:rsidRPr="008349B8">
        <w:rPr>
          <w:rFonts w:cstheme="minorHAnsi"/>
          <w:w w:val="102"/>
        </w:rPr>
        <w:t>)</w:t>
      </w:r>
      <w:r w:rsidRPr="008349B8">
        <w:rPr>
          <w:rFonts w:cstheme="minorHAnsi"/>
        </w:rPr>
        <w:t xml:space="preserve"> </w:t>
      </w:r>
      <w:r w:rsidRPr="008349B8">
        <w:rPr>
          <w:rFonts w:cstheme="minorHAnsi"/>
          <w:w w:val="102"/>
        </w:rPr>
        <w:t>f</w:t>
      </w:r>
      <w:r w:rsidRPr="008349B8">
        <w:rPr>
          <w:rFonts w:cstheme="minorHAnsi"/>
          <w:spacing w:val="2"/>
          <w:w w:val="102"/>
        </w:rPr>
        <w:t>r</w:t>
      </w:r>
      <w:r w:rsidRPr="008349B8">
        <w:rPr>
          <w:rFonts w:cstheme="minorHAnsi"/>
          <w:spacing w:val="1"/>
          <w:w w:val="102"/>
        </w:rPr>
        <w:t>o</w:t>
      </w:r>
      <w:r w:rsidRPr="008349B8">
        <w:rPr>
          <w:rFonts w:cstheme="minorHAnsi"/>
          <w:w w:val="102"/>
        </w:rPr>
        <w:t>m</w:t>
      </w:r>
      <w:r w:rsidRPr="008349B8">
        <w:rPr>
          <w:rFonts w:cstheme="minorHAnsi"/>
        </w:rPr>
        <w:t xml:space="preserve"> </w:t>
      </w:r>
      <w:r w:rsidRPr="008349B8">
        <w:rPr>
          <w:rFonts w:cstheme="minorHAnsi"/>
          <w:w w:val="102"/>
        </w:rPr>
        <w:t>s</w:t>
      </w:r>
      <w:r w:rsidRPr="008349B8">
        <w:rPr>
          <w:rFonts w:cstheme="minorHAnsi"/>
          <w:spacing w:val="1"/>
          <w:w w:val="102"/>
        </w:rPr>
        <w:t>t</w:t>
      </w:r>
      <w:r w:rsidRPr="008349B8">
        <w:rPr>
          <w:rFonts w:cstheme="minorHAnsi"/>
          <w:w w:val="102"/>
        </w:rPr>
        <w:t>a</w:t>
      </w:r>
      <w:r w:rsidRPr="008349B8">
        <w:rPr>
          <w:rFonts w:cstheme="minorHAnsi"/>
          <w:spacing w:val="-2"/>
          <w:w w:val="102"/>
        </w:rPr>
        <w:t>t</w:t>
      </w:r>
      <w:r w:rsidRPr="008349B8">
        <w:rPr>
          <w:rFonts w:cstheme="minorHAnsi"/>
          <w:spacing w:val="1"/>
          <w:w w:val="102"/>
        </w:rPr>
        <w:t>u</w:t>
      </w:r>
      <w:r w:rsidRPr="008349B8">
        <w:rPr>
          <w:rFonts w:cstheme="minorHAnsi"/>
          <w:w w:val="102"/>
        </w:rPr>
        <w:t>tory</w:t>
      </w:r>
      <w:r w:rsidRPr="008349B8">
        <w:rPr>
          <w:rFonts w:cstheme="minorHAnsi"/>
        </w:rPr>
        <w:t xml:space="preserve"> </w:t>
      </w:r>
      <w:r w:rsidRPr="008349B8">
        <w:rPr>
          <w:rFonts w:cstheme="minorHAnsi"/>
          <w:w w:val="102"/>
        </w:rPr>
        <w:t>audi</w:t>
      </w:r>
      <w:r w:rsidRPr="008349B8">
        <w:rPr>
          <w:rFonts w:cstheme="minorHAnsi"/>
          <w:spacing w:val="-1"/>
          <w:w w:val="102"/>
        </w:rPr>
        <w:t>t</w:t>
      </w:r>
      <w:r w:rsidRPr="008349B8">
        <w:rPr>
          <w:rFonts w:cstheme="minorHAnsi"/>
          <w:spacing w:val="1"/>
          <w:w w:val="102"/>
        </w:rPr>
        <w:t>o</w:t>
      </w:r>
      <w:r w:rsidRPr="008349B8">
        <w:rPr>
          <w:rFonts w:cstheme="minorHAnsi"/>
          <w:w w:val="102"/>
        </w:rPr>
        <w:t>rs</w:t>
      </w:r>
      <w:r w:rsidRPr="008349B8">
        <w:rPr>
          <w:rFonts w:cstheme="minorHAnsi"/>
        </w:rPr>
        <w:t xml:space="preserve"> </w:t>
      </w:r>
      <w:r w:rsidRPr="008349B8">
        <w:rPr>
          <w:rFonts w:cstheme="minorHAnsi"/>
          <w:spacing w:val="-3"/>
          <w:w w:val="102"/>
        </w:rPr>
        <w:t>of the Bidder or its Associates</w:t>
      </w:r>
      <w:r w:rsidRPr="008349B8">
        <w:rPr>
          <w:rFonts w:cstheme="minorHAnsi"/>
          <w:w w:val="102"/>
        </w:rPr>
        <w:t xml:space="preserve"> spec</w:t>
      </w:r>
      <w:r w:rsidRPr="008349B8">
        <w:rPr>
          <w:rFonts w:cstheme="minorHAnsi"/>
          <w:spacing w:val="-1"/>
          <w:w w:val="102"/>
        </w:rPr>
        <w:t>if</w:t>
      </w:r>
      <w:r w:rsidRPr="008349B8">
        <w:rPr>
          <w:rFonts w:cstheme="minorHAnsi"/>
          <w:spacing w:val="2"/>
          <w:w w:val="102"/>
        </w:rPr>
        <w:t>y</w:t>
      </w:r>
      <w:r w:rsidRPr="008349B8">
        <w:rPr>
          <w:rFonts w:cstheme="minorHAnsi"/>
          <w:w w:val="102"/>
        </w:rPr>
        <w:t>ing</w:t>
      </w:r>
      <w:r w:rsidRPr="008349B8">
        <w:rPr>
          <w:rFonts w:cstheme="minorHAnsi"/>
        </w:rPr>
        <w:t xml:space="preserve"> </w:t>
      </w:r>
      <w:r w:rsidRPr="008349B8">
        <w:rPr>
          <w:rFonts w:cstheme="minorHAnsi"/>
          <w:w w:val="102"/>
        </w:rPr>
        <w:t>the</w:t>
      </w:r>
      <w:r w:rsidRPr="008349B8">
        <w:rPr>
          <w:rFonts w:cstheme="minorHAnsi"/>
        </w:rPr>
        <w:t xml:space="preserve"> </w:t>
      </w:r>
      <w:r w:rsidRPr="008349B8">
        <w:rPr>
          <w:rFonts w:cstheme="minorHAnsi"/>
          <w:spacing w:val="1"/>
          <w:w w:val="102"/>
        </w:rPr>
        <w:t>n</w:t>
      </w:r>
      <w:r w:rsidRPr="008349B8">
        <w:rPr>
          <w:rFonts w:cstheme="minorHAnsi"/>
          <w:spacing w:val="-1"/>
          <w:w w:val="102"/>
        </w:rPr>
        <w:t>e</w:t>
      </w:r>
      <w:r w:rsidRPr="008349B8">
        <w:rPr>
          <w:rFonts w:cstheme="minorHAnsi"/>
          <w:w w:val="102"/>
        </w:rPr>
        <w:t>t</w:t>
      </w:r>
      <w:r w:rsidRPr="008349B8">
        <w:rPr>
          <w:rFonts w:cstheme="minorHAnsi"/>
          <w:spacing w:val="-8"/>
        </w:rPr>
        <w:t xml:space="preserve"> </w:t>
      </w:r>
      <w:r w:rsidR="00851D07">
        <w:rPr>
          <w:rFonts w:cstheme="minorHAnsi"/>
          <w:w w:val="102"/>
        </w:rPr>
        <w:t>worth</w:t>
      </w:r>
      <w:r w:rsidRPr="008349B8">
        <w:rPr>
          <w:rFonts w:cstheme="minorHAnsi"/>
          <w:spacing w:val="-9"/>
        </w:rPr>
        <w:t xml:space="preserve"> </w:t>
      </w:r>
      <w:r w:rsidRPr="008349B8">
        <w:rPr>
          <w:rFonts w:cstheme="minorHAnsi"/>
          <w:w w:val="102"/>
        </w:rPr>
        <w:t>of</w:t>
      </w:r>
      <w:r w:rsidRPr="008349B8">
        <w:rPr>
          <w:rFonts w:cstheme="minorHAnsi"/>
        </w:rPr>
        <w:t xml:space="preserve"> </w:t>
      </w:r>
      <w:r w:rsidRPr="008349B8">
        <w:rPr>
          <w:rFonts w:cstheme="minorHAnsi"/>
          <w:spacing w:val="-1"/>
          <w:w w:val="102"/>
        </w:rPr>
        <w:t>t</w:t>
      </w:r>
      <w:r w:rsidRPr="008349B8">
        <w:rPr>
          <w:rFonts w:cstheme="minorHAnsi"/>
          <w:w w:val="102"/>
        </w:rPr>
        <w:t xml:space="preserve">he </w:t>
      </w:r>
      <w:r w:rsidRPr="008349B8">
        <w:rPr>
          <w:rFonts w:cstheme="minorHAnsi"/>
          <w:spacing w:val="1"/>
          <w:w w:val="102"/>
        </w:rPr>
        <w:t>Bidder</w:t>
      </w:r>
      <w:r w:rsidRPr="008349B8">
        <w:rPr>
          <w:rFonts w:cstheme="minorHAnsi"/>
          <w:w w:val="102"/>
        </w:rPr>
        <w:t>,</w:t>
      </w:r>
      <w:r w:rsidRPr="008349B8">
        <w:rPr>
          <w:rFonts w:cstheme="minorHAnsi"/>
        </w:rPr>
        <w:t xml:space="preserve"> </w:t>
      </w:r>
      <w:r w:rsidRPr="008349B8">
        <w:rPr>
          <w:rFonts w:cstheme="minorHAnsi"/>
          <w:w w:val="102"/>
        </w:rPr>
        <w:t>as</w:t>
      </w:r>
      <w:r w:rsidRPr="008349B8">
        <w:rPr>
          <w:rFonts w:cstheme="minorHAnsi"/>
        </w:rPr>
        <w:t xml:space="preserve"> </w:t>
      </w:r>
      <w:r w:rsidRPr="008349B8">
        <w:rPr>
          <w:rFonts w:cstheme="minorHAnsi"/>
          <w:w w:val="102"/>
        </w:rPr>
        <w:t>at</w:t>
      </w:r>
      <w:r w:rsidRPr="008349B8">
        <w:rPr>
          <w:rFonts w:cstheme="minorHAnsi"/>
        </w:rPr>
        <w:t xml:space="preserve"> </w:t>
      </w:r>
      <w:r w:rsidRPr="008349B8">
        <w:rPr>
          <w:rFonts w:cstheme="minorHAnsi"/>
          <w:w w:val="102"/>
        </w:rPr>
        <w:t>t</w:t>
      </w:r>
      <w:r w:rsidRPr="008349B8">
        <w:rPr>
          <w:rFonts w:cstheme="minorHAnsi"/>
          <w:spacing w:val="1"/>
          <w:w w:val="102"/>
        </w:rPr>
        <w:t>h</w:t>
      </w:r>
      <w:r w:rsidRPr="008349B8">
        <w:rPr>
          <w:rFonts w:cstheme="minorHAnsi"/>
          <w:w w:val="102"/>
        </w:rPr>
        <w:t>e</w:t>
      </w:r>
      <w:r w:rsidRPr="008349B8">
        <w:rPr>
          <w:rFonts w:cstheme="minorHAnsi"/>
          <w:spacing w:val="25"/>
        </w:rPr>
        <w:t xml:space="preserve"> </w:t>
      </w:r>
      <w:r w:rsidR="00851D07">
        <w:rPr>
          <w:rFonts w:cstheme="minorHAnsi"/>
        </w:rPr>
        <w:t>close of the financial</w:t>
      </w:r>
      <w:r w:rsidRPr="008349B8">
        <w:rPr>
          <w:rFonts w:cstheme="minorHAnsi"/>
        </w:rPr>
        <w:t xml:space="preserve"> year (immediately preceding the Bid Due Date), and also</w:t>
      </w:r>
      <w:r w:rsidRPr="008349B8">
        <w:rPr>
          <w:rFonts w:cstheme="minorHAnsi"/>
          <w:w w:val="102"/>
        </w:rPr>
        <w:t xml:space="preserve"> specif</w:t>
      </w:r>
      <w:r w:rsidRPr="008349B8">
        <w:rPr>
          <w:rFonts w:cstheme="minorHAnsi"/>
          <w:spacing w:val="2"/>
          <w:w w:val="102"/>
        </w:rPr>
        <w:t>y</w:t>
      </w:r>
      <w:r w:rsidRPr="008349B8">
        <w:rPr>
          <w:rFonts w:cstheme="minorHAnsi"/>
          <w:w w:val="102"/>
        </w:rPr>
        <w:t>ing</w:t>
      </w:r>
      <w:r w:rsidRPr="008349B8">
        <w:rPr>
          <w:rFonts w:cstheme="minorHAnsi"/>
        </w:rPr>
        <w:t xml:space="preserve"> </w:t>
      </w:r>
      <w:r w:rsidRPr="008349B8">
        <w:rPr>
          <w:rFonts w:cstheme="minorHAnsi"/>
          <w:w w:val="102"/>
        </w:rPr>
        <w:t>that</w:t>
      </w:r>
      <w:r w:rsidRPr="008349B8">
        <w:rPr>
          <w:rFonts w:cstheme="minorHAnsi"/>
        </w:rPr>
        <w:t xml:space="preserve"> </w:t>
      </w:r>
      <w:r w:rsidRPr="008349B8">
        <w:rPr>
          <w:rFonts w:cstheme="minorHAnsi"/>
          <w:w w:val="102"/>
        </w:rPr>
        <w:t>t</w:t>
      </w:r>
      <w:r w:rsidRPr="008349B8">
        <w:rPr>
          <w:rFonts w:cstheme="minorHAnsi"/>
          <w:spacing w:val="1"/>
          <w:w w:val="102"/>
        </w:rPr>
        <w:t>h</w:t>
      </w:r>
      <w:r w:rsidRPr="008349B8">
        <w:rPr>
          <w:rFonts w:cstheme="minorHAnsi"/>
          <w:w w:val="102"/>
        </w:rPr>
        <w:t>e</w:t>
      </w:r>
      <w:r w:rsidRPr="008349B8">
        <w:rPr>
          <w:rFonts w:cstheme="minorHAnsi"/>
        </w:rPr>
        <w:t xml:space="preserve"> </w:t>
      </w:r>
      <w:r w:rsidRPr="008349B8">
        <w:rPr>
          <w:rFonts w:cstheme="minorHAnsi"/>
          <w:spacing w:val="-3"/>
          <w:w w:val="102"/>
        </w:rPr>
        <w:t>m</w:t>
      </w:r>
      <w:r w:rsidRPr="008349B8">
        <w:rPr>
          <w:rFonts w:cstheme="minorHAnsi"/>
          <w:spacing w:val="-1"/>
          <w:w w:val="102"/>
        </w:rPr>
        <w:t>e</w:t>
      </w:r>
      <w:r w:rsidRPr="008349B8">
        <w:rPr>
          <w:rFonts w:cstheme="minorHAnsi"/>
          <w:spacing w:val="2"/>
          <w:w w:val="102"/>
        </w:rPr>
        <w:t>t</w:t>
      </w:r>
      <w:r w:rsidRPr="008349B8">
        <w:rPr>
          <w:rFonts w:cstheme="minorHAnsi"/>
          <w:w w:val="102"/>
        </w:rPr>
        <w:t>hodology</w:t>
      </w:r>
      <w:r w:rsidRPr="008349B8">
        <w:rPr>
          <w:rFonts w:cstheme="minorHAnsi"/>
        </w:rPr>
        <w:t xml:space="preserve"> </w:t>
      </w:r>
      <w:r w:rsidRPr="008349B8">
        <w:rPr>
          <w:rFonts w:cstheme="minorHAnsi"/>
          <w:w w:val="102"/>
        </w:rPr>
        <w:t>adopted</w:t>
      </w:r>
      <w:r w:rsidRPr="008349B8">
        <w:rPr>
          <w:rFonts w:cstheme="minorHAnsi"/>
        </w:rPr>
        <w:t xml:space="preserve"> </w:t>
      </w:r>
      <w:r w:rsidRPr="008349B8">
        <w:rPr>
          <w:rFonts w:cstheme="minorHAnsi"/>
          <w:w w:val="102"/>
        </w:rPr>
        <w:t>for</w:t>
      </w:r>
      <w:r w:rsidRPr="008349B8">
        <w:rPr>
          <w:rFonts w:cstheme="minorHAnsi"/>
        </w:rPr>
        <w:t xml:space="preserve"> </w:t>
      </w:r>
      <w:r w:rsidRPr="008349B8">
        <w:rPr>
          <w:rFonts w:cstheme="minorHAnsi"/>
          <w:w w:val="102"/>
        </w:rPr>
        <w:t>calcula</w:t>
      </w:r>
      <w:r w:rsidRPr="008349B8">
        <w:rPr>
          <w:rFonts w:cstheme="minorHAnsi"/>
          <w:spacing w:val="-1"/>
          <w:w w:val="102"/>
        </w:rPr>
        <w:t>t</w:t>
      </w:r>
      <w:r w:rsidRPr="008349B8">
        <w:rPr>
          <w:rFonts w:cstheme="minorHAnsi"/>
          <w:w w:val="102"/>
        </w:rPr>
        <w:t>ing</w:t>
      </w:r>
      <w:r w:rsidRPr="008349B8">
        <w:rPr>
          <w:rFonts w:cstheme="minorHAnsi"/>
        </w:rPr>
        <w:t xml:space="preserve"> </w:t>
      </w:r>
      <w:r w:rsidRPr="008349B8">
        <w:rPr>
          <w:rFonts w:cstheme="minorHAnsi"/>
          <w:w w:val="102"/>
        </w:rPr>
        <w:t>such</w:t>
      </w:r>
      <w:r w:rsidRPr="008349B8">
        <w:rPr>
          <w:rFonts w:cstheme="minorHAnsi"/>
          <w:spacing w:val="-14"/>
        </w:rPr>
        <w:t xml:space="preserve"> </w:t>
      </w:r>
      <w:r w:rsidRPr="008349B8">
        <w:rPr>
          <w:rFonts w:cstheme="minorHAnsi"/>
          <w:spacing w:val="1"/>
          <w:w w:val="102"/>
        </w:rPr>
        <w:t>n</w:t>
      </w:r>
      <w:r w:rsidRPr="008349B8">
        <w:rPr>
          <w:rFonts w:cstheme="minorHAnsi"/>
          <w:spacing w:val="-1"/>
          <w:w w:val="102"/>
        </w:rPr>
        <w:t>e</w:t>
      </w:r>
      <w:r w:rsidRPr="008349B8">
        <w:rPr>
          <w:rFonts w:cstheme="minorHAnsi"/>
          <w:w w:val="102"/>
        </w:rPr>
        <w:t>t</w:t>
      </w:r>
      <w:r w:rsidRPr="008349B8">
        <w:rPr>
          <w:rFonts w:cstheme="minorHAnsi"/>
        </w:rPr>
        <w:t xml:space="preserve"> </w:t>
      </w:r>
      <w:r w:rsidRPr="008349B8">
        <w:rPr>
          <w:rFonts w:cstheme="minorHAnsi"/>
          <w:spacing w:val="1"/>
          <w:w w:val="102"/>
        </w:rPr>
        <w:t>w</w:t>
      </w:r>
      <w:r w:rsidRPr="008349B8">
        <w:rPr>
          <w:rFonts w:cstheme="minorHAnsi"/>
          <w:w w:val="102"/>
        </w:rPr>
        <w:t>or</w:t>
      </w:r>
      <w:r w:rsidRPr="008349B8">
        <w:rPr>
          <w:rFonts w:cstheme="minorHAnsi"/>
          <w:spacing w:val="-1"/>
          <w:w w:val="102"/>
        </w:rPr>
        <w:t>t</w:t>
      </w:r>
      <w:r w:rsidRPr="008349B8">
        <w:rPr>
          <w:rFonts w:cstheme="minorHAnsi"/>
          <w:w w:val="102"/>
        </w:rPr>
        <w:t>h conf</w:t>
      </w:r>
      <w:r w:rsidRPr="008349B8">
        <w:rPr>
          <w:rFonts w:cstheme="minorHAnsi"/>
          <w:spacing w:val="1"/>
          <w:w w:val="102"/>
        </w:rPr>
        <w:t>o</w:t>
      </w:r>
      <w:r w:rsidRPr="008349B8">
        <w:rPr>
          <w:rFonts w:cstheme="minorHAnsi"/>
          <w:spacing w:val="2"/>
          <w:w w:val="102"/>
        </w:rPr>
        <w:t>r</w:t>
      </w:r>
      <w:r w:rsidRPr="008349B8">
        <w:rPr>
          <w:rFonts w:cstheme="minorHAnsi"/>
          <w:spacing w:val="-4"/>
          <w:w w:val="102"/>
        </w:rPr>
        <w:t>m</w:t>
      </w:r>
      <w:r w:rsidRPr="008349B8">
        <w:rPr>
          <w:rFonts w:cstheme="minorHAnsi"/>
          <w:w w:val="102"/>
        </w:rPr>
        <w:t>s</w:t>
      </w:r>
      <w:r w:rsidRPr="008349B8">
        <w:rPr>
          <w:rFonts w:cstheme="minorHAnsi"/>
          <w:spacing w:val="8"/>
        </w:rPr>
        <w:t xml:space="preserve"> </w:t>
      </w:r>
      <w:r w:rsidRPr="008349B8">
        <w:rPr>
          <w:rFonts w:cstheme="minorHAnsi"/>
          <w:spacing w:val="-2"/>
          <w:w w:val="102"/>
        </w:rPr>
        <w:t>t</w:t>
      </w:r>
      <w:r w:rsidRPr="008349B8">
        <w:rPr>
          <w:rFonts w:cstheme="minorHAnsi"/>
          <w:w w:val="102"/>
        </w:rPr>
        <w:t>o</w:t>
      </w:r>
      <w:r w:rsidRPr="008349B8">
        <w:rPr>
          <w:rFonts w:cstheme="minorHAnsi"/>
          <w:spacing w:val="7"/>
        </w:rPr>
        <w:t xml:space="preserve"> </w:t>
      </w:r>
      <w:r w:rsidRPr="008349B8">
        <w:rPr>
          <w:rFonts w:cstheme="minorHAnsi"/>
          <w:w w:val="102"/>
        </w:rPr>
        <w:t>the</w:t>
      </w:r>
      <w:r w:rsidRPr="008349B8">
        <w:rPr>
          <w:rFonts w:cstheme="minorHAnsi"/>
          <w:spacing w:val="6"/>
        </w:rPr>
        <w:t xml:space="preserve"> </w:t>
      </w:r>
      <w:r w:rsidRPr="008349B8">
        <w:rPr>
          <w:rFonts w:cstheme="minorHAnsi"/>
          <w:w w:val="102"/>
        </w:rPr>
        <w:t>pro</w:t>
      </w:r>
      <w:r w:rsidRPr="008349B8">
        <w:rPr>
          <w:rFonts w:cstheme="minorHAnsi"/>
          <w:spacing w:val="1"/>
          <w:w w:val="102"/>
        </w:rPr>
        <w:t>v</w:t>
      </w:r>
      <w:r w:rsidRPr="008349B8">
        <w:rPr>
          <w:rFonts w:cstheme="minorHAnsi"/>
          <w:w w:val="102"/>
        </w:rPr>
        <w:t>isi</w:t>
      </w:r>
      <w:r w:rsidRPr="008349B8">
        <w:rPr>
          <w:rFonts w:cstheme="minorHAnsi"/>
          <w:spacing w:val="1"/>
          <w:w w:val="102"/>
        </w:rPr>
        <w:t>o</w:t>
      </w:r>
      <w:r w:rsidRPr="008349B8">
        <w:rPr>
          <w:rFonts w:cstheme="minorHAnsi"/>
          <w:w w:val="102"/>
        </w:rPr>
        <w:t>ns</w:t>
      </w:r>
      <w:r w:rsidRPr="008349B8">
        <w:rPr>
          <w:rFonts w:cstheme="minorHAnsi"/>
          <w:spacing w:val="6"/>
        </w:rPr>
        <w:t xml:space="preserve"> </w:t>
      </w:r>
      <w:r w:rsidRPr="008349B8">
        <w:rPr>
          <w:rFonts w:cstheme="minorHAnsi"/>
          <w:w w:val="102"/>
        </w:rPr>
        <w:t>of</w:t>
      </w:r>
      <w:r w:rsidRPr="008349B8">
        <w:rPr>
          <w:rFonts w:cstheme="minorHAnsi"/>
          <w:spacing w:val="6"/>
        </w:rPr>
        <w:t xml:space="preserve"> </w:t>
      </w:r>
      <w:r w:rsidRPr="008349B8">
        <w:rPr>
          <w:rFonts w:cstheme="minorHAnsi"/>
          <w:w w:val="102"/>
        </w:rPr>
        <w:t>this</w:t>
      </w:r>
      <w:r w:rsidRPr="008349B8">
        <w:rPr>
          <w:rFonts w:cstheme="minorHAnsi"/>
          <w:spacing w:val="6"/>
        </w:rPr>
        <w:t xml:space="preserve"> </w:t>
      </w:r>
      <w:r w:rsidRPr="008349B8">
        <w:rPr>
          <w:rFonts w:cstheme="minorHAnsi"/>
          <w:w w:val="102"/>
        </w:rPr>
        <w:t>Clause</w:t>
      </w:r>
      <w:r w:rsidRPr="008349B8">
        <w:rPr>
          <w:rFonts w:cstheme="minorHAnsi"/>
          <w:spacing w:val="5"/>
        </w:rPr>
        <w:t xml:space="preserve"> </w:t>
      </w:r>
      <w:r w:rsidRPr="008349B8">
        <w:rPr>
          <w:rFonts w:cstheme="minorHAnsi"/>
          <w:w w:val="102"/>
        </w:rPr>
        <w:t>2.</w:t>
      </w:r>
      <w:r w:rsidRPr="008349B8">
        <w:rPr>
          <w:rFonts w:cstheme="minorHAnsi"/>
          <w:spacing w:val="1"/>
          <w:w w:val="102"/>
        </w:rPr>
        <w:t>2</w:t>
      </w:r>
      <w:r w:rsidRPr="008349B8">
        <w:rPr>
          <w:rFonts w:cstheme="minorHAnsi"/>
          <w:w w:val="102"/>
        </w:rPr>
        <w:t>.</w:t>
      </w:r>
      <w:r w:rsidR="00772DB5" w:rsidRPr="008349B8">
        <w:rPr>
          <w:rFonts w:cstheme="minorHAnsi"/>
          <w:w w:val="102"/>
        </w:rPr>
        <w:t>3</w:t>
      </w:r>
      <w:r w:rsidRPr="008349B8">
        <w:rPr>
          <w:rFonts w:cstheme="minorHAnsi"/>
          <w:w w:val="102"/>
        </w:rPr>
        <w:t xml:space="preserve"> </w:t>
      </w:r>
      <w:r w:rsidRPr="008349B8">
        <w:rPr>
          <w:rFonts w:cstheme="minorHAnsi"/>
          <w:spacing w:val="2"/>
          <w:w w:val="102"/>
        </w:rPr>
        <w:t>(</w:t>
      </w:r>
      <w:r w:rsidRPr="008349B8">
        <w:rPr>
          <w:rFonts w:cstheme="minorHAnsi"/>
          <w:spacing w:val="-2"/>
          <w:w w:val="102"/>
        </w:rPr>
        <w:t>i</w:t>
      </w:r>
      <w:r w:rsidRPr="008349B8">
        <w:rPr>
          <w:rFonts w:cstheme="minorHAnsi"/>
          <w:spacing w:val="1"/>
          <w:w w:val="102"/>
        </w:rPr>
        <w:t>i</w:t>
      </w:r>
      <w:r w:rsidRPr="008349B8">
        <w:rPr>
          <w:rFonts w:cstheme="minorHAnsi"/>
          <w:w w:val="102"/>
        </w:rPr>
        <w:t>).</w:t>
      </w:r>
      <w:r w:rsidRPr="008349B8">
        <w:rPr>
          <w:rFonts w:cstheme="minorHAnsi"/>
          <w:spacing w:val="6"/>
        </w:rPr>
        <w:t xml:space="preserve"> </w:t>
      </w:r>
      <w:r w:rsidRPr="008349B8">
        <w:rPr>
          <w:rFonts w:cstheme="minorHAnsi"/>
          <w:w w:val="102"/>
        </w:rPr>
        <w:t>For</w:t>
      </w:r>
      <w:r w:rsidRPr="008349B8">
        <w:rPr>
          <w:rFonts w:cstheme="minorHAnsi"/>
          <w:spacing w:val="6"/>
        </w:rPr>
        <w:t xml:space="preserve"> </w:t>
      </w:r>
      <w:r w:rsidRPr="008349B8">
        <w:rPr>
          <w:rFonts w:cstheme="minorHAnsi"/>
          <w:w w:val="102"/>
        </w:rPr>
        <w:t>the</w:t>
      </w:r>
      <w:r w:rsidRPr="008349B8">
        <w:rPr>
          <w:rFonts w:cstheme="minorHAnsi"/>
          <w:spacing w:val="6"/>
        </w:rPr>
        <w:t xml:space="preserve"> </w:t>
      </w:r>
      <w:r w:rsidRPr="008349B8">
        <w:rPr>
          <w:rFonts w:cstheme="minorHAnsi"/>
          <w:w w:val="102"/>
        </w:rPr>
        <w:t>purposes</w:t>
      </w:r>
      <w:r w:rsidRPr="008349B8">
        <w:rPr>
          <w:rFonts w:cstheme="minorHAnsi"/>
          <w:spacing w:val="5"/>
        </w:rPr>
        <w:t xml:space="preserve"> </w:t>
      </w:r>
      <w:r w:rsidRPr="008349B8">
        <w:rPr>
          <w:rFonts w:cstheme="minorHAnsi"/>
          <w:w w:val="102"/>
        </w:rPr>
        <w:t>of</w:t>
      </w:r>
      <w:r w:rsidRPr="008349B8">
        <w:rPr>
          <w:rFonts w:cstheme="minorHAnsi"/>
          <w:spacing w:val="7"/>
        </w:rPr>
        <w:t xml:space="preserve"> </w:t>
      </w:r>
      <w:r w:rsidRPr="008349B8">
        <w:rPr>
          <w:rFonts w:cstheme="minorHAnsi"/>
          <w:w w:val="102"/>
        </w:rPr>
        <w:t>this RFP,</w:t>
      </w:r>
      <w:r w:rsidRPr="008349B8">
        <w:rPr>
          <w:rFonts w:cstheme="minorHAnsi"/>
          <w:spacing w:val="15"/>
        </w:rPr>
        <w:t xml:space="preserve"> </w:t>
      </w:r>
      <w:r w:rsidRPr="008349B8">
        <w:rPr>
          <w:rFonts w:cstheme="minorHAnsi"/>
          <w:w w:val="102"/>
        </w:rPr>
        <w:t>net</w:t>
      </w:r>
      <w:r w:rsidRPr="008349B8">
        <w:rPr>
          <w:rFonts w:cstheme="minorHAnsi"/>
          <w:spacing w:val="13"/>
        </w:rPr>
        <w:t xml:space="preserve"> </w:t>
      </w:r>
      <w:r w:rsidRPr="008349B8">
        <w:rPr>
          <w:rFonts w:cstheme="minorHAnsi"/>
          <w:w w:val="102"/>
        </w:rPr>
        <w:t>worth</w:t>
      </w:r>
      <w:r w:rsidRPr="008349B8">
        <w:rPr>
          <w:rFonts w:cstheme="minorHAnsi"/>
          <w:spacing w:val="15"/>
        </w:rPr>
        <w:t xml:space="preserve"> </w:t>
      </w:r>
      <w:r w:rsidRPr="008349B8">
        <w:rPr>
          <w:rFonts w:cstheme="minorHAnsi"/>
          <w:w w:val="102"/>
        </w:rPr>
        <w:t>(</w:t>
      </w:r>
      <w:r w:rsidRPr="008349B8">
        <w:rPr>
          <w:rFonts w:cstheme="minorHAnsi"/>
          <w:spacing w:val="-2"/>
          <w:w w:val="102"/>
        </w:rPr>
        <w:t>t</w:t>
      </w:r>
      <w:r w:rsidRPr="008349B8">
        <w:rPr>
          <w:rFonts w:cstheme="minorHAnsi"/>
          <w:spacing w:val="1"/>
          <w:w w:val="102"/>
        </w:rPr>
        <w:t>h</w:t>
      </w:r>
      <w:r w:rsidRPr="008349B8">
        <w:rPr>
          <w:rFonts w:cstheme="minorHAnsi"/>
          <w:w w:val="102"/>
        </w:rPr>
        <w:t>e</w:t>
      </w:r>
      <w:r w:rsidRPr="008349B8">
        <w:rPr>
          <w:rFonts w:cstheme="minorHAnsi"/>
          <w:spacing w:val="12"/>
        </w:rPr>
        <w:t xml:space="preserve"> </w:t>
      </w:r>
      <w:r w:rsidRPr="008349B8">
        <w:rPr>
          <w:rFonts w:cstheme="minorHAnsi"/>
          <w:b/>
          <w:w w:val="102"/>
        </w:rPr>
        <w:t>“Net</w:t>
      </w:r>
      <w:r w:rsidRPr="008349B8">
        <w:rPr>
          <w:rFonts w:cstheme="minorHAnsi"/>
          <w:b/>
          <w:bCs/>
          <w:spacing w:val="14"/>
        </w:rPr>
        <w:t xml:space="preserve"> </w:t>
      </w:r>
      <w:r w:rsidRPr="008349B8">
        <w:rPr>
          <w:rFonts w:cstheme="minorHAnsi"/>
          <w:b/>
          <w:w w:val="102"/>
        </w:rPr>
        <w:t>Wo</w:t>
      </w:r>
      <w:r w:rsidRPr="008349B8">
        <w:rPr>
          <w:rFonts w:cstheme="minorHAnsi"/>
          <w:b/>
          <w:spacing w:val="-2"/>
          <w:w w:val="102"/>
        </w:rPr>
        <w:t>r</w:t>
      </w:r>
      <w:r w:rsidRPr="008349B8">
        <w:rPr>
          <w:rFonts w:cstheme="minorHAnsi"/>
          <w:b/>
          <w:spacing w:val="2"/>
          <w:w w:val="102"/>
        </w:rPr>
        <w:t>t</w:t>
      </w:r>
      <w:r w:rsidRPr="008349B8">
        <w:rPr>
          <w:rFonts w:cstheme="minorHAnsi"/>
          <w:b/>
          <w:w w:val="102"/>
        </w:rPr>
        <w:t>h”</w:t>
      </w:r>
      <w:r w:rsidRPr="008349B8">
        <w:rPr>
          <w:rFonts w:cstheme="minorHAnsi"/>
          <w:w w:val="102"/>
        </w:rPr>
        <w:t>)</w:t>
      </w:r>
      <w:r w:rsidRPr="008349B8">
        <w:rPr>
          <w:rFonts w:cstheme="minorHAnsi"/>
          <w:spacing w:val="12"/>
        </w:rPr>
        <w:t xml:space="preserve"> </w:t>
      </w:r>
      <w:r w:rsidRPr="008349B8">
        <w:rPr>
          <w:rFonts w:cstheme="minorHAnsi"/>
          <w:spacing w:val="1"/>
          <w:w w:val="102"/>
        </w:rPr>
        <w:t>s</w:t>
      </w:r>
      <w:r w:rsidRPr="008349B8">
        <w:rPr>
          <w:rFonts w:cstheme="minorHAnsi"/>
          <w:w w:val="102"/>
        </w:rPr>
        <w:t>hall</w:t>
      </w:r>
      <w:r w:rsidRPr="008349B8">
        <w:rPr>
          <w:rFonts w:cstheme="minorHAnsi"/>
          <w:spacing w:val="16"/>
        </w:rPr>
        <w:t xml:space="preserve"> </w:t>
      </w:r>
      <w:r w:rsidRPr="008349B8">
        <w:rPr>
          <w:rFonts w:cstheme="minorHAnsi"/>
        </w:rPr>
        <w:t xml:space="preserve">mean the sum of subscribed and paid up equity and reserves from which shall be deducted the sum of revaluation reserves, miscellaneous expenditure not written off and reserves not available for distribution to equity </w:t>
      </w:r>
      <w:r w:rsidR="00851D07" w:rsidRPr="008349B8">
        <w:rPr>
          <w:rFonts w:cstheme="minorHAnsi"/>
        </w:rPr>
        <w:t>shareholders</w:t>
      </w:r>
      <w:r w:rsidRPr="008349B8">
        <w:rPr>
          <w:rFonts w:cstheme="minorHAnsi"/>
        </w:rPr>
        <w:t>; and</w:t>
      </w:r>
    </w:p>
    <w:p w14:paraId="1F294D2C" w14:textId="77777777" w:rsidR="008118AF" w:rsidRPr="008349B8" w:rsidRDefault="008118AF" w:rsidP="008118AF">
      <w:pPr>
        <w:pStyle w:val="ListParagraph"/>
        <w:ind w:left="1800"/>
        <w:jc w:val="both"/>
        <w:rPr>
          <w:rFonts w:cstheme="minorHAnsi"/>
        </w:rPr>
      </w:pPr>
    </w:p>
    <w:p w14:paraId="6084618E" w14:textId="77777777" w:rsidR="00D344CE" w:rsidRPr="008349B8" w:rsidRDefault="00C41D48" w:rsidP="00113FFC">
      <w:pPr>
        <w:pStyle w:val="ListParagraph"/>
        <w:numPr>
          <w:ilvl w:val="2"/>
          <w:numId w:val="1"/>
        </w:numPr>
        <w:ind w:hanging="798"/>
        <w:jc w:val="both"/>
      </w:pPr>
      <w:bookmarkStart w:id="29" w:name="_Ref526848462"/>
      <w:bookmarkEnd w:id="28"/>
      <w:r w:rsidRPr="008349B8">
        <w:t>The Bidder should submit a Power of Attorney as per the format at Appendix</w:t>
      </w:r>
      <w:r w:rsidR="00E00336" w:rsidRPr="008349B8">
        <w:t xml:space="preserve"> </w:t>
      </w:r>
      <w:r w:rsidRPr="008349B8">
        <w:t>II, authorizing the signatory of the Bid to commit the Bidder. In case of the Consortium, the members should submit a Power of Attorney in favour of the Lead Member as per format at Appendix</w:t>
      </w:r>
      <w:r w:rsidR="006D37F8" w:rsidRPr="008349B8">
        <w:t xml:space="preserve"> </w:t>
      </w:r>
      <w:r w:rsidRPr="008349B8">
        <w:t>I</w:t>
      </w:r>
      <w:r w:rsidR="00205128" w:rsidRPr="008349B8">
        <w:t>II</w:t>
      </w:r>
      <w:r w:rsidRPr="008349B8">
        <w:t>.</w:t>
      </w:r>
      <w:bookmarkEnd w:id="29"/>
      <w:r w:rsidRPr="008349B8">
        <w:t xml:space="preserve"> </w:t>
      </w:r>
    </w:p>
    <w:p w14:paraId="519F60C0" w14:textId="77777777" w:rsidR="00077B00" w:rsidRPr="008349B8" w:rsidRDefault="00077B00" w:rsidP="00077B00">
      <w:pPr>
        <w:pStyle w:val="ListParagraph"/>
        <w:ind w:left="1224"/>
        <w:jc w:val="both"/>
      </w:pPr>
    </w:p>
    <w:p w14:paraId="6A4F8043" w14:textId="72901ACE" w:rsidR="00077B00" w:rsidRPr="008349B8" w:rsidRDefault="00C41D48" w:rsidP="00113FFC">
      <w:pPr>
        <w:pStyle w:val="ListParagraph"/>
        <w:numPr>
          <w:ilvl w:val="2"/>
          <w:numId w:val="1"/>
        </w:numPr>
        <w:ind w:hanging="798"/>
        <w:jc w:val="both"/>
      </w:pPr>
      <w:bookmarkStart w:id="30" w:name="_Ref526770049"/>
      <w:r w:rsidRPr="008349B8">
        <w:t xml:space="preserve">The Selected Bidder </w:t>
      </w:r>
      <w:r w:rsidR="00080E07" w:rsidRPr="008349B8">
        <w:t xml:space="preserve">(whether a single entity or a consortium) </w:t>
      </w:r>
      <w:r w:rsidRPr="008349B8">
        <w:t xml:space="preserve">shall form an appropriate Special Purpose Vehicle, incorporated under the Indian Companies Act 2013 (herein referred to as the </w:t>
      </w:r>
      <w:r w:rsidRPr="008349B8">
        <w:rPr>
          <w:b/>
        </w:rPr>
        <w:t>“SPV”</w:t>
      </w:r>
      <w:r w:rsidR="00080E07" w:rsidRPr="008349B8">
        <w:rPr>
          <w:b/>
        </w:rPr>
        <w:t xml:space="preserve"> </w:t>
      </w:r>
      <w:r w:rsidR="00080E07" w:rsidRPr="008349B8">
        <w:rPr>
          <w:bCs/>
        </w:rPr>
        <w:t>or the</w:t>
      </w:r>
      <w:r w:rsidR="00080E07" w:rsidRPr="008349B8">
        <w:rPr>
          <w:b/>
        </w:rPr>
        <w:t xml:space="preserve"> “</w:t>
      </w:r>
      <w:r w:rsidR="00077B00" w:rsidRPr="008349B8">
        <w:rPr>
          <w:b/>
        </w:rPr>
        <w:t>Concessionaire</w:t>
      </w:r>
      <w:r w:rsidR="00080E07" w:rsidRPr="008349B8">
        <w:rPr>
          <w:b/>
        </w:rPr>
        <w:t>”</w:t>
      </w:r>
      <w:r w:rsidRPr="008349B8">
        <w:t xml:space="preserve">), to execute the </w:t>
      </w:r>
      <w:r w:rsidR="000B3FED" w:rsidRPr="008349B8">
        <w:t>Concession Agreement</w:t>
      </w:r>
      <w:r w:rsidR="00077B00" w:rsidRPr="008349B8">
        <w:t xml:space="preserve"> </w:t>
      </w:r>
      <w:r w:rsidRPr="008349B8">
        <w:t xml:space="preserve">and implement the Project. </w:t>
      </w:r>
      <w:r w:rsidR="00077B00" w:rsidRPr="008349B8">
        <w:rPr>
          <w:lang w:val="en-US"/>
        </w:rPr>
        <w:t xml:space="preserve">The aggregate direct equity shareholding of the Selected Bidder (whether a single entity or a Consortium) in the issued and paid up equity capital of the Concessionaire shall not be less than </w:t>
      </w:r>
      <w:r w:rsidR="00313251" w:rsidRPr="008349B8">
        <w:rPr>
          <w:lang w:val="en-US"/>
        </w:rPr>
        <w:t>5</w:t>
      </w:r>
      <w:r w:rsidR="00077B00" w:rsidRPr="008349B8">
        <w:rPr>
          <w:lang w:val="en-US"/>
        </w:rPr>
        <w:t>1% (</w:t>
      </w:r>
      <w:r w:rsidR="00313251" w:rsidRPr="008349B8">
        <w:rPr>
          <w:lang w:val="en-US"/>
        </w:rPr>
        <w:t>Fifty one</w:t>
      </w:r>
      <w:r w:rsidR="00077B00" w:rsidRPr="008349B8">
        <w:rPr>
          <w:lang w:val="en-US"/>
        </w:rPr>
        <w:t xml:space="preserve"> percent) at all times until </w:t>
      </w:r>
      <w:r w:rsidR="00313251" w:rsidRPr="008349B8">
        <w:rPr>
          <w:lang w:val="en-US"/>
        </w:rPr>
        <w:t>2</w:t>
      </w:r>
      <w:r w:rsidR="00313251" w:rsidRPr="008349B8">
        <w:rPr>
          <w:vertAlign w:val="superscript"/>
          <w:lang w:val="en-US"/>
        </w:rPr>
        <w:t>nd</w:t>
      </w:r>
      <w:r w:rsidR="00313251" w:rsidRPr="008349B8">
        <w:rPr>
          <w:lang w:val="en-US"/>
        </w:rPr>
        <w:t xml:space="preserve"> </w:t>
      </w:r>
      <w:r w:rsidR="00077B00" w:rsidRPr="008349B8">
        <w:rPr>
          <w:lang w:val="en-US"/>
        </w:rPr>
        <w:t xml:space="preserve"> (</w:t>
      </w:r>
      <w:r w:rsidR="00313251" w:rsidRPr="008349B8">
        <w:rPr>
          <w:lang w:val="en-US"/>
        </w:rPr>
        <w:t>second</w:t>
      </w:r>
      <w:r w:rsidR="00077B00" w:rsidRPr="008349B8">
        <w:rPr>
          <w:lang w:val="en-US"/>
        </w:rPr>
        <w:t>) anniversary of the Commercial Operations Date (COD) of the Project (</w:t>
      </w:r>
      <w:r w:rsidR="00077B00" w:rsidRPr="008349B8">
        <w:rPr>
          <w:b/>
          <w:lang w:val="en-US"/>
        </w:rPr>
        <w:t>Lock-In-Period</w:t>
      </w:r>
      <w:r w:rsidR="00077B00" w:rsidRPr="008349B8">
        <w:rPr>
          <w:lang w:val="en-US"/>
        </w:rPr>
        <w:t xml:space="preserve">), and any divestment thereafter shall be subject to the prior consent of the Authority (which shall not be unreasonably denied by the Authority) and at the option of the Authority, be accompanied by suitable no objection letters from the lenders. </w:t>
      </w:r>
    </w:p>
    <w:bookmarkEnd w:id="30"/>
    <w:p w14:paraId="06F8745E" w14:textId="7078544A" w:rsidR="00D344CE" w:rsidRPr="008349B8" w:rsidRDefault="00D344CE" w:rsidP="00077B00">
      <w:pPr>
        <w:pStyle w:val="ListParagraph"/>
        <w:ind w:left="1224"/>
        <w:jc w:val="both"/>
      </w:pPr>
    </w:p>
    <w:p w14:paraId="0494EE74" w14:textId="77777777" w:rsidR="00D344CE" w:rsidRPr="008349B8" w:rsidRDefault="004E2E93" w:rsidP="00D344CE">
      <w:pPr>
        <w:pStyle w:val="ListParagraph"/>
        <w:ind w:left="1224"/>
        <w:jc w:val="both"/>
      </w:pPr>
      <w:r w:rsidRPr="008349B8">
        <w:t>Further, where the Bidder is</w:t>
      </w:r>
      <w:r w:rsidR="00C41D48" w:rsidRPr="008349B8">
        <w:t xml:space="preserve"> a Consortium, it should comply with the </w:t>
      </w:r>
      <w:r w:rsidRPr="008349B8">
        <w:t>following additional</w:t>
      </w:r>
      <w:r w:rsidR="00C41D48" w:rsidRPr="008349B8">
        <w:t xml:space="preserve"> requirements: </w:t>
      </w:r>
    </w:p>
    <w:p w14:paraId="608C835F" w14:textId="404BAAAC" w:rsidR="00D06CD2" w:rsidRPr="008349B8" w:rsidRDefault="00BF345F" w:rsidP="000464EF">
      <w:pPr>
        <w:pStyle w:val="ListParagraph"/>
        <w:numPr>
          <w:ilvl w:val="0"/>
          <w:numId w:val="6"/>
        </w:numPr>
        <w:jc w:val="both"/>
      </w:pPr>
      <w:bookmarkStart w:id="31" w:name="_Ref12295277"/>
      <w:r w:rsidRPr="008349B8">
        <w:t>Maximum n</w:t>
      </w:r>
      <w:r w:rsidR="00D06CD2" w:rsidRPr="008349B8">
        <w:t xml:space="preserve">umber of members in a consortium should be limited to </w:t>
      </w:r>
      <w:r w:rsidR="00DB25A2" w:rsidRPr="008349B8">
        <w:t>2</w:t>
      </w:r>
      <w:r w:rsidR="00A32C95" w:rsidRPr="008349B8">
        <w:t xml:space="preserve"> (</w:t>
      </w:r>
      <w:r w:rsidR="00DB25A2" w:rsidRPr="008349B8">
        <w:t>two</w:t>
      </w:r>
      <w:r w:rsidR="00A32C95" w:rsidRPr="008349B8">
        <w:t>)</w:t>
      </w:r>
      <w:r w:rsidR="00D06CD2" w:rsidRPr="008349B8">
        <w:t>;</w:t>
      </w:r>
      <w:bookmarkEnd w:id="31"/>
    </w:p>
    <w:p w14:paraId="0998CC4D" w14:textId="555F091B" w:rsidR="00073348" w:rsidRPr="008349B8" w:rsidRDefault="00BF345F" w:rsidP="000464EF">
      <w:pPr>
        <w:pStyle w:val="ListParagraph"/>
        <w:numPr>
          <w:ilvl w:val="0"/>
          <w:numId w:val="6"/>
        </w:numPr>
        <w:jc w:val="both"/>
      </w:pPr>
      <w:r w:rsidRPr="008349B8">
        <w:t>T</w:t>
      </w:r>
      <w:r w:rsidR="00C41D48" w:rsidRPr="008349B8">
        <w:t xml:space="preserve">he Bid should contain the information required for each member of the Consortium; </w:t>
      </w:r>
    </w:p>
    <w:p w14:paraId="45E251F5" w14:textId="72716A50" w:rsidR="00073348" w:rsidRPr="008349B8" w:rsidRDefault="00494F8E" w:rsidP="000464EF">
      <w:pPr>
        <w:pStyle w:val="ListParagraph"/>
        <w:numPr>
          <w:ilvl w:val="0"/>
          <w:numId w:val="6"/>
        </w:numPr>
        <w:jc w:val="both"/>
      </w:pPr>
      <w:bookmarkStart w:id="32" w:name="_Ref526939424"/>
      <w:r w:rsidRPr="008349B8">
        <w:t>The member claiming the experience under clause 2.2.2 (A) shall be the lead member of the Consortium</w:t>
      </w:r>
      <w:r w:rsidRPr="008349B8">
        <w:rPr>
          <w:lang w:val="en-US"/>
        </w:rPr>
        <w:t xml:space="preserve"> </w:t>
      </w:r>
      <w:r w:rsidR="00C41D48" w:rsidRPr="008349B8">
        <w:t xml:space="preserve">(the </w:t>
      </w:r>
      <w:r w:rsidR="00C41D48" w:rsidRPr="008349B8">
        <w:rPr>
          <w:b/>
        </w:rPr>
        <w:t>“Lead Member”</w:t>
      </w:r>
      <w:r w:rsidR="00C41D48" w:rsidRPr="008349B8">
        <w:t xml:space="preserve">), who shall have an equity share of at least </w:t>
      </w:r>
      <w:r w:rsidR="00077B00" w:rsidRPr="008349B8">
        <w:rPr>
          <w:rFonts w:cstheme="minorHAnsi"/>
          <w:w w:val="102"/>
        </w:rPr>
        <w:t>26% (</w:t>
      </w:r>
      <w:r w:rsidR="00851D07" w:rsidRPr="008349B8">
        <w:rPr>
          <w:rFonts w:cstheme="minorHAnsi"/>
          <w:w w:val="102"/>
        </w:rPr>
        <w:t>twenty-six</w:t>
      </w:r>
      <w:r w:rsidR="00077B00" w:rsidRPr="008349B8">
        <w:rPr>
          <w:rFonts w:cstheme="minorHAnsi"/>
          <w:w w:val="102"/>
        </w:rPr>
        <w:t xml:space="preserve"> per cent) </w:t>
      </w:r>
      <w:r w:rsidR="00C41D48" w:rsidRPr="008349B8">
        <w:rPr>
          <w:rFonts w:cstheme="minorHAnsi"/>
        </w:rPr>
        <w:t xml:space="preserve">of the subscribed </w:t>
      </w:r>
      <w:r w:rsidR="003D5846" w:rsidRPr="008349B8">
        <w:rPr>
          <w:rFonts w:cstheme="minorHAnsi"/>
        </w:rPr>
        <w:t>and paid up</w:t>
      </w:r>
      <w:r w:rsidR="00C41D48" w:rsidRPr="008349B8">
        <w:rPr>
          <w:rFonts w:cstheme="minorHAnsi"/>
        </w:rPr>
        <w:t xml:space="preserve"> equity capital of</w:t>
      </w:r>
      <w:r w:rsidR="00DB72A3" w:rsidRPr="008349B8">
        <w:rPr>
          <w:rFonts w:cstheme="minorHAnsi"/>
        </w:rPr>
        <w:t xml:space="preserve"> </w:t>
      </w:r>
      <w:r w:rsidR="00C41D48" w:rsidRPr="008349B8">
        <w:rPr>
          <w:rFonts w:cstheme="minorHAnsi"/>
        </w:rPr>
        <w:t xml:space="preserve">the </w:t>
      </w:r>
      <w:r w:rsidR="00077B00" w:rsidRPr="008349B8">
        <w:rPr>
          <w:rFonts w:cstheme="minorHAnsi"/>
        </w:rPr>
        <w:t>Concessionaire</w:t>
      </w:r>
      <w:r w:rsidR="00612889" w:rsidRPr="008349B8">
        <w:t xml:space="preserve"> </w:t>
      </w:r>
      <w:r w:rsidR="00077B00" w:rsidRPr="008349B8">
        <w:rPr>
          <w:lang w:val="en-US"/>
        </w:rPr>
        <w:t>during the Lock-in-</w:t>
      </w:r>
      <w:r w:rsidR="00851D07" w:rsidRPr="008349B8">
        <w:rPr>
          <w:lang w:val="en-US"/>
        </w:rPr>
        <w:t>Period</w:t>
      </w:r>
      <w:r w:rsidR="00851D07" w:rsidRPr="008349B8" w:rsidDel="00077B00">
        <w:t>.</w:t>
      </w:r>
      <w:r w:rsidR="00C41D48" w:rsidRPr="008349B8">
        <w:t xml:space="preserve"> The nomination(s) shall be supported by a Power </w:t>
      </w:r>
      <w:r w:rsidR="004E2E93" w:rsidRPr="008349B8">
        <w:t>of Attorney, as</w:t>
      </w:r>
      <w:r w:rsidR="00C41D48" w:rsidRPr="008349B8">
        <w:t xml:space="preserve"> per the format at Appendix</w:t>
      </w:r>
      <w:r w:rsidR="006D37F8" w:rsidRPr="008349B8">
        <w:t xml:space="preserve"> </w:t>
      </w:r>
      <w:r w:rsidR="00C41D48" w:rsidRPr="008349B8">
        <w:t>I</w:t>
      </w:r>
      <w:r w:rsidR="00745607" w:rsidRPr="008349B8">
        <w:t>II</w:t>
      </w:r>
      <w:r w:rsidR="00C41D48" w:rsidRPr="008349B8">
        <w:t>, signed by all the other members of the Consortium;</w:t>
      </w:r>
      <w:bookmarkEnd w:id="32"/>
      <w:r w:rsidR="00C41D48" w:rsidRPr="008349B8">
        <w:t xml:space="preserve"> </w:t>
      </w:r>
    </w:p>
    <w:p w14:paraId="38E2521A" w14:textId="77777777" w:rsidR="00073348" w:rsidRPr="008349B8" w:rsidRDefault="00C41D48" w:rsidP="000464EF">
      <w:pPr>
        <w:pStyle w:val="ListParagraph"/>
        <w:numPr>
          <w:ilvl w:val="0"/>
          <w:numId w:val="6"/>
        </w:numPr>
        <w:jc w:val="both"/>
      </w:pPr>
      <w:bookmarkStart w:id="33" w:name="_Ref526939361"/>
      <w:r w:rsidRPr="008349B8">
        <w:lastRenderedPageBreak/>
        <w:t xml:space="preserve">the Bid </w:t>
      </w:r>
      <w:r w:rsidR="004E2E93" w:rsidRPr="008349B8">
        <w:t>should include</w:t>
      </w:r>
      <w:r w:rsidRPr="008349B8">
        <w:t xml:space="preserve"> a brief description of the roles and responsibilities of individual members, particularly with reference to financial</w:t>
      </w:r>
      <w:r w:rsidR="0019492A" w:rsidRPr="008349B8">
        <w:t xml:space="preserve"> and</w:t>
      </w:r>
      <w:r w:rsidRPr="008349B8">
        <w:t xml:space="preserve"> technical</w:t>
      </w:r>
      <w:r w:rsidR="0096502F" w:rsidRPr="008349B8">
        <w:t xml:space="preserve"> </w:t>
      </w:r>
      <w:r w:rsidR="00486AAD" w:rsidRPr="008349B8">
        <w:t xml:space="preserve">obligations </w:t>
      </w:r>
      <w:r w:rsidR="0096502F" w:rsidRPr="008349B8">
        <w:t>including O&amp;M</w:t>
      </w:r>
      <w:r w:rsidRPr="008349B8">
        <w:t xml:space="preserve"> obligations;</w:t>
      </w:r>
      <w:bookmarkEnd w:id="33"/>
      <w:r w:rsidRPr="008349B8">
        <w:t xml:space="preserve"> </w:t>
      </w:r>
    </w:p>
    <w:p w14:paraId="5D747E91" w14:textId="77777777" w:rsidR="00073348" w:rsidRPr="008349B8" w:rsidRDefault="00C41D48" w:rsidP="000464EF">
      <w:pPr>
        <w:pStyle w:val="ListParagraph"/>
        <w:numPr>
          <w:ilvl w:val="0"/>
          <w:numId w:val="6"/>
        </w:numPr>
        <w:jc w:val="both"/>
      </w:pPr>
      <w:r w:rsidRPr="008349B8">
        <w:t xml:space="preserve">an individual Bidder cannot at the same time be member of a Consortium. Further, a member of a particular Bidder Consortium cannot be member of any other Bidder Consortium; </w:t>
      </w:r>
    </w:p>
    <w:p w14:paraId="592879AF" w14:textId="309BAE10" w:rsidR="00073348" w:rsidRPr="008349B8" w:rsidRDefault="00C41D48" w:rsidP="000464EF">
      <w:pPr>
        <w:pStyle w:val="ListParagraph"/>
        <w:numPr>
          <w:ilvl w:val="0"/>
          <w:numId w:val="6"/>
        </w:numPr>
        <w:jc w:val="both"/>
      </w:pPr>
      <w:bookmarkStart w:id="34" w:name="_Ref526939172"/>
      <w:r w:rsidRPr="008349B8">
        <w:t>members of the Consortium shall enter into a binding Joint Bidding Agreement, substantially in the form specified at Appendix</w:t>
      </w:r>
      <w:r w:rsidR="006D37F8" w:rsidRPr="008349B8">
        <w:t xml:space="preserve"> </w:t>
      </w:r>
      <w:r w:rsidRPr="008349B8">
        <w:t xml:space="preserve">V (the </w:t>
      </w:r>
      <w:r w:rsidRPr="008349B8">
        <w:rPr>
          <w:b/>
        </w:rPr>
        <w:t>“Jt. Bidding Agreement”</w:t>
      </w:r>
      <w:r w:rsidRPr="008349B8">
        <w:t>) for the purpose of submitting Bid. The J</w:t>
      </w:r>
      <w:r w:rsidR="00D463E7" w:rsidRPr="008349B8">
        <w:t>t</w:t>
      </w:r>
      <w:r w:rsidRPr="008349B8">
        <w:t>. Bidding Agreement, to be submitted along with the Bid, shall, inter alia:</w:t>
      </w:r>
      <w:bookmarkEnd w:id="34"/>
      <w:r w:rsidRPr="008349B8">
        <w:t xml:space="preserve"> </w:t>
      </w:r>
    </w:p>
    <w:p w14:paraId="00D115D4" w14:textId="0413DFFC" w:rsidR="00073348" w:rsidRPr="008349B8" w:rsidRDefault="00C41D48" w:rsidP="000464EF">
      <w:pPr>
        <w:pStyle w:val="ListParagraph"/>
        <w:numPr>
          <w:ilvl w:val="1"/>
          <w:numId w:val="6"/>
        </w:numPr>
        <w:jc w:val="both"/>
      </w:pPr>
      <w:r w:rsidRPr="008349B8">
        <w:t xml:space="preserve">convey   the   intent   to   execute the Project with   shareholding/   ownership equity commitment(s) in accordance with this RFP, which would enter into the </w:t>
      </w:r>
      <w:r w:rsidR="000B3FED" w:rsidRPr="008349B8">
        <w:t>Concession Agreement</w:t>
      </w:r>
      <w:r w:rsidR="00F85500" w:rsidRPr="008349B8">
        <w:t xml:space="preserve"> </w:t>
      </w:r>
      <w:r w:rsidRPr="008349B8">
        <w:t xml:space="preserve">and subsequently perform all the obligations of the </w:t>
      </w:r>
      <w:r w:rsidR="00077B00" w:rsidRPr="008349B8">
        <w:t>Concessionaire</w:t>
      </w:r>
      <w:r w:rsidRPr="008349B8">
        <w:t xml:space="preserve"> in terms of the </w:t>
      </w:r>
      <w:r w:rsidR="00F85500" w:rsidRPr="008349B8">
        <w:t>Concession</w:t>
      </w:r>
      <w:r w:rsidR="00CC2529" w:rsidRPr="008349B8">
        <w:t xml:space="preserve"> Agreement</w:t>
      </w:r>
      <w:r w:rsidRPr="008349B8">
        <w:t xml:space="preserve">, in case the concession to undertake the Project is awarded to the Consortium; </w:t>
      </w:r>
    </w:p>
    <w:p w14:paraId="703F2507" w14:textId="77777777" w:rsidR="00073348" w:rsidRPr="008349B8" w:rsidRDefault="00C41D48" w:rsidP="000464EF">
      <w:pPr>
        <w:pStyle w:val="ListParagraph"/>
        <w:numPr>
          <w:ilvl w:val="1"/>
          <w:numId w:val="6"/>
        </w:numPr>
        <w:jc w:val="both"/>
      </w:pPr>
      <w:r w:rsidRPr="008349B8">
        <w:t xml:space="preserve">clearly outline the proposed roles and responsibilities, if any, of each member;  </w:t>
      </w:r>
    </w:p>
    <w:p w14:paraId="417C7488" w14:textId="0C380410" w:rsidR="00073348" w:rsidRPr="008349B8" w:rsidRDefault="00C41D48" w:rsidP="000464EF">
      <w:pPr>
        <w:pStyle w:val="ListParagraph"/>
        <w:numPr>
          <w:ilvl w:val="1"/>
          <w:numId w:val="6"/>
        </w:numPr>
        <w:jc w:val="both"/>
      </w:pPr>
      <w:r w:rsidRPr="008349B8">
        <w:t xml:space="preserve">commit the minimum equity stake to be held by each member in the </w:t>
      </w:r>
      <w:r w:rsidR="00077B00" w:rsidRPr="008349B8">
        <w:t>Concessionaire</w:t>
      </w:r>
      <w:r w:rsidRPr="008349B8">
        <w:t xml:space="preserve"> during the </w:t>
      </w:r>
      <w:r w:rsidR="003377D2" w:rsidRPr="008349B8">
        <w:rPr>
          <w:lang w:val="en-US"/>
        </w:rPr>
        <w:t>Lock-in-Period</w:t>
      </w:r>
      <w:r w:rsidRPr="008349B8">
        <w:t xml:space="preserve">; </w:t>
      </w:r>
    </w:p>
    <w:p w14:paraId="1B83B5E3" w14:textId="77777777" w:rsidR="002202E5" w:rsidRPr="00970AEC" w:rsidRDefault="002202E5" w:rsidP="002202E5">
      <w:pPr>
        <w:pStyle w:val="ListParagraph"/>
        <w:numPr>
          <w:ilvl w:val="1"/>
          <w:numId w:val="6"/>
        </w:numPr>
        <w:jc w:val="both"/>
      </w:pPr>
      <w:r w:rsidRPr="00970AEC">
        <w:t>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p>
    <w:p w14:paraId="26E598A3" w14:textId="77777777" w:rsidR="002202E5" w:rsidRPr="00970AEC" w:rsidRDefault="002202E5" w:rsidP="002202E5">
      <w:pPr>
        <w:pStyle w:val="ListParagraph"/>
        <w:numPr>
          <w:ilvl w:val="1"/>
          <w:numId w:val="6"/>
        </w:numPr>
        <w:jc w:val="both"/>
      </w:pPr>
      <w:r>
        <w:t xml:space="preserve">commit that </w:t>
      </w:r>
      <w:r w:rsidRPr="00970AEC">
        <w:t>members of the Consortium shall collectively hold 51% (fifty-one percent) of the subscribed and paid up equity of the Concessionaire at all times until the 2nd (second) anniversary of the commercial operation date of the Project;</w:t>
      </w:r>
    </w:p>
    <w:p w14:paraId="511D7084" w14:textId="77777777" w:rsidR="002202E5" w:rsidRDefault="002202E5" w:rsidP="002202E5">
      <w:pPr>
        <w:pStyle w:val="ListParagraph"/>
        <w:numPr>
          <w:ilvl w:val="1"/>
          <w:numId w:val="6"/>
        </w:numPr>
        <w:jc w:val="both"/>
      </w:pPr>
      <w:r>
        <w:rPr>
          <w:lang w:val="en-US"/>
        </w:rPr>
        <w:t xml:space="preserve">commit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798F9578" w14:textId="7F814807" w:rsidR="00073348" w:rsidRPr="008349B8" w:rsidRDefault="00C41D48" w:rsidP="000464EF">
      <w:pPr>
        <w:pStyle w:val="ListParagraph"/>
        <w:numPr>
          <w:ilvl w:val="1"/>
          <w:numId w:val="6"/>
        </w:numPr>
        <w:jc w:val="both"/>
      </w:pPr>
      <w:r w:rsidRPr="008349B8">
        <w:t xml:space="preserve">include a statement to the effect that all members of the Consortium shall be liable jointly and severally for all obligations of the </w:t>
      </w:r>
      <w:r w:rsidR="00077B00" w:rsidRPr="008349B8">
        <w:t>Concessionaire</w:t>
      </w:r>
      <w:r w:rsidRPr="008349B8">
        <w:t xml:space="preserve"> in relation to the Project until the Financial Clos</w:t>
      </w:r>
      <w:r w:rsidR="00B7401C" w:rsidRPr="008349B8">
        <w:t>ur</w:t>
      </w:r>
      <w:r w:rsidRPr="008349B8">
        <w:t xml:space="preserve">e of the Project is achieved in accordance with the </w:t>
      </w:r>
      <w:r w:rsidR="003377D2" w:rsidRPr="008349B8">
        <w:t>Concession Agreement</w:t>
      </w:r>
      <w:r w:rsidRPr="008349B8">
        <w:t xml:space="preserve">; and </w:t>
      </w:r>
    </w:p>
    <w:p w14:paraId="14660C2A" w14:textId="2C56365B" w:rsidR="00D344CE" w:rsidRPr="008349B8" w:rsidRDefault="00C41D48" w:rsidP="000464EF">
      <w:pPr>
        <w:pStyle w:val="ListParagraph"/>
        <w:numPr>
          <w:ilvl w:val="0"/>
          <w:numId w:val="6"/>
        </w:numPr>
        <w:jc w:val="both"/>
      </w:pPr>
      <w:r w:rsidRPr="008349B8">
        <w:t xml:space="preserve">except as provided under this RFP and the Bidding Documents, there shall not be any amendment to the Jt. Bidding Agreement without the prior written consent of the Authority. </w:t>
      </w:r>
    </w:p>
    <w:p w14:paraId="29ED6C91" w14:textId="77777777" w:rsidR="00B10851" w:rsidRPr="008349B8" w:rsidRDefault="00B10851" w:rsidP="00B10851">
      <w:pPr>
        <w:pStyle w:val="ListParagraph"/>
        <w:ind w:left="1584"/>
        <w:jc w:val="both"/>
      </w:pPr>
    </w:p>
    <w:p w14:paraId="146AD131" w14:textId="77777777" w:rsidR="00073348" w:rsidRPr="008349B8" w:rsidRDefault="00C41D48" w:rsidP="00113FFC">
      <w:pPr>
        <w:pStyle w:val="ListParagraph"/>
        <w:numPr>
          <w:ilvl w:val="2"/>
          <w:numId w:val="1"/>
        </w:numPr>
        <w:ind w:hanging="798"/>
        <w:jc w:val="both"/>
      </w:pPr>
      <w:r w:rsidRPr="008349B8">
        <w:lastRenderedPageBreak/>
        <w:t xml:space="preserve">Any entity which has been barred by the Central/State Government, or any entity controlled by it, from participating in any project (BOT or otherwise), and the bar subsists as on the date of Bid, would not be eligible to submit a Bid, either individually or as member of a Consortium. </w:t>
      </w:r>
    </w:p>
    <w:p w14:paraId="60E80876" w14:textId="77777777" w:rsidR="00B10851" w:rsidRPr="008349B8" w:rsidRDefault="00B10851" w:rsidP="00B10851">
      <w:pPr>
        <w:pStyle w:val="ListParagraph"/>
        <w:ind w:left="1224"/>
        <w:jc w:val="both"/>
      </w:pPr>
    </w:p>
    <w:p w14:paraId="40997188" w14:textId="77777777" w:rsidR="00073348" w:rsidRPr="008349B8" w:rsidRDefault="00C41D48" w:rsidP="00113FFC">
      <w:pPr>
        <w:pStyle w:val="ListParagraph"/>
        <w:numPr>
          <w:ilvl w:val="2"/>
          <w:numId w:val="1"/>
        </w:numPr>
        <w:ind w:hanging="798"/>
        <w:jc w:val="both"/>
      </w:pPr>
      <w:r w:rsidRPr="008349B8">
        <w:t xml:space="preserve">A Bidder including any Consortium Member or Associate should, in the last 3 (three) years, have neither failed to perform on any contract, as evidenced by imposition of a penalty by an arbitral or judicial authority or a judicial pronouncement or arbitration award against the Bidder, Consortium member or Associate, as the case may be, nor has been expelled from any project or contract by any public entity nor have had any contract terminated by any public entity for breach by such Bidder, Consortium Member or Associate. </w:t>
      </w:r>
    </w:p>
    <w:p w14:paraId="339538C9" w14:textId="1BC0CF56" w:rsidR="00B10851" w:rsidRPr="008349B8" w:rsidRDefault="00C41D48" w:rsidP="00113FFC">
      <w:pPr>
        <w:pStyle w:val="ListParagraph"/>
        <w:numPr>
          <w:ilvl w:val="2"/>
          <w:numId w:val="1"/>
        </w:numPr>
        <w:ind w:hanging="798"/>
        <w:jc w:val="both"/>
      </w:pPr>
      <w:bookmarkStart w:id="35" w:name="_Ref526950651"/>
      <w:r w:rsidRPr="008349B8">
        <w:t xml:space="preserve">In computing the Technical </w:t>
      </w:r>
      <w:r w:rsidR="003E7CAB" w:rsidRPr="008349B8">
        <w:t xml:space="preserve">and Financial </w:t>
      </w:r>
      <w:r w:rsidRPr="008349B8">
        <w:t>Capacity</w:t>
      </w:r>
      <w:r w:rsidR="009E0F64" w:rsidRPr="008349B8">
        <w:t xml:space="preserve"> </w:t>
      </w:r>
      <w:r w:rsidR="003E7CAB" w:rsidRPr="008349B8">
        <w:t>of the</w:t>
      </w:r>
      <w:r w:rsidRPr="008349B8">
        <w:t xml:space="preserve"> Bidder/Consortium Members under</w:t>
      </w:r>
      <w:r w:rsidR="00FE48DE" w:rsidRPr="008349B8">
        <w:t xml:space="preserve"> Clause</w:t>
      </w:r>
      <w:r w:rsidRPr="008349B8">
        <w:t xml:space="preserve"> </w:t>
      </w:r>
      <w:r w:rsidR="00FE48DE" w:rsidRPr="008349B8">
        <w:fldChar w:fldCharType="begin"/>
      </w:r>
      <w:r w:rsidR="00FE48DE" w:rsidRPr="008349B8">
        <w:instrText xml:space="preserve"> REF _Ref526771178 \r \h </w:instrText>
      </w:r>
      <w:r w:rsidR="00EE6A4F" w:rsidRPr="008349B8">
        <w:instrText xml:space="preserve"> \* MERGEFORMAT </w:instrText>
      </w:r>
      <w:r w:rsidR="00FE48DE" w:rsidRPr="008349B8">
        <w:fldChar w:fldCharType="separate"/>
      </w:r>
      <w:r w:rsidR="004E5F26" w:rsidRPr="008349B8">
        <w:t>2.2.2</w:t>
      </w:r>
      <w:r w:rsidR="00FE48DE" w:rsidRPr="008349B8">
        <w:fldChar w:fldCharType="end"/>
      </w:r>
      <w:r w:rsidRPr="008349B8">
        <w:t xml:space="preserve">, </w:t>
      </w:r>
      <w:r w:rsidR="00FE48DE" w:rsidRPr="008349B8">
        <w:fldChar w:fldCharType="begin"/>
      </w:r>
      <w:r w:rsidR="00FE48DE" w:rsidRPr="008349B8">
        <w:instrText xml:space="preserve"> REF _Ref526770827 \r \h </w:instrText>
      </w:r>
      <w:r w:rsidR="00EE6A4F" w:rsidRPr="008349B8">
        <w:instrText xml:space="preserve"> \* MERGEFORMAT </w:instrText>
      </w:r>
      <w:r w:rsidR="00FE48DE" w:rsidRPr="008349B8">
        <w:fldChar w:fldCharType="separate"/>
      </w:r>
      <w:r w:rsidR="004E5F26" w:rsidRPr="008349B8">
        <w:t>2.2.3</w:t>
      </w:r>
      <w:r w:rsidR="00FE48DE" w:rsidRPr="008349B8">
        <w:fldChar w:fldCharType="end"/>
      </w:r>
      <w:r w:rsidR="00FE48DE" w:rsidRPr="008349B8">
        <w:t xml:space="preserve"> </w:t>
      </w:r>
      <w:r w:rsidRPr="008349B8">
        <w:t xml:space="preserve">and </w:t>
      </w:r>
      <w:r w:rsidR="00FE48DE" w:rsidRPr="008349B8">
        <w:fldChar w:fldCharType="begin"/>
      </w:r>
      <w:r w:rsidR="00FE48DE" w:rsidRPr="008349B8">
        <w:instrText xml:space="preserve"> REF _Ref526771245 \r \h </w:instrText>
      </w:r>
      <w:r w:rsidR="00EE6A4F" w:rsidRPr="008349B8">
        <w:instrText xml:space="preserve"> \* MERGEFORMAT </w:instrText>
      </w:r>
      <w:r w:rsidR="00FE48DE" w:rsidRPr="008349B8">
        <w:fldChar w:fldCharType="separate"/>
      </w:r>
      <w:r w:rsidR="004E5F26" w:rsidRPr="008349B8">
        <w:t>3.2</w:t>
      </w:r>
      <w:r w:rsidR="00FE48DE" w:rsidRPr="008349B8">
        <w:fldChar w:fldCharType="end"/>
      </w:r>
      <w:r w:rsidRPr="008349B8">
        <w:t xml:space="preserve">, the Technical </w:t>
      </w:r>
      <w:r w:rsidR="003E7CAB" w:rsidRPr="008349B8">
        <w:t xml:space="preserve">and Financial </w:t>
      </w:r>
      <w:r w:rsidRPr="008349B8">
        <w:t>Capacity</w:t>
      </w:r>
      <w:r w:rsidR="009E0F64" w:rsidRPr="008349B8">
        <w:t xml:space="preserve"> </w:t>
      </w:r>
      <w:r w:rsidRPr="008349B8">
        <w:t xml:space="preserve">of their respective Associates would also be eligible hereunder. Provided however, in the event a Bidder gets selected on the strength of the Financial and /or Technical Capability of its Associate, </w:t>
      </w:r>
      <w:r w:rsidR="004E2E93" w:rsidRPr="008349B8">
        <w:t>it shall</w:t>
      </w:r>
      <w:r w:rsidRPr="008349B8">
        <w:t xml:space="preserve"> ensure that the said Associate remains an Associate of the Bidder throughout the equity lock-in-period set forth herein and more particularly specifi</w:t>
      </w:r>
      <w:r w:rsidR="00073348" w:rsidRPr="008349B8">
        <w:t xml:space="preserve">ed in the </w:t>
      </w:r>
      <w:r w:rsidR="00CC04F3" w:rsidRPr="008349B8">
        <w:t>Concession</w:t>
      </w:r>
      <w:r w:rsidR="00CC2529" w:rsidRPr="008349B8">
        <w:t xml:space="preserve"> Agreement</w:t>
      </w:r>
      <w:r w:rsidR="00073348" w:rsidRPr="008349B8">
        <w:t>.</w:t>
      </w:r>
      <w:bookmarkEnd w:id="35"/>
    </w:p>
    <w:p w14:paraId="4BFB6687" w14:textId="02700386" w:rsidR="00073348" w:rsidRPr="008349B8" w:rsidRDefault="004F356D" w:rsidP="00073348">
      <w:pPr>
        <w:pStyle w:val="ListParagraph"/>
        <w:ind w:left="1224"/>
        <w:jc w:val="both"/>
      </w:pPr>
      <w:r w:rsidRPr="008349B8">
        <w:t>For purposes of</w:t>
      </w:r>
      <w:r w:rsidR="00C41D48" w:rsidRPr="008349B8">
        <w:t xml:space="preserve"> this RFP, Associate means, in relation to the Bidder/ Consortium Member</w:t>
      </w:r>
      <w:r w:rsidRPr="008349B8">
        <w:t>, a</w:t>
      </w:r>
      <w:r w:rsidR="00C41D48" w:rsidRPr="008349B8">
        <w:t xml:space="preserve"> person who controls, is controlled by, or is under the common control with such Bidder / Consortium </w:t>
      </w:r>
      <w:r w:rsidRPr="008349B8">
        <w:t>Member (</w:t>
      </w:r>
      <w:r w:rsidR="00C41D48" w:rsidRPr="008349B8">
        <w:t xml:space="preserve">the </w:t>
      </w:r>
      <w:r w:rsidR="00C41D48" w:rsidRPr="008349B8">
        <w:rPr>
          <w:b/>
        </w:rPr>
        <w:t>“Associate”</w:t>
      </w:r>
      <w:r w:rsidR="00C41D48" w:rsidRPr="008349B8">
        <w:t xml:space="preserve">). As used in this definition, the expression </w:t>
      </w:r>
      <w:r w:rsidR="00C41D48" w:rsidRPr="008349B8">
        <w:rPr>
          <w:b/>
        </w:rPr>
        <w:t>“control”</w:t>
      </w:r>
      <w:r w:rsidR="00C41D48" w:rsidRPr="008349B8">
        <w:t xml:space="preserve"> means, with respect to a person which is a company or corporation, the ownership, directly or indirectly, of more than 5</w:t>
      </w:r>
      <w:r w:rsidR="005437F8" w:rsidRPr="008349B8">
        <w:t>0</w:t>
      </w:r>
      <w:r w:rsidR="00C41D48" w:rsidRPr="008349B8">
        <w:t>% (fifty</w:t>
      </w:r>
      <w:r w:rsidR="00F43904" w:rsidRPr="008349B8">
        <w:t xml:space="preserve"> </w:t>
      </w:r>
      <w:r w:rsidR="00C41D48" w:rsidRPr="008349B8">
        <w:t xml:space="preserve">per cent) of the voting shares of such person, and with respect to a person which is not a company or corporation, the power to direct the management and policies of such person by operation of law. </w:t>
      </w:r>
    </w:p>
    <w:p w14:paraId="069918B2" w14:textId="77777777" w:rsidR="00B10851" w:rsidRPr="008349B8" w:rsidRDefault="00B10851" w:rsidP="00073348">
      <w:pPr>
        <w:pStyle w:val="ListParagraph"/>
        <w:ind w:left="1224"/>
        <w:jc w:val="both"/>
      </w:pPr>
    </w:p>
    <w:p w14:paraId="3A551B5D" w14:textId="77777777" w:rsidR="00073348" w:rsidRPr="008349B8" w:rsidRDefault="00C41D48" w:rsidP="00113FFC">
      <w:pPr>
        <w:pStyle w:val="ListParagraph"/>
        <w:numPr>
          <w:ilvl w:val="2"/>
          <w:numId w:val="1"/>
        </w:numPr>
        <w:ind w:hanging="798"/>
        <w:jc w:val="both"/>
      </w:pPr>
      <w:r w:rsidRPr="008349B8">
        <w:t xml:space="preserve">The following conditions shall be adhered to while submitting a Bid: </w:t>
      </w:r>
    </w:p>
    <w:p w14:paraId="6E078930" w14:textId="77777777" w:rsidR="00073348" w:rsidRPr="008349B8" w:rsidRDefault="00C41D48" w:rsidP="000464EF">
      <w:pPr>
        <w:pStyle w:val="ListParagraph"/>
        <w:numPr>
          <w:ilvl w:val="0"/>
          <w:numId w:val="7"/>
        </w:numPr>
        <w:jc w:val="both"/>
      </w:pPr>
      <w:r w:rsidRPr="008349B8">
        <w:t xml:space="preserve">Bidders should attach clearly marked and referenced continuation sheets in the event that the space provided in the prescribed forms in the Annexes is insufficient. Alternatively, Bidders may format the prescribed forms making due provision for incorporation of the requested information; </w:t>
      </w:r>
    </w:p>
    <w:p w14:paraId="3226DE70" w14:textId="77777777" w:rsidR="00073348" w:rsidRPr="008349B8" w:rsidRDefault="00C41D48" w:rsidP="000464EF">
      <w:pPr>
        <w:pStyle w:val="ListParagraph"/>
        <w:numPr>
          <w:ilvl w:val="0"/>
          <w:numId w:val="7"/>
        </w:numPr>
        <w:jc w:val="both"/>
      </w:pPr>
      <w:r w:rsidRPr="008349B8">
        <w:t xml:space="preserve">information supplied by a Bidder (or other constituent member if the Bidder is a Consortium) must apply to the Bidder, Member or Associate named in the Bid and not, unless specifically requested, to other associated companies or firms. Invitation to submit Bids will be issued only to Bidders whose identity and/ or constitution is identical to that at qualification; </w:t>
      </w:r>
    </w:p>
    <w:p w14:paraId="18304D06" w14:textId="30B9A5E7" w:rsidR="00073348" w:rsidRPr="008349B8" w:rsidRDefault="00C41D48" w:rsidP="000464EF">
      <w:pPr>
        <w:pStyle w:val="ListParagraph"/>
        <w:numPr>
          <w:ilvl w:val="0"/>
          <w:numId w:val="7"/>
        </w:numPr>
        <w:jc w:val="both"/>
      </w:pPr>
      <w:r w:rsidRPr="008349B8">
        <w:t>in responding to the qualification submissions, Bidders should demonstrate their capabilities in accordance with</w:t>
      </w:r>
      <w:r w:rsidR="00541A64" w:rsidRPr="008349B8">
        <w:t xml:space="preserve"> Clause</w:t>
      </w:r>
      <w:r w:rsidRPr="008349B8">
        <w:t xml:space="preserve"> </w:t>
      </w:r>
      <w:r w:rsidR="00541A64" w:rsidRPr="008349B8">
        <w:fldChar w:fldCharType="begin"/>
      </w:r>
      <w:r w:rsidR="00541A64" w:rsidRPr="008349B8">
        <w:instrText xml:space="preserve"> REF _Ref526771663 \r \h </w:instrText>
      </w:r>
      <w:r w:rsidR="00EE6A4F" w:rsidRPr="008349B8">
        <w:instrText xml:space="preserve"> \* MERGEFORMAT </w:instrText>
      </w:r>
      <w:r w:rsidR="00541A64" w:rsidRPr="008349B8">
        <w:fldChar w:fldCharType="separate"/>
      </w:r>
      <w:r w:rsidR="004E5F26" w:rsidRPr="008349B8">
        <w:t>3.1</w:t>
      </w:r>
      <w:r w:rsidR="00541A64" w:rsidRPr="008349B8">
        <w:fldChar w:fldCharType="end"/>
      </w:r>
      <w:r w:rsidR="007C5BA8" w:rsidRPr="008349B8">
        <w:t xml:space="preserve"> </w:t>
      </w:r>
      <w:r w:rsidRPr="008349B8">
        <w:t xml:space="preserve">below; and </w:t>
      </w:r>
    </w:p>
    <w:p w14:paraId="1007ACF5" w14:textId="77777777" w:rsidR="00073348" w:rsidRPr="008349B8" w:rsidRDefault="00C41D48" w:rsidP="000464EF">
      <w:pPr>
        <w:pStyle w:val="ListParagraph"/>
        <w:numPr>
          <w:ilvl w:val="0"/>
          <w:numId w:val="7"/>
        </w:numPr>
        <w:jc w:val="both"/>
      </w:pPr>
      <w:r w:rsidRPr="008349B8">
        <w:t xml:space="preserve">in case the Bidder is a consortium, each Member should substantially satisfy the qualification requirements to the extent specified herein. </w:t>
      </w:r>
    </w:p>
    <w:p w14:paraId="1182FB50" w14:textId="77777777" w:rsidR="00B10851" w:rsidRPr="008349B8" w:rsidRDefault="00B10851" w:rsidP="00B10851">
      <w:pPr>
        <w:pStyle w:val="ListParagraph"/>
        <w:ind w:left="1800"/>
        <w:jc w:val="both"/>
      </w:pPr>
    </w:p>
    <w:p w14:paraId="68EFEA67" w14:textId="77777777" w:rsidR="00073348" w:rsidRPr="008349B8" w:rsidRDefault="00C41D48" w:rsidP="00113FFC">
      <w:pPr>
        <w:pStyle w:val="ListParagraph"/>
        <w:numPr>
          <w:ilvl w:val="2"/>
          <w:numId w:val="1"/>
        </w:numPr>
        <w:ind w:hanging="798"/>
        <w:jc w:val="both"/>
      </w:pPr>
      <w:r w:rsidRPr="008349B8">
        <w:t xml:space="preserve">While Qualification is open to persons from any country, the following provisions shall apply:  </w:t>
      </w:r>
    </w:p>
    <w:p w14:paraId="5700500D" w14:textId="5957EC66" w:rsidR="00073348" w:rsidRPr="008349B8" w:rsidRDefault="00C41D48" w:rsidP="000464EF">
      <w:pPr>
        <w:pStyle w:val="ListParagraph"/>
        <w:numPr>
          <w:ilvl w:val="0"/>
          <w:numId w:val="8"/>
        </w:numPr>
        <w:jc w:val="both"/>
      </w:pPr>
      <w:r w:rsidRPr="008349B8">
        <w:lastRenderedPageBreak/>
        <w:t xml:space="preserve">Where, on the date of the Bid, </w:t>
      </w:r>
      <w:r w:rsidR="00B10851" w:rsidRPr="008349B8">
        <w:rPr>
          <w:lang w:val="en-US"/>
        </w:rPr>
        <w:t>25% (</w:t>
      </w:r>
      <w:r w:rsidR="00851D07" w:rsidRPr="008349B8">
        <w:rPr>
          <w:lang w:val="en-US"/>
        </w:rPr>
        <w:t>twenty-five</w:t>
      </w:r>
      <w:r w:rsidR="00B10851" w:rsidRPr="008349B8">
        <w:rPr>
          <w:lang w:val="en-US"/>
        </w:rPr>
        <w:t xml:space="preserve"> percent) or more </w:t>
      </w:r>
      <w:r w:rsidRPr="008349B8">
        <w:t xml:space="preserve">of the aggregate issued, subscribed and paid up equity share capital in a Bidder </w:t>
      </w:r>
      <w:r w:rsidR="00BB1E30" w:rsidRPr="008349B8">
        <w:t>or its Member is held by person</w:t>
      </w:r>
      <w:r w:rsidRPr="008349B8">
        <w:t xml:space="preserve"> resident outside India or where a Bidder or its Member is controlled by person resident outside India; or </w:t>
      </w:r>
    </w:p>
    <w:p w14:paraId="5E77D6B2" w14:textId="6AA7D225" w:rsidR="00B10851" w:rsidRPr="008349B8" w:rsidRDefault="00C41D48" w:rsidP="00C377FA">
      <w:pPr>
        <w:pStyle w:val="ListParagraph"/>
        <w:ind w:left="1584"/>
        <w:jc w:val="both"/>
      </w:pPr>
      <w:bookmarkStart w:id="36" w:name="_Ref526772093"/>
      <w:r w:rsidRPr="008349B8">
        <w:t xml:space="preserve">if at any subsequent stage after the date of the Bid, there is an acquisition of </w:t>
      </w:r>
      <w:r w:rsidR="00B10851" w:rsidRPr="008349B8">
        <w:rPr>
          <w:lang w:val="en-US"/>
        </w:rPr>
        <w:t>25% (</w:t>
      </w:r>
      <w:r w:rsidR="00851D07" w:rsidRPr="008349B8">
        <w:rPr>
          <w:lang w:val="en-US"/>
        </w:rPr>
        <w:t>twenty-five</w:t>
      </w:r>
      <w:r w:rsidR="00B10851" w:rsidRPr="008349B8">
        <w:rPr>
          <w:lang w:val="en-US"/>
        </w:rPr>
        <w:t xml:space="preserve"> percent) or more</w:t>
      </w:r>
      <w:r w:rsidRPr="008349B8">
        <w:t xml:space="preserve"> of the aggregate issued, subscribed and paid up equity share capital or control, by person resident outside India, in or of the Bidder or its Members;</w:t>
      </w:r>
      <w:bookmarkEnd w:id="36"/>
      <w:r w:rsidRPr="008349B8">
        <w:t xml:space="preserve"> </w:t>
      </w:r>
    </w:p>
    <w:p w14:paraId="367450DE" w14:textId="6FF0EB50" w:rsidR="00B10851" w:rsidRPr="008349B8" w:rsidRDefault="00C41D48">
      <w:pPr>
        <w:pStyle w:val="ListParagraph"/>
        <w:ind w:left="1584"/>
        <w:jc w:val="both"/>
      </w:pPr>
      <w:r w:rsidRPr="008349B8">
        <w:t>then the Qualification of such Bidder or in the event described in sub-</w:t>
      </w:r>
      <w:r w:rsidR="00E94792" w:rsidRPr="008349B8">
        <w:t>c</w:t>
      </w:r>
      <w:r w:rsidR="00E95AB0" w:rsidRPr="008349B8">
        <w:t>lause</w:t>
      </w:r>
      <w:r w:rsidR="00541A64" w:rsidRPr="008349B8">
        <w:t>(</w:t>
      </w:r>
      <w:r w:rsidRPr="008349B8">
        <w:t xml:space="preserve"> </w:t>
      </w:r>
      <w:r w:rsidR="00541A64" w:rsidRPr="008349B8">
        <w:fldChar w:fldCharType="begin"/>
      </w:r>
      <w:r w:rsidR="00541A64" w:rsidRPr="008349B8">
        <w:instrText xml:space="preserve"> REF _Ref526772093 \r \h </w:instrText>
      </w:r>
      <w:r w:rsidR="00EE6A4F" w:rsidRPr="008349B8">
        <w:instrText xml:space="preserve"> \* MERGEFORMAT </w:instrText>
      </w:r>
      <w:r w:rsidR="00541A64" w:rsidRPr="008349B8">
        <w:fldChar w:fldCharType="separate"/>
      </w:r>
      <w:r w:rsidR="004E5F26" w:rsidRPr="008349B8">
        <w:t>b</w:t>
      </w:r>
      <w:r w:rsidR="00541A64" w:rsidRPr="008349B8">
        <w:fldChar w:fldCharType="end"/>
      </w:r>
      <w:r w:rsidR="00541A64" w:rsidRPr="008349B8">
        <w:t xml:space="preserve">) </w:t>
      </w:r>
      <w:r w:rsidRPr="008349B8">
        <w:t>above, the continued Qualification of the Bidder shall be subject to approval of the Authority from national security and public interest perspective. The decision of the Authority in this behalf shall be final and conclusive and binding on the Bidder.</w:t>
      </w:r>
    </w:p>
    <w:p w14:paraId="274F2533" w14:textId="77777777" w:rsidR="00073348" w:rsidRPr="008349B8" w:rsidRDefault="00C41D48">
      <w:pPr>
        <w:pStyle w:val="ListParagraph"/>
        <w:ind w:left="1584"/>
        <w:jc w:val="both"/>
      </w:pPr>
      <w:r w:rsidRPr="008349B8">
        <w:t xml:space="preserve"> </w:t>
      </w:r>
    </w:p>
    <w:p w14:paraId="2252D31F" w14:textId="6D8D950C" w:rsidR="00073348" w:rsidRPr="008349B8" w:rsidRDefault="00C41D48" w:rsidP="00073348">
      <w:pPr>
        <w:pStyle w:val="ListParagraph"/>
        <w:ind w:left="1584"/>
        <w:jc w:val="both"/>
      </w:pPr>
      <w:r w:rsidRPr="008349B8">
        <w:t xml:space="preserve">The holding or acquisition of equity or control, as above, shall include direct or indirect holding/ acquisition, including by transfer, of the direct or indirect legal or beneficial ownership or control, by persons acting for themselves or in concert and in determining such holding or acquisition, the Authority shall be guided by the principles, precedents and definitions contained in the Securities and Exchange Board of India (Substantial Acquisition of Shares and Takeovers) Regulations, </w:t>
      </w:r>
      <w:r w:rsidR="00B10851" w:rsidRPr="008349B8">
        <w:t>2011</w:t>
      </w:r>
      <w:r w:rsidRPr="008349B8">
        <w:t xml:space="preserve">, or any substitute thereof, as in force on the date of such acquisition. </w:t>
      </w:r>
    </w:p>
    <w:p w14:paraId="5E7A0B93" w14:textId="77777777" w:rsidR="00B10851" w:rsidRPr="008349B8" w:rsidRDefault="00B10851" w:rsidP="00073348">
      <w:pPr>
        <w:pStyle w:val="ListParagraph"/>
        <w:ind w:left="1584"/>
        <w:jc w:val="both"/>
      </w:pPr>
    </w:p>
    <w:p w14:paraId="0B1AF2E7" w14:textId="77777777" w:rsidR="00073348" w:rsidRPr="008349B8" w:rsidRDefault="00C41D48" w:rsidP="00073348">
      <w:pPr>
        <w:pStyle w:val="ListParagraph"/>
        <w:ind w:left="1584"/>
        <w:jc w:val="both"/>
      </w:pPr>
      <w:r w:rsidRPr="008349B8">
        <w:t xml:space="preserve">The Bidder shall promptly inform the Authority of any change in its shareholding, as above, and failure to do so shall render the Bidder liable for disqualification from the Bidding Process. </w:t>
      </w:r>
    </w:p>
    <w:p w14:paraId="23E53BFF" w14:textId="77777777" w:rsidR="00113FFC" w:rsidRPr="008349B8" w:rsidRDefault="00113FFC" w:rsidP="00073348">
      <w:pPr>
        <w:pStyle w:val="ListParagraph"/>
        <w:ind w:left="1584"/>
        <w:jc w:val="both"/>
      </w:pPr>
    </w:p>
    <w:p w14:paraId="2C3B6255" w14:textId="551E3FDA" w:rsidR="00073348" w:rsidRPr="008349B8" w:rsidRDefault="0004318B" w:rsidP="00113FFC">
      <w:pPr>
        <w:pStyle w:val="ListParagraph"/>
        <w:numPr>
          <w:ilvl w:val="2"/>
          <w:numId w:val="1"/>
        </w:numPr>
        <w:ind w:hanging="798"/>
        <w:jc w:val="both"/>
      </w:pPr>
      <w:bookmarkStart w:id="37" w:name="_Ref526950823"/>
      <w:r w:rsidRPr="008349B8">
        <w:t>Notwithstanding</w:t>
      </w:r>
      <w:r w:rsidR="00C41D48" w:rsidRPr="008349B8">
        <w:t xml:space="preserve"> anything to the contrary contained herein, in the event that the Bid Due Date falls within three months of the closing of the latest financial year of a Bidder, it shall ignore such financial year for the purposes of its Bid and furnish all its information and certification with reference to the </w:t>
      </w:r>
      <w:r w:rsidR="00B10851" w:rsidRPr="008349B8">
        <w:t>5</w:t>
      </w:r>
      <w:r w:rsidR="00A638EA" w:rsidRPr="008349B8">
        <w:t xml:space="preserve"> </w:t>
      </w:r>
      <w:r w:rsidR="00C41D48" w:rsidRPr="008349B8">
        <w:t>(</w:t>
      </w:r>
      <w:r w:rsidR="00B10851" w:rsidRPr="008349B8">
        <w:t>five</w:t>
      </w:r>
      <w:r w:rsidR="00C41D48" w:rsidRPr="008349B8">
        <w:t>) years or 1 (one) year, as the case may be, preceding its latest financial year. For the avoidance of doubt, financial year shall, for the purposes of a Bid hereunder, mean the accounting year followed by the Bidder in the course of its normal business.</w:t>
      </w:r>
      <w:bookmarkEnd w:id="37"/>
      <w:r w:rsidR="00C41D48" w:rsidRPr="008349B8">
        <w:t xml:space="preserve"> </w:t>
      </w:r>
    </w:p>
    <w:p w14:paraId="7D380F4C" w14:textId="77777777" w:rsidR="003F0CED" w:rsidRPr="008349B8" w:rsidRDefault="003F0CED" w:rsidP="00ED0A08">
      <w:pPr>
        <w:pStyle w:val="ListParagraph"/>
        <w:ind w:left="792"/>
        <w:jc w:val="both"/>
        <w:rPr>
          <w:b/>
        </w:rPr>
      </w:pPr>
    </w:p>
    <w:p w14:paraId="6AAFCE31" w14:textId="77777777" w:rsidR="00073348" w:rsidRPr="008349B8" w:rsidRDefault="00C41D48" w:rsidP="00073348">
      <w:pPr>
        <w:pStyle w:val="ListParagraph"/>
        <w:numPr>
          <w:ilvl w:val="1"/>
          <w:numId w:val="1"/>
        </w:numPr>
        <w:jc w:val="both"/>
        <w:rPr>
          <w:b/>
        </w:rPr>
      </w:pPr>
      <w:r w:rsidRPr="008349B8">
        <w:rPr>
          <w:b/>
        </w:rPr>
        <w:t xml:space="preserve">Change in Ownership </w:t>
      </w:r>
    </w:p>
    <w:p w14:paraId="75862A1B" w14:textId="77777777" w:rsidR="00113FFC" w:rsidRPr="008349B8" w:rsidRDefault="00113FFC" w:rsidP="00113FFC">
      <w:pPr>
        <w:pStyle w:val="ListParagraph"/>
        <w:ind w:left="792" w:hanging="508"/>
        <w:jc w:val="both"/>
        <w:rPr>
          <w:b/>
        </w:rPr>
      </w:pPr>
    </w:p>
    <w:p w14:paraId="370A34C3" w14:textId="712756D5" w:rsidR="00B10851" w:rsidRPr="008349B8" w:rsidRDefault="00C41D48" w:rsidP="00113FFC">
      <w:pPr>
        <w:pStyle w:val="ListParagraph"/>
        <w:numPr>
          <w:ilvl w:val="2"/>
          <w:numId w:val="1"/>
        </w:numPr>
        <w:ind w:hanging="832"/>
        <w:jc w:val="both"/>
      </w:pPr>
      <w:r w:rsidRPr="008349B8">
        <w:t>By</w:t>
      </w:r>
      <w:r w:rsidR="00B10851" w:rsidRPr="008349B8">
        <w:rPr>
          <w:lang w:val="en-US"/>
        </w:rPr>
        <w:t xml:space="preserve"> submitting the Bid, the Bidder acknowledges that it shall be qualified and short-listed on the basis of Technical Capacity and Financial Capacity of those of its Consortium Members who shall, until the </w:t>
      </w:r>
      <w:r w:rsidR="007C53E0" w:rsidRPr="008349B8">
        <w:rPr>
          <w:lang w:val="en-US"/>
        </w:rPr>
        <w:t>2</w:t>
      </w:r>
      <w:r w:rsidR="007C53E0" w:rsidRPr="008349B8">
        <w:rPr>
          <w:vertAlign w:val="superscript"/>
          <w:lang w:val="en-US"/>
        </w:rPr>
        <w:t>nd</w:t>
      </w:r>
      <w:r w:rsidR="00B10851" w:rsidRPr="008349B8">
        <w:rPr>
          <w:lang w:val="en-US"/>
        </w:rPr>
        <w:t>(</w:t>
      </w:r>
      <w:r w:rsidR="007C53E0" w:rsidRPr="008349B8">
        <w:rPr>
          <w:lang w:val="en-US"/>
        </w:rPr>
        <w:t>second</w:t>
      </w:r>
      <w:r w:rsidR="00B10851" w:rsidRPr="008349B8">
        <w:rPr>
          <w:lang w:val="en-US"/>
        </w:rPr>
        <w:t>) anniversary of the date of commercial operation of the Project, individually hold equity share capital representing not less than 26% (</w:t>
      </w:r>
      <w:r w:rsidR="00851D07" w:rsidRPr="008349B8">
        <w:rPr>
          <w:lang w:val="en-US"/>
        </w:rPr>
        <w:t>twenty-six</w:t>
      </w:r>
      <w:r w:rsidR="00B10851" w:rsidRPr="008349B8">
        <w:rPr>
          <w:lang w:val="en-US"/>
        </w:rPr>
        <w:t xml:space="preserve"> per cent) of the subscribed and paid-up equity of the Concessionaire. </w:t>
      </w:r>
    </w:p>
    <w:p w14:paraId="1D96E67F" w14:textId="642966B7" w:rsidR="00073348" w:rsidRPr="008349B8" w:rsidRDefault="00073348" w:rsidP="002A26CD">
      <w:pPr>
        <w:pStyle w:val="ListParagraph"/>
        <w:spacing w:after="0"/>
        <w:ind w:left="1225"/>
        <w:jc w:val="both"/>
      </w:pPr>
    </w:p>
    <w:p w14:paraId="41155ED1" w14:textId="77777777" w:rsidR="002A26CD" w:rsidRPr="008349B8" w:rsidRDefault="002A26CD" w:rsidP="002A26CD">
      <w:pPr>
        <w:autoSpaceDE w:val="0"/>
        <w:autoSpaceDN w:val="0"/>
        <w:adjustRightInd w:val="0"/>
        <w:spacing w:after="0" w:line="240" w:lineRule="auto"/>
        <w:ind w:left="720" w:firstLine="425"/>
        <w:jc w:val="both"/>
        <w:rPr>
          <w:rFonts w:cstheme="minorHAnsi"/>
        </w:rPr>
      </w:pPr>
      <w:r w:rsidRPr="008349B8">
        <w:rPr>
          <w:rFonts w:cstheme="minorHAnsi"/>
        </w:rPr>
        <w:t>The Bidder further acknowledges and agrees that:</w:t>
      </w:r>
    </w:p>
    <w:p w14:paraId="6BE3591B" w14:textId="77777777" w:rsidR="002A26CD" w:rsidRPr="008349B8" w:rsidRDefault="002A26CD" w:rsidP="002A26CD">
      <w:pPr>
        <w:autoSpaceDE w:val="0"/>
        <w:autoSpaceDN w:val="0"/>
        <w:adjustRightInd w:val="0"/>
        <w:spacing w:after="0" w:line="240" w:lineRule="auto"/>
        <w:ind w:left="720"/>
        <w:jc w:val="both"/>
        <w:rPr>
          <w:rFonts w:cstheme="minorHAnsi"/>
        </w:rPr>
      </w:pPr>
    </w:p>
    <w:p w14:paraId="1FF4B172" w14:textId="77777777" w:rsidR="002202E5" w:rsidRPr="00970AEC" w:rsidRDefault="002202E5" w:rsidP="002202E5">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 xml:space="preserve">The Bidder and in the event the Bidder is a Consortium, the Consortium members collectively shall hold not less than 100% (one hundred percent) of the issued and </w:t>
      </w:r>
      <w:r w:rsidRPr="00970AEC">
        <w:rPr>
          <w:rFonts w:cstheme="minorHAnsi"/>
        </w:rPr>
        <w:lastRenderedPageBreak/>
        <w:t xml:space="preserve">paid up equity capital of the Concessionaire at all times commencing from the incorporation of the Concessionaire, until the Appointed Date; </w:t>
      </w:r>
    </w:p>
    <w:p w14:paraId="094817C4" w14:textId="77777777" w:rsidR="002202E5" w:rsidRPr="00970AEC" w:rsidRDefault="002202E5" w:rsidP="002202E5">
      <w:pPr>
        <w:pStyle w:val="ListParagraph"/>
        <w:autoSpaceDE w:val="0"/>
        <w:autoSpaceDN w:val="0"/>
        <w:adjustRightInd w:val="0"/>
        <w:spacing w:after="0" w:line="240" w:lineRule="auto"/>
        <w:ind w:left="1503"/>
        <w:contextualSpacing w:val="0"/>
        <w:jc w:val="both"/>
        <w:rPr>
          <w:rFonts w:cstheme="minorHAnsi"/>
        </w:rPr>
      </w:pPr>
    </w:p>
    <w:p w14:paraId="2DC47A45" w14:textId="77777777" w:rsidR="002202E5" w:rsidRDefault="002202E5" w:rsidP="002202E5">
      <w:pPr>
        <w:pStyle w:val="ListParagraph"/>
        <w:numPr>
          <w:ilvl w:val="0"/>
          <w:numId w:val="54"/>
        </w:numPr>
        <w:autoSpaceDE w:val="0"/>
        <w:autoSpaceDN w:val="0"/>
        <w:adjustRightInd w:val="0"/>
        <w:spacing w:after="0" w:line="240" w:lineRule="auto"/>
        <w:contextualSpacing w:val="0"/>
        <w:jc w:val="both"/>
        <w:rPr>
          <w:rFonts w:cstheme="minorHAnsi"/>
        </w:rPr>
      </w:pPr>
      <w:r w:rsidRPr="00970AEC">
        <w:rPr>
          <w:rFonts w:cstheme="minorHAnsi"/>
        </w:rPr>
        <w:t>thereafter the aggregate direct equity shareholding of the Bidder and in case of Consortium, the Consortium Members in the issued and paid up equity capital of the Concessionaire shall not be less than 51% (fifty-one percent) at all times until 2</w:t>
      </w:r>
      <w:r w:rsidRPr="00970AEC">
        <w:rPr>
          <w:rFonts w:cstheme="minorHAnsi"/>
          <w:vertAlign w:val="superscript"/>
        </w:rPr>
        <w:t>nd</w:t>
      </w:r>
      <w:r w:rsidRPr="00970AEC">
        <w:rPr>
          <w:rFonts w:cstheme="minorHAnsi"/>
        </w:rPr>
        <w:t xml:space="preserve"> (second) anniversary of the Commercial Operat</w:t>
      </w:r>
      <w:r>
        <w:rPr>
          <w:rFonts w:cstheme="minorHAnsi"/>
        </w:rPr>
        <w:t>ions Date (COD) of the Project;</w:t>
      </w:r>
      <w:r w:rsidRPr="00006E2D">
        <w:rPr>
          <w:rFonts w:cstheme="minorHAnsi"/>
        </w:rPr>
        <w:t xml:space="preserve"> </w:t>
      </w:r>
      <w:r w:rsidRPr="00970AEC">
        <w:rPr>
          <w:rFonts w:cstheme="minorHAnsi"/>
        </w:rPr>
        <w:t>and</w:t>
      </w:r>
    </w:p>
    <w:p w14:paraId="65936827" w14:textId="77777777" w:rsidR="002202E5" w:rsidRPr="00006E2D" w:rsidRDefault="002202E5" w:rsidP="002202E5">
      <w:pPr>
        <w:pStyle w:val="ListParagraph"/>
        <w:rPr>
          <w:rFonts w:cstheme="minorHAnsi"/>
        </w:rPr>
      </w:pPr>
    </w:p>
    <w:p w14:paraId="630F9E1F" w14:textId="77777777" w:rsidR="002202E5" w:rsidRPr="00970AEC" w:rsidRDefault="002202E5" w:rsidP="002202E5">
      <w:pPr>
        <w:pStyle w:val="ListParagraph"/>
        <w:numPr>
          <w:ilvl w:val="0"/>
          <w:numId w:val="54"/>
        </w:numPr>
        <w:autoSpaceDE w:val="0"/>
        <w:autoSpaceDN w:val="0"/>
        <w:adjustRightInd w:val="0"/>
        <w:spacing w:after="0" w:line="240" w:lineRule="auto"/>
        <w:contextualSpacing w:val="0"/>
        <w:jc w:val="both"/>
        <w:rPr>
          <w:rFonts w:cstheme="minorHAnsi"/>
        </w:rPr>
      </w:pP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r>
        <w:rPr>
          <w:lang w:val="en-US"/>
        </w:rPr>
        <w:t>.</w:t>
      </w:r>
    </w:p>
    <w:p w14:paraId="2EE25E07" w14:textId="7A092302" w:rsidR="00B10851" w:rsidRPr="008349B8" w:rsidRDefault="00B10851">
      <w:pPr>
        <w:pStyle w:val="ListParagraph"/>
        <w:ind w:left="1224"/>
        <w:jc w:val="both"/>
      </w:pPr>
    </w:p>
    <w:p w14:paraId="0CC7A74F" w14:textId="5ADCA26A" w:rsidR="002A26CD" w:rsidRPr="008349B8" w:rsidRDefault="00C41D48" w:rsidP="00073348">
      <w:pPr>
        <w:pStyle w:val="ListParagraph"/>
        <w:ind w:left="1224"/>
        <w:jc w:val="both"/>
      </w:pPr>
      <w:r w:rsidRPr="008349B8">
        <w:t xml:space="preserve">The Bidder further acknowledges and agrees that the aforesaid obligation shall be the minimum, and shall be in addition to such other obligations as may be contained in the </w:t>
      </w:r>
      <w:r w:rsidR="002A26CD" w:rsidRPr="008349B8">
        <w:t>Concession Agreement</w:t>
      </w:r>
      <w:r w:rsidRPr="008349B8">
        <w:t xml:space="preserve">, and a breach hereof shall, notwithstanding anything to the contrary contained in the </w:t>
      </w:r>
      <w:r w:rsidR="002A26CD" w:rsidRPr="008349B8">
        <w:t>Concession</w:t>
      </w:r>
      <w:r w:rsidR="00CC2529" w:rsidRPr="008349B8">
        <w:t xml:space="preserve"> Agreement</w:t>
      </w:r>
      <w:r w:rsidRPr="008349B8">
        <w:t xml:space="preserve">, be deemed to be a breach of the </w:t>
      </w:r>
      <w:r w:rsidR="000B3FED" w:rsidRPr="008349B8">
        <w:t>Concession Agreement</w:t>
      </w:r>
      <w:r w:rsidR="002A26CD" w:rsidRPr="008349B8">
        <w:t xml:space="preserve"> </w:t>
      </w:r>
      <w:r w:rsidRPr="008349B8">
        <w:t xml:space="preserve">and dealt with as such </w:t>
      </w:r>
      <w:r w:rsidR="00073348" w:rsidRPr="008349B8">
        <w:t>thereunder</w:t>
      </w:r>
      <w:r w:rsidRPr="008349B8">
        <w:t>.</w:t>
      </w:r>
    </w:p>
    <w:p w14:paraId="626A315A" w14:textId="77777777" w:rsidR="00073348" w:rsidRPr="008349B8" w:rsidRDefault="00C41D48" w:rsidP="00073348">
      <w:pPr>
        <w:pStyle w:val="ListParagraph"/>
        <w:ind w:left="1224"/>
        <w:jc w:val="both"/>
      </w:pPr>
      <w:r w:rsidRPr="008349B8">
        <w:t xml:space="preserve"> </w:t>
      </w:r>
    </w:p>
    <w:p w14:paraId="1EF4379E" w14:textId="65F1C9D5" w:rsidR="002A26CD" w:rsidRPr="008349B8" w:rsidRDefault="00C41D48" w:rsidP="00113FFC">
      <w:pPr>
        <w:pStyle w:val="ListParagraph"/>
        <w:numPr>
          <w:ilvl w:val="2"/>
          <w:numId w:val="1"/>
        </w:numPr>
        <w:ind w:hanging="832"/>
        <w:jc w:val="both"/>
      </w:pPr>
      <w:r w:rsidRPr="008349B8">
        <w:t xml:space="preserve">By submitting the Bid, the Bidder shall also be deemed to have acknowledged and agreed that in the event of a change in control of a Consortium Member or an Associate whose Technical Capacity and/ or Financial Capacity was taken into consideration for the purposes of qualification under and in accordance with the RFP, the Bidder shall be deemed to have knowledge of the same and shall be required to inform the Authority forthwith along with all relevant particulars about the same and the Authority may, in its sole discretion, disqualify the Bidder or withdraw the LOA from the Selected Bidder, as the case may be. </w:t>
      </w:r>
    </w:p>
    <w:p w14:paraId="1A066DC9" w14:textId="77777777" w:rsidR="002A26CD" w:rsidRPr="008349B8" w:rsidRDefault="002A26CD" w:rsidP="002A26CD">
      <w:pPr>
        <w:pStyle w:val="ListParagraph"/>
        <w:ind w:left="1224"/>
        <w:jc w:val="both"/>
      </w:pPr>
    </w:p>
    <w:p w14:paraId="03AE7324" w14:textId="00DA5639" w:rsidR="00073348" w:rsidRPr="008349B8" w:rsidRDefault="00C41D48" w:rsidP="002A26CD">
      <w:pPr>
        <w:pStyle w:val="ListParagraph"/>
        <w:ind w:left="1224"/>
        <w:jc w:val="both"/>
      </w:pPr>
      <w:r w:rsidRPr="008349B8">
        <w:t xml:space="preserve">In the event such change in control occurs after signing of the </w:t>
      </w:r>
      <w:r w:rsidR="000B3FED" w:rsidRPr="008349B8">
        <w:t>Concession Agreement</w:t>
      </w:r>
      <w:r w:rsidR="002A26CD" w:rsidRPr="008349B8">
        <w:t xml:space="preserve"> </w:t>
      </w:r>
      <w:r w:rsidRPr="008349B8">
        <w:t xml:space="preserve">but prior to the </w:t>
      </w:r>
      <w:r w:rsidR="007C53E0" w:rsidRPr="008349B8">
        <w:t>2</w:t>
      </w:r>
      <w:r w:rsidR="007C53E0" w:rsidRPr="008349B8">
        <w:rPr>
          <w:vertAlign w:val="superscript"/>
        </w:rPr>
        <w:t>nd</w:t>
      </w:r>
      <w:r w:rsidRPr="008349B8">
        <w:t>(</w:t>
      </w:r>
      <w:r w:rsidR="007C53E0" w:rsidRPr="008349B8">
        <w:t>second</w:t>
      </w:r>
      <w:r w:rsidRPr="008349B8">
        <w:t xml:space="preserve">) anniversary of the date of commercial operation of the Project, it would, notwithstanding anything to the contrary contained in the </w:t>
      </w:r>
      <w:r w:rsidR="002A26CD" w:rsidRPr="008349B8">
        <w:t xml:space="preserve">Concession </w:t>
      </w:r>
      <w:r w:rsidR="00CC2529" w:rsidRPr="008349B8">
        <w:t>Agreement</w:t>
      </w:r>
      <w:r w:rsidRPr="008349B8">
        <w:t xml:space="preserve">, be deemed to be a breach of the </w:t>
      </w:r>
      <w:r w:rsidR="002A26CD" w:rsidRPr="008349B8">
        <w:t>Concession</w:t>
      </w:r>
      <w:r w:rsidR="00CC2529" w:rsidRPr="008349B8">
        <w:t xml:space="preserve"> Agreement</w:t>
      </w:r>
      <w:r w:rsidRPr="008349B8">
        <w:t xml:space="preserve">, and the same shall be liable to be terminated without the Authority being liable in any manner whatsoever to the </w:t>
      </w:r>
      <w:r w:rsidR="00077B00" w:rsidRPr="008349B8">
        <w:t>Concessionaire</w:t>
      </w:r>
      <w:r w:rsidRPr="008349B8">
        <w:t xml:space="preserve">. In such an event, notwithstanding anything to the contrary contained in the </w:t>
      </w:r>
      <w:r w:rsidR="002A26CD" w:rsidRPr="008349B8">
        <w:t>Concession</w:t>
      </w:r>
      <w:r w:rsidR="00CC2529" w:rsidRPr="008349B8">
        <w:t xml:space="preserve"> Agreement</w:t>
      </w:r>
      <w:r w:rsidRPr="008349B8">
        <w:t xml:space="preserve">, the Authority shall be entitled to forfeit and appropriate the Bid Security or </w:t>
      </w:r>
      <w:r w:rsidR="00C377FA">
        <w:t>the</w:t>
      </w:r>
      <w:r w:rsidR="006C0D68" w:rsidRPr="008349B8">
        <w:t xml:space="preserve"> </w:t>
      </w:r>
      <w:r w:rsidRPr="008349B8">
        <w:t xml:space="preserve">Performance Security, as the case may be, as Damages, without prejudice to any other right or remedy that may be available to the Authority under the Bidding Documents and/ or the </w:t>
      </w:r>
      <w:r w:rsidR="000B3FED" w:rsidRPr="008349B8">
        <w:t>Concession Agreement</w:t>
      </w:r>
      <w:r w:rsidR="002A26CD" w:rsidRPr="008349B8">
        <w:t xml:space="preserve"> </w:t>
      </w:r>
      <w:r w:rsidRPr="008349B8">
        <w:t xml:space="preserve">or otherwise. </w:t>
      </w:r>
    </w:p>
    <w:p w14:paraId="24E7A681" w14:textId="77777777" w:rsidR="00524509" w:rsidRPr="008349B8" w:rsidRDefault="00524509" w:rsidP="00524509">
      <w:pPr>
        <w:pStyle w:val="ListParagraph"/>
        <w:ind w:left="1224"/>
        <w:jc w:val="both"/>
      </w:pPr>
    </w:p>
    <w:p w14:paraId="1395142A" w14:textId="4F95B440" w:rsidR="00524509" w:rsidRPr="008349B8" w:rsidRDefault="00524509" w:rsidP="00C377FA">
      <w:pPr>
        <w:pStyle w:val="ListParagraph"/>
        <w:numPr>
          <w:ilvl w:val="2"/>
          <w:numId w:val="1"/>
        </w:numPr>
        <w:ind w:hanging="832"/>
        <w:jc w:val="both"/>
      </w:pPr>
      <w:r w:rsidRPr="00851D07">
        <w:rPr>
          <w:b/>
        </w:rPr>
        <w:t>O&amp;M Experience</w:t>
      </w:r>
      <w:r w:rsidRPr="008349B8">
        <w:t xml:space="preserve">: The Bidder shall, in the case of a Consortium, include a Member who shall subscribe and continue to hold at least </w:t>
      </w:r>
      <w:r w:rsidR="00FF535E">
        <w:t>5%</w:t>
      </w:r>
      <w:r w:rsidRPr="008349B8">
        <w:t xml:space="preserve"> (</w:t>
      </w:r>
      <w:r w:rsidR="00FF535E">
        <w:t>five</w:t>
      </w:r>
      <w:r w:rsidR="00FF535E" w:rsidRPr="008349B8">
        <w:t xml:space="preserve"> </w:t>
      </w:r>
      <w:r w:rsidRPr="008349B8">
        <w:t>per cent) of the subscribe</w:t>
      </w:r>
      <w:r w:rsidR="00851D07">
        <w:t>d and paid up equity of the SPV</w:t>
      </w:r>
      <w:r w:rsidR="00FF535E">
        <w:t xml:space="preserve"> </w:t>
      </w:r>
      <w:bookmarkStart w:id="38" w:name="_Hlk183006269"/>
      <w:r w:rsidR="00FF535E" w:rsidRPr="0033796C">
        <w:t xml:space="preserve">end </w:t>
      </w:r>
      <w:bookmarkStart w:id="39" w:name="_Hlk183002158"/>
      <w:r w:rsidR="00FF535E" w:rsidRPr="0033796C">
        <w:t>of Concession Period</w:t>
      </w:r>
      <w:bookmarkEnd w:id="38"/>
      <w:bookmarkEnd w:id="39"/>
      <w:r w:rsidRPr="008349B8">
        <w:t>, and has either by itself or through its Associate, experience of</w:t>
      </w:r>
      <w:r w:rsidR="00851D07">
        <w:t xml:space="preserve"> </w:t>
      </w:r>
      <w:r w:rsidRPr="008349B8">
        <w:t xml:space="preserve">5 (five) years or more in operation and maintenance (O&amp;M) of Category 1 or Category </w:t>
      </w:r>
      <w:r w:rsidR="00FF535E">
        <w:t xml:space="preserve">2 </w:t>
      </w:r>
      <w:r w:rsidRPr="008349B8">
        <w:t xml:space="preserve">projects specified in Clause 3.2.1, which have an aggregate capital cost equal to the Estimated Project Cost. In case the Applicant is not a </w:t>
      </w:r>
      <w:r w:rsidRPr="008349B8">
        <w:lastRenderedPageBreak/>
        <w:t xml:space="preserve">Consortium, it shall be eligible only if it has equivalent experience of its own or through its Associates. </w:t>
      </w:r>
    </w:p>
    <w:p w14:paraId="5683EB9E" w14:textId="3378AFAF" w:rsidR="00447EB7" w:rsidRPr="008349B8" w:rsidRDefault="00447EB7" w:rsidP="00ED0A08">
      <w:pPr>
        <w:pStyle w:val="ListParagraph"/>
        <w:ind w:left="792"/>
        <w:jc w:val="both"/>
        <w:rPr>
          <w:b/>
          <w:bCs/>
        </w:rPr>
      </w:pPr>
    </w:p>
    <w:p w14:paraId="1DF2E770" w14:textId="77777777" w:rsidR="00073348" w:rsidRPr="008349B8" w:rsidRDefault="00C41D48" w:rsidP="00073348">
      <w:pPr>
        <w:pStyle w:val="ListParagraph"/>
        <w:numPr>
          <w:ilvl w:val="1"/>
          <w:numId w:val="1"/>
        </w:numPr>
        <w:jc w:val="both"/>
        <w:rPr>
          <w:b/>
          <w:bCs/>
        </w:rPr>
      </w:pPr>
      <w:r w:rsidRPr="008349B8">
        <w:rPr>
          <w:b/>
        </w:rPr>
        <w:t>Number</w:t>
      </w:r>
      <w:r w:rsidRPr="008349B8">
        <w:rPr>
          <w:b/>
          <w:bCs/>
        </w:rPr>
        <w:t xml:space="preserve"> of Bids </w:t>
      </w:r>
    </w:p>
    <w:p w14:paraId="0AA581C4" w14:textId="77777777" w:rsidR="00073348" w:rsidRPr="008349B8" w:rsidRDefault="00C41D48" w:rsidP="00073348">
      <w:pPr>
        <w:pStyle w:val="ListParagraph"/>
        <w:ind w:left="792"/>
        <w:jc w:val="both"/>
      </w:pPr>
      <w:r w:rsidRPr="008349B8">
        <w:t xml:space="preserve">A Bidder is eligible to submit only one Bid for the Project. A Bidder applying individually or as a Member of a Consortium shall not be entitled to submit another Bid either individually or as a member of any Consortium, as the case may be. </w:t>
      </w:r>
    </w:p>
    <w:p w14:paraId="0A6FFA06" w14:textId="77777777" w:rsidR="00447EB7" w:rsidRPr="008349B8" w:rsidRDefault="00447EB7" w:rsidP="00ED0A08">
      <w:pPr>
        <w:pStyle w:val="ListParagraph"/>
        <w:ind w:left="792"/>
        <w:jc w:val="both"/>
        <w:rPr>
          <w:b/>
          <w:bCs/>
        </w:rPr>
      </w:pPr>
    </w:p>
    <w:p w14:paraId="04D7660A" w14:textId="77777777" w:rsidR="00073348" w:rsidRPr="008349B8" w:rsidRDefault="00C41D48" w:rsidP="00073348">
      <w:pPr>
        <w:pStyle w:val="ListParagraph"/>
        <w:numPr>
          <w:ilvl w:val="1"/>
          <w:numId w:val="1"/>
        </w:numPr>
        <w:jc w:val="both"/>
        <w:rPr>
          <w:b/>
          <w:bCs/>
        </w:rPr>
      </w:pPr>
      <w:r w:rsidRPr="008349B8">
        <w:rPr>
          <w:b/>
          <w:bCs/>
        </w:rPr>
        <w:t xml:space="preserve">Bid and other costs </w:t>
      </w:r>
    </w:p>
    <w:p w14:paraId="56724767" w14:textId="09975D14" w:rsidR="00073348" w:rsidRPr="008349B8" w:rsidRDefault="00C41D48" w:rsidP="00073348">
      <w:pPr>
        <w:pStyle w:val="ListParagraph"/>
        <w:ind w:left="792"/>
        <w:jc w:val="both"/>
      </w:pPr>
      <w:r w:rsidRPr="008349B8">
        <w:t xml:space="preserve">The </w:t>
      </w:r>
      <w:r w:rsidR="00CF05D9" w:rsidRPr="008349B8">
        <w:t>Bidders shall be responsible</w:t>
      </w:r>
      <w:r w:rsidRPr="008349B8">
        <w:t xml:space="preserve"> for all of the costs associated with the preparation of their Bids and their participation in the Bid </w:t>
      </w:r>
      <w:r w:rsidR="007B56BF" w:rsidRPr="008349B8">
        <w:t>P</w:t>
      </w:r>
      <w:r w:rsidRPr="008349B8">
        <w:t xml:space="preserve">rocess. The Authority will not be responsible or in any way liable for such costs, regardless of the conduct or outcome of the Bidding Process. </w:t>
      </w:r>
    </w:p>
    <w:p w14:paraId="0EDA8650" w14:textId="77777777" w:rsidR="00524509" w:rsidRPr="008349B8" w:rsidRDefault="00524509" w:rsidP="00073348">
      <w:pPr>
        <w:pStyle w:val="ListParagraph"/>
        <w:ind w:left="792"/>
        <w:jc w:val="both"/>
      </w:pPr>
    </w:p>
    <w:p w14:paraId="5E9A16AC" w14:textId="77777777" w:rsidR="00073348" w:rsidRPr="008349B8" w:rsidRDefault="00C41D48" w:rsidP="00073348">
      <w:pPr>
        <w:pStyle w:val="ListParagraph"/>
        <w:numPr>
          <w:ilvl w:val="1"/>
          <w:numId w:val="1"/>
        </w:numPr>
        <w:jc w:val="both"/>
        <w:rPr>
          <w:b/>
          <w:bCs/>
        </w:rPr>
      </w:pPr>
      <w:r w:rsidRPr="008349B8">
        <w:rPr>
          <w:b/>
          <w:bCs/>
        </w:rPr>
        <w:t xml:space="preserve">Site visit </w:t>
      </w:r>
      <w:r w:rsidRPr="008349B8">
        <w:rPr>
          <w:b/>
        </w:rPr>
        <w:t>and</w:t>
      </w:r>
      <w:r w:rsidRPr="008349B8">
        <w:rPr>
          <w:b/>
          <w:bCs/>
        </w:rPr>
        <w:t xml:space="preserve"> verification of information </w:t>
      </w:r>
    </w:p>
    <w:p w14:paraId="5864B241" w14:textId="77777777" w:rsidR="00113FFC" w:rsidRPr="008349B8" w:rsidRDefault="00113FFC" w:rsidP="00113FFC">
      <w:pPr>
        <w:pStyle w:val="ListParagraph"/>
        <w:ind w:left="792"/>
        <w:jc w:val="both"/>
        <w:rPr>
          <w:b/>
          <w:bCs/>
        </w:rPr>
      </w:pPr>
    </w:p>
    <w:p w14:paraId="2A17456D" w14:textId="77777777" w:rsidR="007C7E72" w:rsidRPr="008349B8" w:rsidRDefault="00C41D48" w:rsidP="00113FFC">
      <w:pPr>
        <w:pStyle w:val="ListParagraph"/>
        <w:numPr>
          <w:ilvl w:val="2"/>
          <w:numId w:val="1"/>
        </w:numPr>
        <w:ind w:hanging="846"/>
        <w:jc w:val="both"/>
      </w:pPr>
      <w:bookmarkStart w:id="40" w:name="_Ref526776158"/>
      <w:r w:rsidRPr="008349B8">
        <w:t xml:space="preserve">Bidders are encouraged to submit their respective Bids after visiting the Project site </w:t>
      </w:r>
      <w:r w:rsidR="007B56BF" w:rsidRPr="008349B8">
        <w:t xml:space="preserve">at their own cost </w:t>
      </w:r>
      <w:r w:rsidRPr="008349B8">
        <w:t xml:space="preserve">and ascertaining for themselves the site conditions, traffic, location, surroundings, climate, availability of power, water and other utilities for </w:t>
      </w:r>
      <w:r w:rsidR="004E2E93" w:rsidRPr="008349B8">
        <w:t>construction, access</w:t>
      </w:r>
      <w:r w:rsidRPr="008349B8">
        <w:t xml:space="preserve"> to site, handling and storage of materials, weather data, applicable laws and regulations, and any other matter considered relevant by them.</w:t>
      </w:r>
      <w:bookmarkEnd w:id="40"/>
      <w:r w:rsidRPr="008349B8">
        <w:t xml:space="preserve"> </w:t>
      </w:r>
    </w:p>
    <w:p w14:paraId="59CF29F5" w14:textId="77777777" w:rsidR="007C7E72" w:rsidRPr="008349B8" w:rsidRDefault="00C41D48" w:rsidP="007C7E72">
      <w:pPr>
        <w:pStyle w:val="ListParagraph"/>
        <w:ind w:left="1224"/>
        <w:jc w:val="both"/>
      </w:pPr>
      <w:r w:rsidRPr="008349B8">
        <w:t xml:space="preserve">For any assistance in respect to the site visit to the Bidders, Bidders can contact the following persons at the address given below: </w:t>
      </w:r>
    </w:p>
    <w:tbl>
      <w:tblPr>
        <w:tblStyle w:val="TableGrid"/>
        <w:tblW w:w="8748" w:type="dxa"/>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0"/>
        <w:gridCol w:w="288"/>
      </w:tblGrid>
      <w:tr w:rsidR="002A26CD" w:rsidRPr="008349B8" w14:paraId="624F0BB0" w14:textId="77777777" w:rsidTr="002A26CD">
        <w:tc>
          <w:tcPr>
            <w:tcW w:w="8460" w:type="dxa"/>
          </w:tcPr>
          <w:p w14:paraId="19657633" w14:textId="77777777" w:rsidR="00524509" w:rsidRPr="008349B8" w:rsidRDefault="00524509" w:rsidP="00524509">
            <w:pPr>
              <w:widowControl w:val="0"/>
              <w:autoSpaceDE w:val="0"/>
              <w:autoSpaceDN w:val="0"/>
              <w:adjustRightInd w:val="0"/>
              <w:ind w:right="31"/>
              <w:rPr>
                <w:rFonts w:cstheme="minorHAnsi"/>
                <w:b/>
                <w:w w:val="102"/>
              </w:rPr>
            </w:pPr>
            <w:r w:rsidRPr="008349B8">
              <w:rPr>
                <w:rFonts w:cstheme="minorHAnsi"/>
                <w:b/>
                <w:w w:val="102"/>
              </w:rPr>
              <w:t>The Managing Director,</w:t>
            </w:r>
          </w:p>
          <w:p w14:paraId="64744FC7" w14:textId="77777777" w:rsidR="00524509" w:rsidRPr="008349B8" w:rsidRDefault="00524509" w:rsidP="00524509">
            <w:pPr>
              <w:widowControl w:val="0"/>
              <w:autoSpaceDE w:val="0"/>
              <w:autoSpaceDN w:val="0"/>
              <w:adjustRightInd w:val="0"/>
              <w:ind w:right="31"/>
              <w:rPr>
                <w:rFonts w:cstheme="minorHAnsi"/>
                <w:b/>
                <w:w w:val="102"/>
              </w:rPr>
            </w:pPr>
            <w:r w:rsidRPr="008349B8">
              <w:rPr>
                <w:rFonts w:cstheme="minorHAnsi"/>
                <w:b/>
                <w:w w:val="102"/>
              </w:rPr>
              <w:t>Karnataka Tourism Infrastructure Limited,</w:t>
            </w:r>
          </w:p>
          <w:p w14:paraId="4742C921" w14:textId="77777777" w:rsidR="002910F1" w:rsidRPr="008349B8" w:rsidRDefault="002910F1" w:rsidP="002910F1">
            <w:pPr>
              <w:rPr>
                <w:b/>
              </w:rPr>
            </w:pPr>
            <w:r w:rsidRPr="008349B8">
              <w:rPr>
                <w:b/>
              </w:rPr>
              <w:t>No. 3, 4</w:t>
            </w:r>
            <w:r w:rsidRPr="008349B8">
              <w:rPr>
                <w:b/>
                <w:vertAlign w:val="superscript"/>
              </w:rPr>
              <w:t>th</w:t>
            </w:r>
            <w:r w:rsidRPr="008349B8">
              <w:rPr>
                <w:b/>
              </w:rPr>
              <w:t xml:space="preserve"> Floor, Sungard - ATS, Embassy Icon, </w:t>
            </w:r>
          </w:p>
          <w:p w14:paraId="682ADB2A" w14:textId="77777777" w:rsidR="002910F1" w:rsidRPr="008349B8" w:rsidRDefault="002910F1" w:rsidP="002910F1">
            <w:pPr>
              <w:rPr>
                <w:b/>
              </w:rPr>
            </w:pPr>
            <w:r w:rsidRPr="008349B8">
              <w:rPr>
                <w:b/>
              </w:rPr>
              <w:t xml:space="preserve">Infantry Road, Vasanth Nagar, </w:t>
            </w:r>
          </w:p>
          <w:p w14:paraId="081CDEA8" w14:textId="36C27F0E" w:rsidR="002A26CD" w:rsidRPr="008349B8" w:rsidRDefault="002910F1" w:rsidP="006704EE">
            <w:pPr>
              <w:widowControl w:val="0"/>
              <w:autoSpaceDE w:val="0"/>
              <w:autoSpaceDN w:val="0"/>
              <w:adjustRightInd w:val="0"/>
              <w:ind w:right="31"/>
              <w:rPr>
                <w:rFonts w:cstheme="minorHAnsi"/>
                <w:b/>
                <w:w w:val="102"/>
              </w:rPr>
            </w:pPr>
            <w:r w:rsidRPr="008349B8">
              <w:rPr>
                <w:b/>
              </w:rPr>
              <w:t>Bengaluru – 560001</w:t>
            </w:r>
            <w:r w:rsidR="002A26CD" w:rsidRPr="008349B8">
              <w:rPr>
                <w:rFonts w:cstheme="minorHAnsi"/>
                <w:b/>
                <w:w w:val="102"/>
              </w:rPr>
              <w:t xml:space="preserve">; </w:t>
            </w:r>
          </w:p>
          <w:p w14:paraId="56968083" w14:textId="7CC9EAD6" w:rsidR="002A26CD" w:rsidRPr="008349B8" w:rsidRDefault="002A26CD" w:rsidP="000B21A0">
            <w:pPr>
              <w:widowControl w:val="0"/>
              <w:autoSpaceDE w:val="0"/>
              <w:autoSpaceDN w:val="0"/>
              <w:adjustRightInd w:val="0"/>
              <w:ind w:right="31"/>
              <w:rPr>
                <w:rFonts w:cstheme="minorHAnsi"/>
                <w:b/>
                <w:w w:val="102"/>
              </w:rPr>
            </w:pPr>
            <w:r w:rsidRPr="008349B8">
              <w:rPr>
                <w:rFonts w:cstheme="minorHAnsi"/>
                <w:b/>
                <w:w w:val="102"/>
              </w:rPr>
              <w:t xml:space="preserve">e-mail: </w:t>
            </w:r>
            <w:r w:rsidR="00083C10" w:rsidRPr="0028065F">
              <w:rPr>
                <w:rFonts w:cstheme="minorHAnsi"/>
                <w:b/>
                <w:w w:val="102"/>
              </w:rPr>
              <w:t>ktilkarnataka@gmail.com</w:t>
            </w:r>
          </w:p>
        </w:tc>
        <w:tc>
          <w:tcPr>
            <w:tcW w:w="288" w:type="dxa"/>
          </w:tcPr>
          <w:p w14:paraId="66CD053E" w14:textId="77777777" w:rsidR="002A26CD" w:rsidRPr="008349B8" w:rsidRDefault="002A26CD" w:rsidP="006704EE">
            <w:pPr>
              <w:widowControl w:val="0"/>
              <w:autoSpaceDE w:val="0"/>
              <w:autoSpaceDN w:val="0"/>
              <w:adjustRightInd w:val="0"/>
              <w:ind w:right="31"/>
              <w:rPr>
                <w:rFonts w:cstheme="minorHAnsi"/>
                <w:b/>
                <w:w w:val="102"/>
              </w:rPr>
            </w:pPr>
          </w:p>
        </w:tc>
      </w:tr>
    </w:tbl>
    <w:p w14:paraId="0D805BEC" w14:textId="77777777" w:rsidR="00642960" w:rsidRPr="008349B8" w:rsidRDefault="00642960" w:rsidP="00642960">
      <w:pPr>
        <w:pStyle w:val="ListParagraph"/>
        <w:ind w:left="792"/>
        <w:jc w:val="both"/>
        <w:rPr>
          <w:rFonts w:ascii="Arial" w:hAnsi="Arial" w:cs="Arial"/>
          <w:b/>
          <w:bCs/>
          <w:sz w:val="20"/>
          <w:szCs w:val="20"/>
        </w:rPr>
      </w:pPr>
    </w:p>
    <w:p w14:paraId="10531F50" w14:textId="77777777" w:rsidR="00642960" w:rsidRPr="008349B8" w:rsidRDefault="00642960" w:rsidP="00642960">
      <w:pPr>
        <w:pStyle w:val="ListParagraph"/>
        <w:numPr>
          <w:ilvl w:val="1"/>
          <w:numId w:val="1"/>
        </w:numPr>
        <w:jc w:val="both"/>
        <w:rPr>
          <w:rFonts w:ascii="Arial" w:hAnsi="Arial" w:cs="Arial"/>
          <w:b/>
          <w:bCs/>
          <w:sz w:val="20"/>
          <w:szCs w:val="20"/>
        </w:rPr>
      </w:pPr>
      <w:r w:rsidRPr="008349B8">
        <w:rPr>
          <w:b/>
          <w:bCs/>
        </w:rPr>
        <w:t xml:space="preserve">Acknowledgement by Bidder: </w:t>
      </w:r>
    </w:p>
    <w:p w14:paraId="5FE50AD7" w14:textId="77777777" w:rsidR="00113FFC" w:rsidRPr="008349B8" w:rsidRDefault="00113FFC" w:rsidP="00113FFC">
      <w:pPr>
        <w:pStyle w:val="ListParagraph"/>
        <w:ind w:left="792"/>
        <w:jc w:val="both"/>
        <w:rPr>
          <w:rFonts w:ascii="Arial" w:hAnsi="Arial" w:cs="Arial"/>
          <w:b/>
          <w:bCs/>
          <w:sz w:val="20"/>
          <w:szCs w:val="20"/>
        </w:rPr>
      </w:pPr>
    </w:p>
    <w:p w14:paraId="485D3C5B" w14:textId="77777777" w:rsidR="007C7E72" w:rsidRPr="008349B8" w:rsidRDefault="00C41D48" w:rsidP="00113FFC">
      <w:pPr>
        <w:pStyle w:val="ListParagraph"/>
        <w:numPr>
          <w:ilvl w:val="2"/>
          <w:numId w:val="1"/>
        </w:numPr>
        <w:ind w:hanging="846"/>
        <w:contextualSpacing w:val="0"/>
        <w:jc w:val="both"/>
      </w:pPr>
      <w:r w:rsidRPr="008349B8">
        <w:t xml:space="preserve">It shall be deemed that by submitting the Bid, the Bidder has: </w:t>
      </w:r>
    </w:p>
    <w:p w14:paraId="3BE14C1F" w14:textId="77777777" w:rsidR="007C7E72" w:rsidRPr="008349B8" w:rsidRDefault="00C41D48" w:rsidP="000464EF">
      <w:pPr>
        <w:pStyle w:val="ListParagraph"/>
        <w:numPr>
          <w:ilvl w:val="0"/>
          <w:numId w:val="9"/>
        </w:numPr>
        <w:contextualSpacing w:val="0"/>
        <w:jc w:val="both"/>
      </w:pPr>
      <w:r w:rsidRPr="008349B8">
        <w:t xml:space="preserve">made a complete and careful examination of the Bidding Documents;  </w:t>
      </w:r>
    </w:p>
    <w:p w14:paraId="4D320BAA" w14:textId="77777777" w:rsidR="007C7E72" w:rsidRPr="008349B8" w:rsidRDefault="00C41D48" w:rsidP="000464EF">
      <w:pPr>
        <w:pStyle w:val="ListParagraph"/>
        <w:numPr>
          <w:ilvl w:val="0"/>
          <w:numId w:val="9"/>
        </w:numPr>
        <w:contextualSpacing w:val="0"/>
        <w:jc w:val="both"/>
      </w:pPr>
      <w:r w:rsidRPr="008349B8">
        <w:t xml:space="preserve">received all relevant information requested from the Authority; </w:t>
      </w:r>
    </w:p>
    <w:p w14:paraId="13F660C3" w14:textId="3EAB5686" w:rsidR="007C7E72" w:rsidRPr="008349B8" w:rsidRDefault="004E2E93" w:rsidP="000464EF">
      <w:pPr>
        <w:pStyle w:val="ListParagraph"/>
        <w:numPr>
          <w:ilvl w:val="0"/>
          <w:numId w:val="9"/>
        </w:numPr>
        <w:contextualSpacing w:val="0"/>
        <w:jc w:val="both"/>
      </w:pPr>
      <w:r w:rsidRPr="008349B8">
        <w:t>acknowledged and</w:t>
      </w:r>
      <w:r w:rsidR="00C41D48" w:rsidRPr="008349B8">
        <w:t xml:space="preserve"> accepted the risk of inadequacy, error or mistake in the </w:t>
      </w:r>
      <w:r w:rsidRPr="008349B8">
        <w:t>information provided</w:t>
      </w:r>
      <w:r w:rsidR="00C41D48" w:rsidRPr="008349B8">
        <w:t xml:space="preserve"> in the Bidding Documents or furnished by or on behalf of the Authority relating to any of the matters referred to in Clause </w:t>
      </w:r>
      <w:r w:rsidR="00AB12FA" w:rsidRPr="008349B8">
        <w:fldChar w:fldCharType="begin"/>
      </w:r>
      <w:r w:rsidR="00AB12FA" w:rsidRPr="008349B8">
        <w:instrText xml:space="preserve"> REF _Ref526776158 \r \h </w:instrText>
      </w:r>
      <w:r w:rsidR="00EE6A4F" w:rsidRPr="008349B8">
        <w:instrText xml:space="preserve"> \* MERGEFORMAT </w:instrText>
      </w:r>
      <w:r w:rsidR="00AB12FA" w:rsidRPr="008349B8">
        <w:fldChar w:fldCharType="separate"/>
      </w:r>
      <w:r w:rsidR="004E5F26" w:rsidRPr="008349B8">
        <w:t>2.6.1</w:t>
      </w:r>
      <w:r w:rsidR="00AB12FA" w:rsidRPr="008349B8">
        <w:fldChar w:fldCharType="end"/>
      </w:r>
      <w:r w:rsidR="00AB12FA" w:rsidRPr="008349B8">
        <w:t xml:space="preserve"> </w:t>
      </w:r>
      <w:r w:rsidR="00C41D48" w:rsidRPr="008349B8">
        <w:t xml:space="preserve">above; </w:t>
      </w:r>
    </w:p>
    <w:p w14:paraId="6DEAD0CF" w14:textId="35086C28" w:rsidR="007C7E72" w:rsidRPr="008349B8" w:rsidRDefault="00C41D48" w:rsidP="000464EF">
      <w:pPr>
        <w:pStyle w:val="ListParagraph"/>
        <w:numPr>
          <w:ilvl w:val="0"/>
          <w:numId w:val="9"/>
        </w:numPr>
        <w:contextualSpacing w:val="0"/>
        <w:jc w:val="both"/>
      </w:pPr>
      <w:r w:rsidRPr="008349B8">
        <w:t xml:space="preserve">satisfied itself about all matters, things and information including matters referred </w:t>
      </w:r>
      <w:r w:rsidR="004E2E93" w:rsidRPr="008349B8">
        <w:t>to in Clause</w:t>
      </w:r>
      <w:r w:rsidRPr="008349B8">
        <w:t xml:space="preserve"> </w:t>
      </w:r>
      <w:r w:rsidR="00AB12FA" w:rsidRPr="008349B8">
        <w:fldChar w:fldCharType="begin"/>
      </w:r>
      <w:r w:rsidR="00AB12FA" w:rsidRPr="008349B8">
        <w:instrText xml:space="preserve"> REF _Ref526776158 \r \h </w:instrText>
      </w:r>
      <w:r w:rsidR="00EE6A4F" w:rsidRPr="008349B8">
        <w:instrText xml:space="preserve"> \* MERGEFORMAT </w:instrText>
      </w:r>
      <w:r w:rsidR="00AB12FA" w:rsidRPr="008349B8">
        <w:fldChar w:fldCharType="separate"/>
      </w:r>
      <w:r w:rsidR="004E5F26" w:rsidRPr="008349B8">
        <w:t>2.6.1</w:t>
      </w:r>
      <w:r w:rsidR="00AB12FA" w:rsidRPr="008349B8">
        <w:fldChar w:fldCharType="end"/>
      </w:r>
      <w:r w:rsidR="00AB12FA" w:rsidRPr="008349B8">
        <w:t xml:space="preserve"> </w:t>
      </w:r>
      <w:r w:rsidRPr="008349B8">
        <w:t xml:space="preserve">hereinabove necessary and required for submitting an informed Bid, execution of the Project in accordance with the Bidding Documents and performance of all of its obligations </w:t>
      </w:r>
      <w:r w:rsidR="007C7E72" w:rsidRPr="008349B8">
        <w:t>there under</w:t>
      </w:r>
      <w:r w:rsidRPr="008349B8">
        <w:t xml:space="preserve">; </w:t>
      </w:r>
    </w:p>
    <w:p w14:paraId="64598956" w14:textId="2900D8DB" w:rsidR="007C7E72" w:rsidRPr="008349B8" w:rsidRDefault="00C41D48" w:rsidP="000464EF">
      <w:pPr>
        <w:pStyle w:val="ListParagraph"/>
        <w:numPr>
          <w:ilvl w:val="0"/>
          <w:numId w:val="9"/>
        </w:numPr>
        <w:contextualSpacing w:val="0"/>
        <w:jc w:val="both"/>
      </w:pPr>
      <w:r w:rsidRPr="008349B8">
        <w:lastRenderedPageBreak/>
        <w:t xml:space="preserve">acknowledged and agreed that inadequacy, lack of completeness or incorrectness of </w:t>
      </w:r>
      <w:r w:rsidR="004E2E93" w:rsidRPr="008349B8">
        <w:t>information provided</w:t>
      </w:r>
      <w:r w:rsidRPr="008349B8">
        <w:t xml:space="preserve"> in the Bidding </w:t>
      </w:r>
      <w:r w:rsidR="004E2E93" w:rsidRPr="008349B8">
        <w:t>Documents or</w:t>
      </w:r>
      <w:r w:rsidRPr="008349B8">
        <w:t xml:space="preserve"> ignorance of any of the matters referred to in Clause </w:t>
      </w:r>
      <w:r w:rsidR="00AB12FA" w:rsidRPr="008349B8">
        <w:fldChar w:fldCharType="begin"/>
      </w:r>
      <w:r w:rsidR="00AB12FA" w:rsidRPr="008349B8">
        <w:instrText xml:space="preserve"> REF _Ref526776158 \r \h </w:instrText>
      </w:r>
      <w:r w:rsidR="00EE6A4F" w:rsidRPr="008349B8">
        <w:instrText xml:space="preserve"> \* MERGEFORMAT </w:instrText>
      </w:r>
      <w:r w:rsidR="00AB12FA" w:rsidRPr="008349B8">
        <w:fldChar w:fldCharType="separate"/>
      </w:r>
      <w:r w:rsidR="004E5F26" w:rsidRPr="008349B8">
        <w:t>2.6.1</w:t>
      </w:r>
      <w:r w:rsidR="00AB12FA" w:rsidRPr="008349B8">
        <w:fldChar w:fldCharType="end"/>
      </w:r>
      <w:r w:rsidR="00AB12FA" w:rsidRPr="008349B8">
        <w:t xml:space="preserve"> </w:t>
      </w:r>
      <w:r w:rsidRPr="008349B8">
        <w:t xml:space="preserve">hereinabove shall not be a basis for any claim for compensation, damages, extension of time for performance of its obligations, </w:t>
      </w:r>
      <w:r w:rsidR="004E2E93" w:rsidRPr="008349B8">
        <w:t>loss of</w:t>
      </w:r>
      <w:r w:rsidRPr="008349B8">
        <w:t xml:space="preserve"> profits</w:t>
      </w:r>
      <w:r w:rsidR="004E2E93" w:rsidRPr="008349B8">
        <w:t>,</w:t>
      </w:r>
      <w:r w:rsidRPr="008349B8">
        <w:t xml:space="preserve"> etc. from the Authority, or a ground for termination of the </w:t>
      </w:r>
      <w:r w:rsidR="00F30C93" w:rsidRPr="008349B8">
        <w:t>Concession</w:t>
      </w:r>
      <w:r w:rsidR="00CC2529" w:rsidRPr="008349B8">
        <w:t xml:space="preserve"> Agreement</w:t>
      </w:r>
      <w:r w:rsidRPr="008349B8">
        <w:t xml:space="preserve">; and </w:t>
      </w:r>
    </w:p>
    <w:p w14:paraId="59F6970F" w14:textId="77777777" w:rsidR="007C7E72" w:rsidRPr="008349B8" w:rsidRDefault="00C41D48" w:rsidP="000464EF">
      <w:pPr>
        <w:pStyle w:val="ListParagraph"/>
        <w:numPr>
          <w:ilvl w:val="0"/>
          <w:numId w:val="9"/>
        </w:numPr>
        <w:contextualSpacing w:val="0"/>
        <w:jc w:val="both"/>
      </w:pPr>
      <w:r w:rsidRPr="008349B8">
        <w:t xml:space="preserve">agreed to be bound by the undertakings provided by it under and in terms hereof. </w:t>
      </w:r>
    </w:p>
    <w:p w14:paraId="640E0D16" w14:textId="5E90FEEC" w:rsidR="007C7E72" w:rsidRPr="008349B8" w:rsidRDefault="00C41D48" w:rsidP="00113FFC">
      <w:pPr>
        <w:pStyle w:val="ListParagraph"/>
        <w:numPr>
          <w:ilvl w:val="2"/>
          <w:numId w:val="1"/>
        </w:numPr>
        <w:ind w:hanging="846"/>
        <w:contextualSpacing w:val="0"/>
        <w:jc w:val="both"/>
      </w:pPr>
      <w:r w:rsidRPr="008349B8">
        <w:t xml:space="preserve">The Authority shall not be liable for any omission, mistake or error on the part of the Bidder in respect of any of the above or on account of any matter or thing arising out of or </w:t>
      </w:r>
      <w:r w:rsidR="00CF05D9" w:rsidRPr="008349B8">
        <w:t>concerning or</w:t>
      </w:r>
      <w:r w:rsidRPr="008349B8">
        <w:t xml:space="preserve"> relating to the RFP or the Bidding Process, including any error or mistake therein or in any information or data given by the Authority.</w:t>
      </w:r>
    </w:p>
    <w:p w14:paraId="0A1901C0" w14:textId="77777777" w:rsidR="00752928" w:rsidRPr="008349B8" w:rsidRDefault="00752928" w:rsidP="00ED0A08">
      <w:pPr>
        <w:pStyle w:val="ListParagraph"/>
        <w:ind w:left="792"/>
        <w:jc w:val="both"/>
        <w:rPr>
          <w:b/>
          <w:bCs/>
        </w:rPr>
      </w:pPr>
    </w:p>
    <w:p w14:paraId="7C64E6C8" w14:textId="77777777" w:rsidR="007C7E72" w:rsidRPr="008349B8" w:rsidRDefault="00C41D48" w:rsidP="007C7E72">
      <w:pPr>
        <w:pStyle w:val="ListParagraph"/>
        <w:numPr>
          <w:ilvl w:val="1"/>
          <w:numId w:val="1"/>
        </w:numPr>
        <w:jc w:val="both"/>
        <w:rPr>
          <w:b/>
          <w:bCs/>
        </w:rPr>
      </w:pPr>
      <w:r w:rsidRPr="008349B8">
        <w:rPr>
          <w:b/>
          <w:bCs/>
        </w:rPr>
        <w:t xml:space="preserve">Right to accept or reject any or all Bids </w:t>
      </w:r>
    </w:p>
    <w:p w14:paraId="45F68429" w14:textId="77777777" w:rsidR="00113FFC" w:rsidRPr="008349B8" w:rsidRDefault="00113FFC" w:rsidP="00113FFC">
      <w:pPr>
        <w:pStyle w:val="ListParagraph"/>
        <w:ind w:left="792"/>
        <w:jc w:val="both"/>
        <w:rPr>
          <w:b/>
          <w:bCs/>
        </w:rPr>
      </w:pPr>
    </w:p>
    <w:p w14:paraId="1D38FC54" w14:textId="7B907E78" w:rsidR="007B56BF" w:rsidRPr="008349B8" w:rsidRDefault="00C41D48" w:rsidP="00113FFC">
      <w:pPr>
        <w:pStyle w:val="ListParagraph"/>
        <w:numPr>
          <w:ilvl w:val="2"/>
          <w:numId w:val="1"/>
        </w:numPr>
        <w:ind w:hanging="832"/>
        <w:jc w:val="both"/>
      </w:pPr>
      <w:r w:rsidRPr="008349B8">
        <w:t xml:space="preserve">Notwithstanding anything contained in this RFP, the Authority reserves the right to accept or reject any Bid and to annul the Bidding Process and reject all Bids, at any time without any liability or any obligation for such acceptance, rejection or annulment, and without assigning any reasons. </w:t>
      </w:r>
      <w:r w:rsidR="007B56BF" w:rsidRPr="008349B8">
        <w:t>In the event the Authority rejects or annuls all the Bids, it may, in its discretion, invite all eligible Bidders to submit fresh Bids hereunder.</w:t>
      </w:r>
    </w:p>
    <w:p w14:paraId="2E34D76B" w14:textId="77777777" w:rsidR="00642960" w:rsidRPr="008349B8" w:rsidRDefault="00642960" w:rsidP="00642960">
      <w:pPr>
        <w:pStyle w:val="ListParagraph"/>
        <w:ind w:left="1224"/>
        <w:jc w:val="both"/>
      </w:pPr>
    </w:p>
    <w:p w14:paraId="3C38E07D" w14:textId="77777777" w:rsidR="007C7E72" w:rsidRPr="008349B8" w:rsidRDefault="00C41D48" w:rsidP="00113FFC">
      <w:pPr>
        <w:pStyle w:val="ListParagraph"/>
        <w:numPr>
          <w:ilvl w:val="2"/>
          <w:numId w:val="1"/>
        </w:numPr>
        <w:ind w:hanging="832"/>
        <w:jc w:val="both"/>
      </w:pPr>
      <w:r w:rsidRPr="008349B8">
        <w:t xml:space="preserve">The Authority reserves the right to reject any Bid and appropriate the Bid Security if:  </w:t>
      </w:r>
    </w:p>
    <w:p w14:paraId="6D08F339" w14:textId="77777777" w:rsidR="007C7E72" w:rsidRPr="008349B8" w:rsidRDefault="00C41D48" w:rsidP="000464EF">
      <w:pPr>
        <w:pStyle w:val="ListParagraph"/>
        <w:numPr>
          <w:ilvl w:val="0"/>
          <w:numId w:val="10"/>
        </w:numPr>
        <w:jc w:val="both"/>
      </w:pPr>
      <w:r w:rsidRPr="008349B8">
        <w:t xml:space="preserve">at any time, a material misrepresentation is made or uncovered, or </w:t>
      </w:r>
    </w:p>
    <w:p w14:paraId="0B67CD6B" w14:textId="77777777" w:rsidR="007C7E72" w:rsidRPr="008349B8" w:rsidRDefault="00C41D48" w:rsidP="000464EF">
      <w:pPr>
        <w:pStyle w:val="ListParagraph"/>
        <w:numPr>
          <w:ilvl w:val="0"/>
          <w:numId w:val="10"/>
        </w:numPr>
        <w:jc w:val="both"/>
      </w:pPr>
      <w:r w:rsidRPr="008349B8">
        <w:t xml:space="preserve">the Bidder does not provide, within the time specified by the Authority, the supplemental information sought by the Authority for evaluation of the Bid. </w:t>
      </w:r>
    </w:p>
    <w:p w14:paraId="28403127" w14:textId="77777777" w:rsidR="00642960" w:rsidRPr="008349B8" w:rsidRDefault="00642960" w:rsidP="007C7E72">
      <w:pPr>
        <w:pStyle w:val="ListParagraph"/>
        <w:ind w:left="1224"/>
        <w:jc w:val="both"/>
      </w:pPr>
    </w:p>
    <w:p w14:paraId="42A0FAE0" w14:textId="0DE56628" w:rsidR="00155727" w:rsidRPr="008349B8" w:rsidRDefault="00C41D48" w:rsidP="00640825">
      <w:pPr>
        <w:pStyle w:val="ListParagraph"/>
        <w:ind w:left="1224"/>
        <w:jc w:val="both"/>
      </w:pPr>
      <w:r w:rsidRPr="008349B8">
        <w:t xml:space="preserve">Such misrepresentation / improper response shall lead to the disqualification of the Bidder and in this event, if the Bidder is a Consortium, then the entire Consortium shall be disqualified / rejected.  </w:t>
      </w:r>
    </w:p>
    <w:p w14:paraId="34C542FC" w14:textId="77777777" w:rsidR="008B32C1" w:rsidRPr="008349B8" w:rsidRDefault="008B32C1" w:rsidP="00640825">
      <w:pPr>
        <w:pStyle w:val="ListParagraph"/>
        <w:ind w:left="1224"/>
        <w:jc w:val="both"/>
      </w:pPr>
    </w:p>
    <w:p w14:paraId="4D1A11A3" w14:textId="7150C085" w:rsidR="00155727" w:rsidRPr="008349B8" w:rsidRDefault="00C41D48" w:rsidP="00113FFC">
      <w:pPr>
        <w:pStyle w:val="ListParagraph"/>
        <w:numPr>
          <w:ilvl w:val="2"/>
          <w:numId w:val="1"/>
        </w:numPr>
        <w:ind w:hanging="832"/>
        <w:jc w:val="both"/>
      </w:pPr>
      <w:r w:rsidRPr="008349B8">
        <w:t>In case</w:t>
      </w:r>
      <w:r w:rsidR="00D60B4C" w:rsidRPr="008349B8">
        <w:t>,</w:t>
      </w:r>
      <w:r w:rsidRPr="008349B8">
        <w:t xml:space="preserve"> it is found during the evaluation or at any time before signing of the </w:t>
      </w:r>
      <w:r w:rsidR="000B3FED" w:rsidRPr="008349B8">
        <w:t>Concession Agreement</w:t>
      </w:r>
      <w:r w:rsidR="00642960" w:rsidRPr="008349B8">
        <w:t xml:space="preserve"> </w:t>
      </w:r>
      <w:r w:rsidRPr="008349B8">
        <w:t xml:space="preserve">or after its execution and during the period of subsistence thereof, including  the  concession thereby granted by the Authority, that one or more of the qualification conditions have not been met by the Bidder or the Bidder has made material misrepresentation or has   given  any  materially incorrect or false information, the Bidder shall be disqualified forthwith if not yet appointed as the </w:t>
      </w:r>
      <w:r w:rsidR="00077B00" w:rsidRPr="008349B8">
        <w:t>Concessionaire</w:t>
      </w:r>
      <w:r w:rsidRPr="008349B8">
        <w:t xml:space="preserve"> either by issue of the LOA or entering into of </w:t>
      </w:r>
      <w:r w:rsidR="00E00336" w:rsidRPr="008349B8">
        <w:t xml:space="preserve">the </w:t>
      </w:r>
      <w:r w:rsidR="00642960" w:rsidRPr="008349B8">
        <w:t>Concession  Agreement</w:t>
      </w:r>
      <w:r w:rsidRPr="008349B8">
        <w:t xml:space="preserve">, and if the Bidder has already been issued the LOA or has entered into the </w:t>
      </w:r>
      <w:r w:rsidR="00642960" w:rsidRPr="008349B8">
        <w:t>Concession</w:t>
      </w:r>
      <w:r w:rsidR="00CC2529" w:rsidRPr="008349B8">
        <w:t xml:space="preserve"> Agreement</w:t>
      </w:r>
      <w:r w:rsidRPr="008349B8">
        <w:t xml:space="preserve">, as the case may be, the same shall,  notwithstanding anything to  the contrary contained therein or in this RFP, be liable to be terminated, by a communication in writing by the Authority to the Bidder, without the Authority being liable in any manner whatsoever to the Bidder or </w:t>
      </w:r>
      <w:r w:rsidR="00077B00" w:rsidRPr="008349B8">
        <w:t>Concessionaire</w:t>
      </w:r>
      <w:r w:rsidRPr="008349B8">
        <w:t xml:space="preserve">, as  the case may  be.  In such an </w:t>
      </w:r>
      <w:r w:rsidR="00BB1E30" w:rsidRPr="008349B8">
        <w:t>event, the</w:t>
      </w:r>
      <w:r w:rsidRPr="008349B8">
        <w:t xml:space="preserve"> Authority shall forfeit and appropriate the Bid Security or </w:t>
      </w:r>
      <w:r w:rsidR="008B32C1" w:rsidRPr="008349B8">
        <w:t xml:space="preserve">Construction Period </w:t>
      </w:r>
      <w:r w:rsidRPr="008349B8">
        <w:t xml:space="preserve">Performance Security, as the case may be, as mutually agreed genuine pre-estimated compensation and damages payable </w:t>
      </w:r>
      <w:r w:rsidRPr="008349B8">
        <w:lastRenderedPageBreak/>
        <w:t xml:space="preserve">to the Authority for, inter alia, time, cost and effort of the Authority, without prejudice to any right or remedy that may be available to the Authority. </w:t>
      </w:r>
    </w:p>
    <w:p w14:paraId="7C238549" w14:textId="77777777" w:rsidR="00A3502B" w:rsidRPr="008349B8" w:rsidRDefault="00A3502B" w:rsidP="00A3502B">
      <w:pPr>
        <w:pStyle w:val="ListParagraph"/>
        <w:ind w:left="1224"/>
        <w:jc w:val="both"/>
      </w:pPr>
    </w:p>
    <w:p w14:paraId="79BD3102" w14:textId="41F6A321" w:rsidR="00C41D48" w:rsidRPr="008349B8" w:rsidRDefault="00C41D48" w:rsidP="00113FFC">
      <w:pPr>
        <w:pStyle w:val="ListParagraph"/>
        <w:numPr>
          <w:ilvl w:val="2"/>
          <w:numId w:val="1"/>
        </w:numPr>
        <w:ind w:hanging="832"/>
        <w:jc w:val="both"/>
      </w:pPr>
      <w:r w:rsidRPr="008349B8">
        <w:t xml:space="preserve">The Authority reserves right to verify all statements, information and documents </w:t>
      </w:r>
      <w:r w:rsidR="00CF05D9" w:rsidRPr="008349B8">
        <w:t>submitted by the</w:t>
      </w:r>
      <w:r w:rsidRPr="008349B8">
        <w:t xml:space="preserve"> Bidder in response to the RFP. Failure of the Authority to </w:t>
      </w:r>
      <w:r w:rsidR="00A77C2C" w:rsidRPr="008349B8">
        <w:t>undertake such</w:t>
      </w:r>
      <w:r w:rsidRPr="008349B8">
        <w:t xml:space="preserve"> verification shall not relieve the Bidder of its obligations or liabilities hereunder nor will it affect any rights of the Authority </w:t>
      </w:r>
      <w:r w:rsidR="00155727" w:rsidRPr="008349B8">
        <w:t>there under</w:t>
      </w:r>
      <w:r w:rsidRPr="008349B8">
        <w:t xml:space="preserve">. </w:t>
      </w:r>
    </w:p>
    <w:p w14:paraId="15986136" w14:textId="77777777" w:rsidR="006504D8" w:rsidRPr="008349B8" w:rsidRDefault="006504D8" w:rsidP="006504D8">
      <w:pPr>
        <w:pStyle w:val="ListParagraph"/>
      </w:pPr>
    </w:p>
    <w:p w14:paraId="0A3C0EDF" w14:textId="77777777" w:rsidR="00C41D48" w:rsidRPr="008349B8" w:rsidRDefault="00C41D48" w:rsidP="000464EF">
      <w:pPr>
        <w:pStyle w:val="Heading2"/>
        <w:numPr>
          <w:ilvl w:val="0"/>
          <w:numId w:val="38"/>
        </w:numPr>
        <w:spacing w:before="0"/>
        <w:rPr>
          <w:rFonts w:asciiTheme="minorHAnsi" w:hAnsiTheme="minorHAnsi"/>
          <w:color w:val="auto"/>
          <w:sz w:val="24"/>
          <w:szCs w:val="24"/>
        </w:rPr>
      </w:pPr>
      <w:bookmarkStart w:id="41" w:name="_Toc505250611"/>
      <w:bookmarkStart w:id="42" w:name="_Toc153463852"/>
      <w:r w:rsidRPr="008349B8">
        <w:rPr>
          <w:rFonts w:asciiTheme="minorHAnsi" w:hAnsiTheme="minorHAnsi"/>
          <w:color w:val="auto"/>
          <w:sz w:val="24"/>
          <w:szCs w:val="24"/>
        </w:rPr>
        <w:t>DOCUMENTS</w:t>
      </w:r>
      <w:bookmarkEnd w:id="41"/>
      <w:bookmarkEnd w:id="42"/>
    </w:p>
    <w:p w14:paraId="3D133457" w14:textId="77777777" w:rsidR="00FD3A13" w:rsidRPr="008349B8" w:rsidRDefault="00FD3A13" w:rsidP="00ED0A08">
      <w:pPr>
        <w:pStyle w:val="ListParagraph"/>
        <w:ind w:left="792"/>
        <w:jc w:val="both"/>
      </w:pPr>
    </w:p>
    <w:p w14:paraId="24CBB158" w14:textId="53974C8F" w:rsidR="00AE2F1C" w:rsidRPr="008349B8" w:rsidRDefault="00C41D48" w:rsidP="00AE2F1C">
      <w:pPr>
        <w:pStyle w:val="ListParagraph"/>
        <w:numPr>
          <w:ilvl w:val="1"/>
          <w:numId w:val="1"/>
        </w:numPr>
        <w:jc w:val="both"/>
      </w:pPr>
      <w:r w:rsidRPr="008349B8">
        <w:t xml:space="preserve">Contents of the RFP </w:t>
      </w:r>
    </w:p>
    <w:p w14:paraId="355F383D" w14:textId="77777777" w:rsidR="00113FFC" w:rsidRPr="008349B8" w:rsidRDefault="00113FFC" w:rsidP="00113FFC">
      <w:pPr>
        <w:pStyle w:val="ListParagraph"/>
        <w:ind w:left="792"/>
        <w:jc w:val="both"/>
      </w:pPr>
    </w:p>
    <w:p w14:paraId="20FD49A3" w14:textId="6E60F731" w:rsidR="00AE2F1C" w:rsidRPr="008349B8" w:rsidRDefault="00C41D48" w:rsidP="00113FFC">
      <w:pPr>
        <w:pStyle w:val="ListParagraph"/>
        <w:numPr>
          <w:ilvl w:val="2"/>
          <w:numId w:val="1"/>
        </w:numPr>
        <w:ind w:hanging="874"/>
        <w:jc w:val="both"/>
      </w:pPr>
      <w:r w:rsidRPr="008349B8">
        <w:t xml:space="preserve">This RFP </w:t>
      </w:r>
      <w:r w:rsidR="005606B6" w:rsidRPr="008349B8">
        <w:t xml:space="preserve">(Volume-I) </w:t>
      </w:r>
      <w:r w:rsidRPr="008349B8">
        <w:t xml:space="preserve">comprises the disclaimer </w:t>
      </w:r>
      <w:r w:rsidR="00CF05D9" w:rsidRPr="008349B8">
        <w:t>set forth hereinabove</w:t>
      </w:r>
      <w:r w:rsidRPr="008349B8">
        <w:t xml:space="preserve">, the contents as listed below, and will additionally include any Addenda issued in accordance with Clause </w:t>
      </w:r>
      <w:r w:rsidR="00B10337" w:rsidRPr="008349B8">
        <w:fldChar w:fldCharType="begin"/>
      </w:r>
      <w:r w:rsidR="00B10337" w:rsidRPr="008349B8">
        <w:instrText xml:space="preserve"> REF  _Ref526776519 \h \r  \* MERGEFORMAT </w:instrText>
      </w:r>
      <w:r w:rsidR="00B10337" w:rsidRPr="008349B8">
        <w:fldChar w:fldCharType="separate"/>
      </w:r>
      <w:r w:rsidR="004E5F26" w:rsidRPr="008349B8">
        <w:t>2.11.3</w:t>
      </w:r>
      <w:r w:rsidR="00B10337" w:rsidRPr="008349B8">
        <w:fldChar w:fldCharType="end"/>
      </w:r>
      <w:r w:rsidRPr="008349B8">
        <w:t xml:space="preserve">. </w:t>
      </w:r>
    </w:p>
    <w:p w14:paraId="2FFEC503" w14:textId="77777777" w:rsidR="00AE2F1C" w:rsidRPr="008349B8" w:rsidRDefault="00C41D48" w:rsidP="00CF05D9">
      <w:pPr>
        <w:pStyle w:val="ListParagraph"/>
        <w:ind w:left="1224"/>
        <w:jc w:val="both"/>
      </w:pPr>
      <w:r w:rsidRPr="008349B8">
        <w:t xml:space="preserve">Section 1         Introduction </w:t>
      </w:r>
    </w:p>
    <w:p w14:paraId="5BD8D2EA" w14:textId="77777777" w:rsidR="00AE2F1C" w:rsidRPr="008349B8" w:rsidRDefault="00C41D48" w:rsidP="00CF05D9">
      <w:pPr>
        <w:pStyle w:val="ListParagraph"/>
        <w:ind w:left="1224"/>
        <w:jc w:val="both"/>
      </w:pPr>
      <w:r w:rsidRPr="008349B8">
        <w:t xml:space="preserve">Section 2         Instructions to Bidders  </w:t>
      </w:r>
    </w:p>
    <w:p w14:paraId="28203825" w14:textId="77777777" w:rsidR="00AE2F1C" w:rsidRPr="008349B8" w:rsidRDefault="00C41D48" w:rsidP="00CF05D9">
      <w:pPr>
        <w:pStyle w:val="ListParagraph"/>
        <w:ind w:left="1224"/>
        <w:jc w:val="both"/>
      </w:pPr>
      <w:r w:rsidRPr="008349B8">
        <w:t xml:space="preserve">Section 3         Criteria for Evaluation  </w:t>
      </w:r>
    </w:p>
    <w:p w14:paraId="7716B4CF" w14:textId="77777777" w:rsidR="00AE2F1C" w:rsidRPr="008349B8" w:rsidRDefault="00C41D48" w:rsidP="00CF05D9">
      <w:pPr>
        <w:pStyle w:val="ListParagraph"/>
        <w:ind w:left="1224"/>
        <w:jc w:val="both"/>
      </w:pPr>
      <w:r w:rsidRPr="008349B8">
        <w:t xml:space="preserve">Section 4         Fraud &amp; Corrupt Practices  </w:t>
      </w:r>
    </w:p>
    <w:p w14:paraId="3D237371" w14:textId="77777777" w:rsidR="00AE2F1C" w:rsidRPr="008349B8" w:rsidRDefault="00C41D48" w:rsidP="00CF05D9">
      <w:pPr>
        <w:pStyle w:val="ListParagraph"/>
        <w:ind w:left="1224"/>
        <w:jc w:val="both"/>
      </w:pPr>
      <w:r w:rsidRPr="008349B8">
        <w:t xml:space="preserve">Section 5         Pre Bid Conference  </w:t>
      </w:r>
    </w:p>
    <w:p w14:paraId="141094D7" w14:textId="77777777" w:rsidR="00AE2F1C" w:rsidRPr="008349B8" w:rsidRDefault="00C41D48" w:rsidP="00CF05D9">
      <w:pPr>
        <w:pStyle w:val="ListParagraph"/>
        <w:ind w:left="1224"/>
        <w:jc w:val="both"/>
      </w:pPr>
      <w:r w:rsidRPr="008349B8">
        <w:t xml:space="preserve">Section 6         Miscellaneous  </w:t>
      </w:r>
    </w:p>
    <w:p w14:paraId="5B2AA6F7" w14:textId="77777777" w:rsidR="00AE2F1C" w:rsidRPr="008349B8" w:rsidRDefault="00AE2F1C" w:rsidP="00AE2F1C">
      <w:pPr>
        <w:pStyle w:val="ListParagraph"/>
        <w:ind w:left="1224"/>
        <w:jc w:val="both"/>
      </w:pPr>
    </w:p>
    <w:p w14:paraId="0E5427AD" w14:textId="77777777" w:rsidR="00AE2F1C" w:rsidRPr="008349B8" w:rsidRDefault="00C41D48" w:rsidP="00AE2F1C">
      <w:pPr>
        <w:pStyle w:val="ListParagraph"/>
        <w:ind w:left="1224"/>
        <w:jc w:val="both"/>
      </w:pPr>
      <w:r w:rsidRPr="008349B8">
        <w:t xml:space="preserve">Appendices </w:t>
      </w:r>
    </w:p>
    <w:p w14:paraId="4D82D86F" w14:textId="77777777" w:rsidR="00AE2F1C" w:rsidRPr="008349B8" w:rsidRDefault="00C41D48" w:rsidP="00AE2F1C">
      <w:pPr>
        <w:pStyle w:val="ListParagraph"/>
        <w:ind w:left="1224"/>
        <w:jc w:val="both"/>
      </w:pPr>
      <w:r w:rsidRPr="008349B8">
        <w:t xml:space="preserve">I Format for Bid </w:t>
      </w:r>
    </w:p>
    <w:p w14:paraId="2FB60A32" w14:textId="77777777" w:rsidR="00AE2F1C" w:rsidRPr="008349B8" w:rsidRDefault="00C41D48" w:rsidP="00AE2F1C">
      <w:pPr>
        <w:pStyle w:val="ListParagraph"/>
        <w:ind w:left="1440"/>
        <w:jc w:val="both"/>
      </w:pPr>
      <w:r w:rsidRPr="008349B8">
        <w:t xml:space="preserve">Annex – I Details of Bidder </w:t>
      </w:r>
    </w:p>
    <w:p w14:paraId="75B1DAE8" w14:textId="77777777" w:rsidR="00AE2F1C" w:rsidRPr="008349B8" w:rsidRDefault="00C41D48" w:rsidP="00AE2F1C">
      <w:pPr>
        <w:pStyle w:val="ListParagraph"/>
        <w:ind w:left="1440"/>
        <w:jc w:val="both"/>
      </w:pPr>
      <w:r w:rsidRPr="008349B8">
        <w:t xml:space="preserve">Annex – II Technical Capacity of Bidder  </w:t>
      </w:r>
    </w:p>
    <w:p w14:paraId="4327DFB5" w14:textId="77777777" w:rsidR="00AE2F1C" w:rsidRPr="008349B8" w:rsidRDefault="00C41D48" w:rsidP="00AE2F1C">
      <w:pPr>
        <w:pStyle w:val="ListParagraph"/>
        <w:ind w:left="1440"/>
        <w:jc w:val="both"/>
      </w:pPr>
      <w:r w:rsidRPr="008349B8">
        <w:t xml:space="preserve">Annex – III Financial Capacity of Bidder  </w:t>
      </w:r>
    </w:p>
    <w:p w14:paraId="6BBDEC1B" w14:textId="77777777" w:rsidR="00AE2F1C" w:rsidRPr="008349B8" w:rsidRDefault="00C41D48" w:rsidP="00AE2F1C">
      <w:pPr>
        <w:pStyle w:val="ListParagraph"/>
        <w:ind w:left="1440"/>
        <w:jc w:val="both"/>
      </w:pPr>
      <w:r w:rsidRPr="008349B8">
        <w:t xml:space="preserve">Annex – IV </w:t>
      </w:r>
      <w:r w:rsidR="00080893" w:rsidRPr="008349B8">
        <w:t xml:space="preserve">Statement of Legal Capacity  </w:t>
      </w:r>
    </w:p>
    <w:p w14:paraId="7017C157" w14:textId="77777777" w:rsidR="00AE2F1C" w:rsidRPr="008349B8" w:rsidRDefault="00C41D48" w:rsidP="00AE2F1C">
      <w:pPr>
        <w:pStyle w:val="ListParagraph"/>
        <w:ind w:left="1224"/>
        <w:jc w:val="both"/>
      </w:pPr>
      <w:r w:rsidRPr="008349B8">
        <w:t xml:space="preserve">II Power of Attorney for signing of Bid </w:t>
      </w:r>
    </w:p>
    <w:p w14:paraId="5A61186C" w14:textId="77777777" w:rsidR="00AE2F1C" w:rsidRPr="008349B8" w:rsidRDefault="00C41D48" w:rsidP="00AE2F1C">
      <w:pPr>
        <w:pStyle w:val="ListParagraph"/>
        <w:ind w:left="1224"/>
        <w:jc w:val="both"/>
      </w:pPr>
      <w:r w:rsidRPr="008349B8">
        <w:t>I</w:t>
      </w:r>
      <w:r w:rsidR="005606B6" w:rsidRPr="008349B8">
        <w:t>II</w:t>
      </w:r>
      <w:r w:rsidRPr="008349B8">
        <w:t xml:space="preserve"> Power of Attorney for Lead Member of Consortium </w:t>
      </w:r>
    </w:p>
    <w:p w14:paraId="50674D44" w14:textId="52609B22" w:rsidR="00AE2F1C" w:rsidRPr="008349B8" w:rsidRDefault="00EA2CB7" w:rsidP="00AE2F1C">
      <w:pPr>
        <w:pStyle w:val="ListParagraph"/>
        <w:ind w:left="1224"/>
        <w:jc w:val="both"/>
      </w:pPr>
      <w:r w:rsidRPr="008349B8">
        <w:t>I</w:t>
      </w:r>
      <w:r w:rsidR="00C41D48" w:rsidRPr="008349B8">
        <w:t xml:space="preserve">V </w:t>
      </w:r>
      <w:r w:rsidR="003206AE" w:rsidRPr="008349B8">
        <w:t xml:space="preserve">Format of </w:t>
      </w:r>
      <w:r w:rsidR="00C41D48" w:rsidRPr="008349B8">
        <w:t xml:space="preserve">Price Bid </w:t>
      </w:r>
    </w:p>
    <w:p w14:paraId="260BF89B" w14:textId="5F2C5A71" w:rsidR="00AE2F1C" w:rsidRPr="008349B8" w:rsidRDefault="00C41D48" w:rsidP="00AE2F1C">
      <w:pPr>
        <w:pStyle w:val="ListParagraph"/>
        <w:ind w:left="1224"/>
        <w:jc w:val="both"/>
      </w:pPr>
      <w:r w:rsidRPr="008349B8">
        <w:t xml:space="preserve">V Joint Bidding Agreement for Consortium </w:t>
      </w:r>
    </w:p>
    <w:p w14:paraId="601F634C" w14:textId="109D1B7B" w:rsidR="00083C10" w:rsidRPr="00970AEC" w:rsidRDefault="00851D07" w:rsidP="00083C10">
      <w:pPr>
        <w:pStyle w:val="ListParagraph"/>
        <w:ind w:left="1224"/>
        <w:jc w:val="both"/>
      </w:pPr>
      <w:bookmarkStart w:id="43" w:name="_Hlk183006393"/>
      <w:r>
        <w:t>VI</w:t>
      </w:r>
      <w:r w:rsidR="00083C10">
        <w:t xml:space="preserve"> </w:t>
      </w:r>
      <w:r w:rsidR="00083C10" w:rsidRPr="00A11210">
        <w:t>Certificate regarding Compliance with Restrictions under Rule 144 (xi) of the General Financial Rules (GFRs)</w:t>
      </w:r>
    </w:p>
    <w:bookmarkEnd w:id="43"/>
    <w:p w14:paraId="0B6D8FFA" w14:textId="77777777" w:rsidR="00A3502B" w:rsidRPr="008349B8" w:rsidRDefault="00A3502B" w:rsidP="00A3502B">
      <w:pPr>
        <w:pStyle w:val="ListParagraph"/>
        <w:ind w:left="1224"/>
        <w:jc w:val="both"/>
      </w:pPr>
    </w:p>
    <w:p w14:paraId="053927B7" w14:textId="3DBD82EF" w:rsidR="00AE2F1C" w:rsidRPr="008349B8" w:rsidRDefault="00C41D48" w:rsidP="00113FFC">
      <w:pPr>
        <w:pStyle w:val="ListParagraph"/>
        <w:numPr>
          <w:ilvl w:val="2"/>
          <w:numId w:val="1"/>
        </w:numPr>
        <w:ind w:hanging="798"/>
        <w:jc w:val="both"/>
      </w:pPr>
      <w:r w:rsidRPr="008349B8">
        <w:t xml:space="preserve">The draft </w:t>
      </w:r>
      <w:r w:rsidR="000B3FED" w:rsidRPr="008349B8">
        <w:t xml:space="preserve">Concession </w:t>
      </w:r>
      <w:r w:rsidR="00553029" w:rsidRPr="008349B8">
        <w:t>Agreement (</w:t>
      </w:r>
      <w:r w:rsidR="005606B6" w:rsidRPr="008349B8">
        <w:t xml:space="preserve">Volume II) </w:t>
      </w:r>
    </w:p>
    <w:p w14:paraId="7CB54C4D" w14:textId="77777777" w:rsidR="00A3502B" w:rsidRPr="008349B8" w:rsidRDefault="00A3502B" w:rsidP="00A3502B">
      <w:pPr>
        <w:pStyle w:val="ListParagraph"/>
        <w:ind w:left="1224"/>
        <w:jc w:val="both"/>
      </w:pPr>
    </w:p>
    <w:p w14:paraId="523D2859" w14:textId="77777777" w:rsidR="005606B6" w:rsidRPr="008349B8" w:rsidRDefault="005606B6" w:rsidP="00113FFC">
      <w:pPr>
        <w:pStyle w:val="ListParagraph"/>
        <w:numPr>
          <w:ilvl w:val="2"/>
          <w:numId w:val="1"/>
        </w:numPr>
        <w:ind w:hanging="798"/>
        <w:jc w:val="both"/>
      </w:pPr>
      <w:r w:rsidRPr="008349B8">
        <w:t>The Project Information Memorandum (Volume III)</w:t>
      </w:r>
    </w:p>
    <w:p w14:paraId="0F41BA46" w14:textId="77777777" w:rsidR="005606B6" w:rsidRPr="008349B8" w:rsidRDefault="005606B6" w:rsidP="00A77C2C">
      <w:pPr>
        <w:pStyle w:val="ListParagraph"/>
        <w:ind w:left="1224"/>
        <w:jc w:val="both"/>
      </w:pPr>
    </w:p>
    <w:p w14:paraId="6793BE08" w14:textId="77777777" w:rsidR="00AE2F1C" w:rsidRPr="008349B8" w:rsidRDefault="00C41D48" w:rsidP="007C5BA8">
      <w:pPr>
        <w:pStyle w:val="ListParagraph"/>
        <w:numPr>
          <w:ilvl w:val="1"/>
          <w:numId w:val="1"/>
        </w:numPr>
        <w:ind w:left="1276" w:hanging="850"/>
        <w:jc w:val="both"/>
        <w:rPr>
          <w:b/>
          <w:bCs/>
        </w:rPr>
      </w:pPr>
      <w:r w:rsidRPr="008349B8">
        <w:rPr>
          <w:b/>
          <w:bCs/>
        </w:rPr>
        <w:t xml:space="preserve">Clarifications </w:t>
      </w:r>
    </w:p>
    <w:p w14:paraId="29EE385C" w14:textId="77777777" w:rsidR="00113FFC" w:rsidRPr="008349B8" w:rsidRDefault="00113FFC" w:rsidP="00113FFC">
      <w:pPr>
        <w:pStyle w:val="ListParagraph"/>
        <w:ind w:left="792"/>
        <w:jc w:val="both"/>
        <w:rPr>
          <w:b/>
          <w:bCs/>
        </w:rPr>
      </w:pPr>
    </w:p>
    <w:p w14:paraId="32F4FA23" w14:textId="08EEA659" w:rsidR="00AE2F1C" w:rsidRPr="008349B8" w:rsidRDefault="00C41D48" w:rsidP="00113FFC">
      <w:pPr>
        <w:pStyle w:val="ListParagraph"/>
        <w:numPr>
          <w:ilvl w:val="2"/>
          <w:numId w:val="1"/>
        </w:numPr>
        <w:ind w:hanging="832"/>
        <w:jc w:val="both"/>
      </w:pPr>
      <w:r w:rsidRPr="008349B8">
        <w:t xml:space="preserve">Bidders requiring any clarification on the RFP may notify the Authority in writing or email in accordance with Clause </w:t>
      </w:r>
      <w:r w:rsidR="00EE6D4C" w:rsidRPr="008349B8">
        <w:fldChar w:fldCharType="begin"/>
      </w:r>
      <w:r w:rsidR="00EE6D4C" w:rsidRPr="008349B8">
        <w:instrText xml:space="preserve"> REF _Ref503176562 \r \h  \* MERGEFORMAT </w:instrText>
      </w:r>
      <w:r w:rsidR="00EE6D4C" w:rsidRPr="008349B8">
        <w:fldChar w:fldCharType="separate"/>
      </w:r>
      <w:r w:rsidR="004E5F26" w:rsidRPr="008349B8">
        <w:t>2.11.1</w:t>
      </w:r>
      <w:r w:rsidR="00EE6D4C" w:rsidRPr="008349B8">
        <w:fldChar w:fldCharType="end"/>
      </w:r>
      <w:r w:rsidRPr="008349B8">
        <w:t xml:space="preserve">. They should send in their queries </w:t>
      </w:r>
      <w:r w:rsidR="00CF05D9" w:rsidRPr="008349B8">
        <w:t>before the date</w:t>
      </w:r>
      <w:r w:rsidRPr="008349B8">
        <w:t xml:space="preserve"> specified in the schedule of Bidding Process contained in Clause</w:t>
      </w:r>
      <w:r w:rsidR="007C5BA8" w:rsidRPr="008349B8">
        <w:t xml:space="preserve"> 1.2.9</w:t>
      </w:r>
      <w:r w:rsidR="00762824" w:rsidRPr="008349B8">
        <w:t>.</w:t>
      </w:r>
      <w:r w:rsidR="00AB12FA" w:rsidRPr="008349B8">
        <w:t xml:space="preserve"> </w:t>
      </w:r>
      <w:r w:rsidRPr="008349B8">
        <w:t xml:space="preserve">The Authority </w:t>
      </w:r>
      <w:r w:rsidRPr="008349B8">
        <w:lastRenderedPageBreak/>
        <w:t xml:space="preserve">shall </w:t>
      </w:r>
      <w:r w:rsidR="00AE2F1C" w:rsidRPr="008349B8">
        <w:t>endeavour</w:t>
      </w:r>
      <w:r w:rsidRPr="008349B8">
        <w:t xml:space="preserve"> to respond to the queries within the period specified therein. The Authority will </w:t>
      </w:r>
      <w:r w:rsidR="00AD70E3" w:rsidRPr="008349B8">
        <w:t>upload the response to the queries on its website</w:t>
      </w:r>
      <w:r w:rsidRPr="008349B8">
        <w:t xml:space="preserve"> without identifying the source of queries. </w:t>
      </w:r>
    </w:p>
    <w:p w14:paraId="7B2CECF3" w14:textId="77777777" w:rsidR="00A3502B" w:rsidRPr="008349B8" w:rsidRDefault="00A3502B" w:rsidP="00A3502B">
      <w:pPr>
        <w:pStyle w:val="ListParagraph"/>
        <w:ind w:left="1224"/>
        <w:jc w:val="both"/>
      </w:pPr>
    </w:p>
    <w:p w14:paraId="058B1720" w14:textId="77777777" w:rsidR="00A3502B" w:rsidRPr="008349B8" w:rsidRDefault="00C41D48" w:rsidP="00113FFC">
      <w:pPr>
        <w:pStyle w:val="ListParagraph"/>
        <w:numPr>
          <w:ilvl w:val="2"/>
          <w:numId w:val="1"/>
        </w:numPr>
        <w:ind w:hanging="832"/>
        <w:jc w:val="both"/>
      </w:pPr>
      <w:r w:rsidRPr="008349B8">
        <w:t xml:space="preserve">The Authority shall </w:t>
      </w:r>
      <w:r w:rsidR="00AE2F1C" w:rsidRPr="008349B8">
        <w:t>endeavour</w:t>
      </w:r>
      <w:r w:rsidRPr="008349B8">
        <w:t xml:space="preserve"> to respond to the questions raised or clarifications sought by the Bidders. However, the Authority reserves the right not to respond to any question or provide any clarification, in its sole discretion, and nothing in this Clause shall be taken or read as compelling or requiring the Authority to respond to any question or to provide any clarification. </w:t>
      </w:r>
    </w:p>
    <w:p w14:paraId="4402C904" w14:textId="77777777" w:rsidR="00A3502B" w:rsidRPr="008349B8" w:rsidRDefault="00A3502B" w:rsidP="00A3502B">
      <w:pPr>
        <w:pStyle w:val="ListParagraph"/>
        <w:ind w:left="1224"/>
        <w:jc w:val="both"/>
      </w:pPr>
    </w:p>
    <w:p w14:paraId="39E6869B" w14:textId="6177B441" w:rsidR="00AE2F1C" w:rsidRPr="008349B8" w:rsidRDefault="00C41D48" w:rsidP="00113FFC">
      <w:pPr>
        <w:pStyle w:val="ListParagraph"/>
        <w:numPr>
          <w:ilvl w:val="2"/>
          <w:numId w:val="1"/>
        </w:numPr>
        <w:ind w:hanging="832"/>
        <w:jc w:val="both"/>
      </w:pPr>
      <w:r w:rsidRPr="008349B8">
        <w:t xml:space="preserve">The Authority may also on its own motion, if deemed necessary, issue interpretations and clarifications to all Bidders. All clarifications and interpretations </w:t>
      </w:r>
      <w:r w:rsidR="00BB1E30" w:rsidRPr="008349B8">
        <w:t xml:space="preserve">issued by the Authority shall be deemed to be part of the </w:t>
      </w:r>
      <w:r w:rsidRPr="008349B8">
        <w:t xml:space="preserve">RFP. Verbal clarifications </w:t>
      </w:r>
      <w:r w:rsidR="00CF05D9" w:rsidRPr="008349B8">
        <w:t>and information</w:t>
      </w:r>
      <w:r w:rsidRPr="008349B8">
        <w:t xml:space="preserve"> given by Authority or its employees or representatives shall not in any way or manner be binding on the Authority. </w:t>
      </w:r>
    </w:p>
    <w:p w14:paraId="5BC6AE37" w14:textId="77777777" w:rsidR="00A3502B" w:rsidRPr="008349B8" w:rsidRDefault="00A3502B" w:rsidP="00A3502B">
      <w:pPr>
        <w:pStyle w:val="ListParagraph"/>
        <w:ind w:left="1224"/>
        <w:jc w:val="both"/>
      </w:pPr>
    </w:p>
    <w:p w14:paraId="70165FE0" w14:textId="77777777" w:rsidR="00AE2F1C" w:rsidRPr="008349B8" w:rsidRDefault="00C41D48" w:rsidP="00113FFC">
      <w:pPr>
        <w:pStyle w:val="ListParagraph"/>
        <w:numPr>
          <w:ilvl w:val="2"/>
          <w:numId w:val="1"/>
        </w:numPr>
        <w:ind w:hanging="832"/>
        <w:jc w:val="both"/>
      </w:pPr>
      <w:r w:rsidRPr="008349B8">
        <w:t xml:space="preserve">The Bidders shall note that reliance upon information/ clarification that is provided by any other source shall be at the risk of the Bidders. </w:t>
      </w:r>
    </w:p>
    <w:p w14:paraId="256903CC" w14:textId="77777777" w:rsidR="00AD70E3" w:rsidRPr="008349B8" w:rsidRDefault="00AD70E3" w:rsidP="00510D8A">
      <w:pPr>
        <w:pStyle w:val="ListParagraph"/>
        <w:ind w:left="1224"/>
        <w:jc w:val="both"/>
      </w:pPr>
    </w:p>
    <w:p w14:paraId="48C3607B" w14:textId="484B0A5D" w:rsidR="00AE2F1C" w:rsidRPr="008349B8" w:rsidRDefault="00C41D48" w:rsidP="00297D1C">
      <w:pPr>
        <w:pStyle w:val="ListParagraph"/>
        <w:numPr>
          <w:ilvl w:val="1"/>
          <w:numId w:val="1"/>
        </w:numPr>
        <w:ind w:left="1276" w:hanging="916"/>
        <w:jc w:val="both"/>
        <w:rPr>
          <w:b/>
          <w:bCs/>
        </w:rPr>
      </w:pPr>
      <w:r w:rsidRPr="008349B8">
        <w:rPr>
          <w:b/>
          <w:bCs/>
        </w:rPr>
        <w:t xml:space="preserve">Amendment of RFP </w:t>
      </w:r>
    </w:p>
    <w:p w14:paraId="0A593171" w14:textId="77777777" w:rsidR="00113FFC" w:rsidRPr="008349B8" w:rsidRDefault="00113FFC" w:rsidP="00113FFC">
      <w:pPr>
        <w:pStyle w:val="ListParagraph"/>
        <w:tabs>
          <w:tab w:val="left" w:pos="993"/>
          <w:tab w:val="left" w:pos="1134"/>
        </w:tabs>
        <w:ind w:left="1134"/>
        <w:jc w:val="both"/>
        <w:rPr>
          <w:b/>
          <w:bCs/>
        </w:rPr>
      </w:pPr>
    </w:p>
    <w:p w14:paraId="1ACA7EF7" w14:textId="3F5045DA" w:rsidR="00902F4B" w:rsidRPr="008349B8" w:rsidRDefault="00902F4B" w:rsidP="00297D1C">
      <w:pPr>
        <w:pStyle w:val="ListParagraph"/>
        <w:numPr>
          <w:ilvl w:val="2"/>
          <w:numId w:val="1"/>
        </w:numPr>
        <w:ind w:left="1276" w:hanging="929"/>
        <w:jc w:val="both"/>
      </w:pPr>
      <w:bookmarkStart w:id="44" w:name="_Ref503176562"/>
      <w:r w:rsidRPr="008349B8">
        <w:t xml:space="preserve">Interested Bidder requiring any clarification on the RFP document may notify to the Authority to the address specified in Clause </w:t>
      </w:r>
      <w:r w:rsidR="00083C10">
        <w:t>1.</w:t>
      </w:r>
      <w:r w:rsidR="006504D8" w:rsidRPr="008349B8">
        <w:t>2.</w:t>
      </w:r>
      <w:r w:rsidR="00083C10">
        <w:t>9</w:t>
      </w:r>
      <w:r w:rsidR="00297D1C" w:rsidRPr="008349B8">
        <w:t xml:space="preserve"> </w:t>
      </w:r>
      <w:r w:rsidRPr="008349B8">
        <w:t>before the last date of receiving queries mentioned in Clause</w:t>
      </w:r>
      <w:r w:rsidR="00AD79FD" w:rsidRPr="008349B8">
        <w:t xml:space="preserve"> </w:t>
      </w:r>
      <w:r w:rsidR="00297D1C" w:rsidRPr="008349B8">
        <w:t>1.2.9</w:t>
      </w:r>
      <w:r w:rsidRPr="008349B8">
        <w:t xml:space="preserve">, Schedule of Bidding Process in writing or </w:t>
      </w:r>
      <w:r w:rsidR="00A77C2C" w:rsidRPr="008349B8">
        <w:t>by email</w:t>
      </w:r>
      <w:r w:rsidRPr="008349B8">
        <w:t xml:space="preserve"> to the officer designated in Clause </w:t>
      </w:r>
      <w:r w:rsidR="00083C10">
        <w:t>1.</w:t>
      </w:r>
      <w:r w:rsidR="006504D8" w:rsidRPr="008349B8">
        <w:t>2.</w:t>
      </w:r>
      <w:r w:rsidR="00083C10">
        <w:t>9</w:t>
      </w:r>
      <w:r w:rsidR="00851D07">
        <w:t>.</w:t>
      </w:r>
      <w:r w:rsidRPr="008349B8">
        <w:t xml:space="preserve"> The envelopes / communications shall clearly bear the following identification / title:</w:t>
      </w:r>
      <w:bookmarkEnd w:id="44"/>
    </w:p>
    <w:p w14:paraId="65758512" w14:textId="6755BEF1" w:rsidR="009854A7" w:rsidRPr="00851D07" w:rsidRDefault="00902F4B" w:rsidP="00A77C2C">
      <w:pPr>
        <w:pStyle w:val="ListParagraph"/>
        <w:ind w:left="1224"/>
        <w:jc w:val="both"/>
        <w:rPr>
          <w:rFonts w:cstheme="minorHAnsi"/>
          <w:b/>
        </w:rPr>
      </w:pPr>
      <w:r w:rsidRPr="00851D07">
        <w:rPr>
          <w:b/>
        </w:rPr>
        <w:t xml:space="preserve">“Queries/ Request for Additional Information: </w:t>
      </w:r>
      <w:r w:rsidR="006504D8" w:rsidRPr="00851D07">
        <w:rPr>
          <w:b/>
        </w:rPr>
        <w:t>“</w:t>
      </w:r>
      <w:r w:rsidR="00851D07" w:rsidRPr="00851D07">
        <w:rPr>
          <w:rFonts w:cstheme="minorHAnsi"/>
          <w:b/>
          <w:color w:val="222222"/>
          <w:shd w:val="clear" w:color="auto" w:fill="FFFFFF"/>
        </w:rPr>
        <w:t>Development and Operation of Adventure Sports, Eco Cottages and other Tourism Facilities at Pattadakal in Karnataka on DBFOT basis</w:t>
      </w:r>
      <w:r w:rsidRPr="00851D07">
        <w:rPr>
          <w:rFonts w:cstheme="minorHAnsi"/>
          <w:b/>
        </w:rPr>
        <w:t>”</w:t>
      </w:r>
      <w:r w:rsidR="00C26CBE" w:rsidRPr="00851D07">
        <w:rPr>
          <w:rFonts w:cstheme="minorHAnsi"/>
          <w:b/>
        </w:rPr>
        <w:t>.</w:t>
      </w:r>
    </w:p>
    <w:p w14:paraId="687EFE58" w14:textId="77777777" w:rsidR="00A3502B" w:rsidRPr="008349B8" w:rsidRDefault="00A3502B" w:rsidP="00A77C2C">
      <w:pPr>
        <w:pStyle w:val="ListParagraph"/>
        <w:ind w:left="1224"/>
        <w:jc w:val="both"/>
        <w:rPr>
          <w:b/>
        </w:rPr>
      </w:pPr>
    </w:p>
    <w:p w14:paraId="6AF06B01" w14:textId="018166BB" w:rsidR="00AE2F1C" w:rsidRPr="008349B8" w:rsidRDefault="00C41D48" w:rsidP="00113FFC">
      <w:pPr>
        <w:pStyle w:val="ListParagraph"/>
        <w:numPr>
          <w:ilvl w:val="2"/>
          <w:numId w:val="1"/>
        </w:numPr>
        <w:ind w:hanging="832"/>
        <w:jc w:val="both"/>
      </w:pPr>
      <w:r w:rsidRPr="008349B8">
        <w:t>At any time prior to the deadline for submission of Bid, the Authority may, for any reason, whether at its own initiative or in response to clarifications requested by an</w:t>
      </w:r>
      <w:r w:rsidR="003F11A6" w:rsidRPr="008349B8">
        <w:t xml:space="preserve">y </w:t>
      </w:r>
      <w:r w:rsidRPr="008349B8">
        <w:t xml:space="preserve">Bidder, modify the RFP by the issuance of Addenda. </w:t>
      </w:r>
    </w:p>
    <w:p w14:paraId="2445FAEE" w14:textId="77777777" w:rsidR="00A3502B" w:rsidRPr="008349B8" w:rsidRDefault="00A3502B" w:rsidP="00A3502B">
      <w:pPr>
        <w:pStyle w:val="ListParagraph"/>
        <w:ind w:left="1224"/>
        <w:jc w:val="both"/>
      </w:pPr>
    </w:p>
    <w:p w14:paraId="2BB82FCA" w14:textId="5C4EC59C" w:rsidR="00F10E61" w:rsidRPr="008349B8" w:rsidRDefault="00C41D48" w:rsidP="00C33433">
      <w:pPr>
        <w:pStyle w:val="ListParagraph"/>
        <w:numPr>
          <w:ilvl w:val="2"/>
          <w:numId w:val="1"/>
        </w:numPr>
        <w:ind w:hanging="798"/>
        <w:jc w:val="both"/>
      </w:pPr>
      <w:bookmarkStart w:id="45" w:name="_Ref526776519"/>
      <w:r w:rsidRPr="008349B8">
        <w:t xml:space="preserve">Any Addendum thus issued </w:t>
      </w:r>
      <w:r w:rsidR="00F10E61" w:rsidRPr="008349B8">
        <w:t xml:space="preserve">will be uploaded on the </w:t>
      </w:r>
      <w:r w:rsidR="00F856F3" w:rsidRPr="008349B8">
        <w:t xml:space="preserve">Karnataka Public Procurement Portal </w:t>
      </w:r>
      <w:r w:rsidR="00F10E61" w:rsidRPr="008349B8">
        <w:t xml:space="preserve">viz. </w:t>
      </w:r>
      <w:hyperlink r:id="rId16" w:history="1">
        <w:r w:rsidR="00C44D27" w:rsidRPr="008349B8">
          <w:rPr>
            <w:rStyle w:val="Hyperlink"/>
          </w:rPr>
          <w:t>https://kppp.karnataka.gov.in</w:t>
        </w:r>
      </w:hyperlink>
      <w:r w:rsidR="00C44D27" w:rsidRPr="008349B8">
        <w:t xml:space="preserve"> </w:t>
      </w:r>
      <w:r w:rsidR="00541FEB" w:rsidRPr="008349B8">
        <w:t xml:space="preserve"> </w:t>
      </w:r>
      <w:r w:rsidR="00F10E61" w:rsidRPr="008349B8">
        <w:t>without identifying the source of queries and the published details shall be binding on the participating Bidders.</w:t>
      </w:r>
      <w:bookmarkEnd w:id="45"/>
    </w:p>
    <w:p w14:paraId="540E1C1E" w14:textId="77777777" w:rsidR="00A3502B" w:rsidRPr="008349B8" w:rsidRDefault="00A3502B" w:rsidP="00A3502B">
      <w:pPr>
        <w:pStyle w:val="ListParagraph"/>
        <w:ind w:left="1224"/>
        <w:jc w:val="both"/>
      </w:pPr>
    </w:p>
    <w:p w14:paraId="3C598C88" w14:textId="5659ADD3" w:rsidR="00F10E61" w:rsidRPr="008349B8" w:rsidRDefault="00C41D48" w:rsidP="00C33433">
      <w:pPr>
        <w:pStyle w:val="ListParagraph"/>
        <w:numPr>
          <w:ilvl w:val="2"/>
          <w:numId w:val="1"/>
        </w:numPr>
        <w:ind w:hanging="798"/>
        <w:jc w:val="both"/>
      </w:pPr>
      <w:r w:rsidRPr="008349B8">
        <w:t xml:space="preserve">In order to afford the Bidders a reasonable time for taking an Addendum into account, or for any other reason, the Authority may, at its own discretion, extend the Bid Due Date. </w:t>
      </w:r>
      <w:r w:rsidR="00F10E61" w:rsidRPr="008349B8">
        <w:t xml:space="preserve">Information about extension of the Bid Due Date will be published on </w:t>
      </w:r>
      <w:r w:rsidR="00F856F3" w:rsidRPr="008349B8">
        <w:t>Karnataka Public Procurement Portal</w:t>
      </w:r>
      <w:r w:rsidR="00A3502B" w:rsidRPr="008349B8">
        <w:t xml:space="preserve"> viz. </w:t>
      </w:r>
      <w:r w:rsidR="00C44D27" w:rsidRPr="008349B8">
        <w:t>https://kppp.karnataka.gov.in</w:t>
      </w:r>
      <w:r w:rsidR="00F10E61" w:rsidRPr="008349B8">
        <w:t>.</w:t>
      </w:r>
    </w:p>
    <w:p w14:paraId="52710AE2" w14:textId="2B2BA930" w:rsidR="002A5732" w:rsidRPr="008349B8" w:rsidRDefault="002A5732" w:rsidP="00510D8A">
      <w:pPr>
        <w:pStyle w:val="ListParagraph"/>
        <w:spacing w:after="0"/>
        <w:ind w:left="1224"/>
        <w:jc w:val="both"/>
      </w:pPr>
    </w:p>
    <w:p w14:paraId="4506663C" w14:textId="3C1AC490" w:rsidR="00017178" w:rsidRPr="008349B8" w:rsidRDefault="00017178" w:rsidP="00510D8A">
      <w:pPr>
        <w:pStyle w:val="ListParagraph"/>
        <w:spacing w:after="0"/>
        <w:ind w:left="1224"/>
        <w:jc w:val="both"/>
      </w:pPr>
    </w:p>
    <w:p w14:paraId="69F38B5F" w14:textId="488739F3" w:rsidR="00017178" w:rsidRPr="008349B8" w:rsidRDefault="00017178" w:rsidP="00510D8A">
      <w:pPr>
        <w:pStyle w:val="ListParagraph"/>
        <w:spacing w:after="0"/>
        <w:ind w:left="1224"/>
        <w:jc w:val="both"/>
      </w:pPr>
    </w:p>
    <w:p w14:paraId="06C6F73F" w14:textId="77777777" w:rsidR="00017178" w:rsidRPr="008349B8" w:rsidRDefault="00017178" w:rsidP="00510D8A">
      <w:pPr>
        <w:pStyle w:val="ListParagraph"/>
        <w:spacing w:after="0"/>
        <w:ind w:left="1224"/>
        <w:jc w:val="both"/>
      </w:pPr>
    </w:p>
    <w:p w14:paraId="55BB52E5" w14:textId="77777777" w:rsidR="00C41D48" w:rsidRPr="008349B8" w:rsidRDefault="00C41D48" w:rsidP="000464EF">
      <w:pPr>
        <w:pStyle w:val="Heading2"/>
        <w:numPr>
          <w:ilvl w:val="0"/>
          <w:numId w:val="38"/>
        </w:numPr>
        <w:spacing w:before="0"/>
        <w:rPr>
          <w:rFonts w:asciiTheme="minorHAnsi" w:hAnsiTheme="minorHAnsi"/>
          <w:color w:val="auto"/>
          <w:sz w:val="24"/>
          <w:szCs w:val="24"/>
        </w:rPr>
      </w:pPr>
      <w:bookmarkStart w:id="46" w:name="_Toc505250612"/>
      <w:bookmarkStart w:id="47" w:name="_Toc153463853"/>
      <w:r w:rsidRPr="008349B8">
        <w:rPr>
          <w:rFonts w:asciiTheme="minorHAnsi" w:hAnsiTheme="minorHAnsi"/>
          <w:color w:val="auto"/>
          <w:sz w:val="24"/>
          <w:szCs w:val="24"/>
        </w:rPr>
        <w:t>PREPARATION AND SUBMISSION OF BID</w:t>
      </w:r>
      <w:bookmarkEnd w:id="46"/>
      <w:bookmarkEnd w:id="47"/>
    </w:p>
    <w:p w14:paraId="0E681062" w14:textId="77777777" w:rsidR="000162A2" w:rsidRPr="008349B8" w:rsidRDefault="000162A2" w:rsidP="00ED0A08">
      <w:pPr>
        <w:pStyle w:val="ListParagraph"/>
        <w:ind w:left="792"/>
        <w:jc w:val="both"/>
        <w:rPr>
          <w:b/>
          <w:bCs/>
        </w:rPr>
      </w:pPr>
    </w:p>
    <w:p w14:paraId="49493660" w14:textId="77777777" w:rsidR="00AE2F1C" w:rsidRPr="008349B8" w:rsidRDefault="00C41D48" w:rsidP="00113FFC">
      <w:pPr>
        <w:pStyle w:val="ListParagraph"/>
        <w:numPr>
          <w:ilvl w:val="1"/>
          <w:numId w:val="1"/>
        </w:numPr>
        <w:tabs>
          <w:tab w:val="left" w:pos="993"/>
          <w:tab w:val="left" w:pos="1134"/>
        </w:tabs>
        <w:ind w:left="1134" w:hanging="774"/>
        <w:jc w:val="both"/>
        <w:rPr>
          <w:b/>
          <w:bCs/>
        </w:rPr>
      </w:pPr>
      <w:r w:rsidRPr="008349B8">
        <w:rPr>
          <w:b/>
          <w:bCs/>
        </w:rPr>
        <w:t xml:space="preserve">Language </w:t>
      </w:r>
    </w:p>
    <w:p w14:paraId="18B7D240" w14:textId="77777777" w:rsidR="00C41D48" w:rsidRPr="008349B8" w:rsidRDefault="00C41D48" w:rsidP="00113FFC">
      <w:pPr>
        <w:pStyle w:val="ListParagraph"/>
        <w:ind w:left="993"/>
        <w:jc w:val="both"/>
      </w:pPr>
      <w:r w:rsidRPr="008349B8">
        <w:t xml:space="preserve">The Bid and all related correspondence and documents in relation to the Bidding Process shall be in English language. Supporting documents and printed literature furnished by the </w:t>
      </w:r>
      <w:r w:rsidR="00CF05D9" w:rsidRPr="008349B8">
        <w:t>Bidder with</w:t>
      </w:r>
      <w:r w:rsidRPr="008349B8">
        <w:t xml:space="preserve"> the Bid may be in any other language provided that they are accompanied by appropriate translations of the pertinent passages in the English language. Supporting materials, which are not translated into English, may not be considered. For the purpose of interpretation and evaluation of the Bid, the English language translation shall prevail. </w:t>
      </w:r>
    </w:p>
    <w:p w14:paraId="5F099EC4" w14:textId="6AB225DB" w:rsidR="009079A4" w:rsidRPr="008349B8" w:rsidRDefault="009079A4" w:rsidP="00ED0A08">
      <w:pPr>
        <w:pStyle w:val="ListParagraph"/>
        <w:tabs>
          <w:tab w:val="left" w:pos="993"/>
        </w:tabs>
        <w:ind w:left="792"/>
        <w:jc w:val="both"/>
        <w:rPr>
          <w:b/>
          <w:bCs/>
        </w:rPr>
      </w:pPr>
    </w:p>
    <w:p w14:paraId="0F1CA3EA" w14:textId="77777777" w:rsidR="00AE2F1C" w:rsidRPr="008349B8" w:rsidRDefault="00C41D48" w:rsidP="00510D8A">
      <w:pPr>
        <w:pStyle w:val="ListParagraph"/>
        <w:numPr>
          <w:ilvl w:val="1"/>
          <w:numId w:val="1"/>
        </w:numPr>
        <w:tabs>
          <w:tab w:val="left" w:pos="993"/>
        </w:tabs>
        <w:jc w:val="both"/>
        <w:rPr>
          <w:b/>
          <w:bCs/>
        </w:rPr>
      </w:pPr>
      <w:r w:rsidRPr="008349B8">
        <w:rPr>
          <w:b/>
          <w:bCs/>
        </w:rPr>
        <w:t xml:space="preserve">Format and signing of Bid </w:t>
      </w:r>
    </w:p>
    <w:p w14:paraId="58C91243" w14:textId="77777777" w:rsidR="00113FFC" w:rsidRPr="008349B8" w:rsidRDefault="00113FFC" w:rsidP="00113FFC">
      <w:pPr>
        <w:pStyle w:val="ListParagraph"/>
        <w:tabs>
          <w:tab w:val="left" w:pos="993"/>
        </w:tabs>
        <w:ind w:left="792"/>
        <w:jc w:val="both"/>
        <w:rPr>
          <w:b/>
          <w:bCs/>
        </w:rPr>
      </w:pPr>
    </w:p>
    <w:p w14:paraId="34CE6E68" w14:textId="496E4B7F" w:rsidR="00AE2F1C" w:rsidRPr="008349B8" w:rsidRDefault="00C41D48" w:rsidP="00113FFC">
      <w:pPr>
        <w:pStyle w:val="ListParagraph"/>
        <w:numPr>
          <w:ilvl w:val="2"/>
          <w:numId w:val="1"/>
        </w:numPr>
        <w:ind w:hanging="874"/>
        <w:jc w:val="both"/>
      </w:pPr>
      <w:r w:rsidRPr="008349B8">
        <w:t xml:space="preserve">The Bidder shall provide all the information sought under this RFP. The Authority will evaluate only those Bids that are received in the required formats and complete in all respects. Incomplete and /or conditional Bids shall be liable to rejection. </w:t>
      </w:r>
    </w:p>
    <w:p w14:paraId="6E6E4BFE" w14:textId="77777777" w:rsidR="00A3502B" w:rsidRPr="008349B8" w:rsidRDefault="00A3502B" w:rsidP="00A3502B">
      <w:pPr>
        <w:pStyle w:val="ListParagraph"/>
        <w:ind w:left="1224"/>
        <w:jc w:val="both"/>
      </w:pPr>
    </w:p>
    <w:p w14:paraId="0BD34A5D" w14:textId="3556120B" w:rsidR="00AE2F1C" w:rsidRPr="008349B8" w:rsidRDefault="00C41D48" w:rsidP="00113FFC">
      <w:pPr>
        <w:pStyle w:val="ListParagraph"/>
        <w:numPr>
          <w:ilvl w:val="2"/>
          <w:numId w:val="1"/>
        </w:numPr>
        <w:ind w:hanging="874"/>
        <w:jc w:val="both"/>
      </w:pPr>
      <w:r w:rsidRPr="008349B8">
        <w:t xml:space="preserve">The Bid shall be typed and signed </w:t>
      </w:r>
      <w:r w:rsidR="007C53E0" w:rsidRPr="008349B8">
        <w:t xml:space="preserve">in indelible ink </w:t>
      </w:r>
      <w:r w:rsidRPr="008349B8">
        <w:t xml:space="preserve">by the authorised signatory of the. All the alterations, omissions, additions or any other amendments made to the Bid shall be </w:t>
      </w:r>
      <w:r w:rsidR="00AE2F1C" w:rsidRPr="008349B8">
        <w:t>initialled</w:t>
      </w:r>
      <w:r w:rsidRPr="008349B8">
        <w:t xml:space="preserve"> by the person(s) signing the Bid. </w:t>
      </w:r>
    </w:p>
    <w:p w14:paraId="43D8864F" w14:textId="77777777" w:rsidR="00D366AB" w:rsidRPr="008349B8" w:rsidRDefault="00D366AB" w:rsidP="00ED0A08">
      <w:pPr>
        <w:pStyle w:val="ListParagraph"/>
        <w:tabs>
          <w:tab w:val="left" w:pos="993"/>
        </w:tabs>
        <w:ind w:left="792"/>
        <w:jc w:val="both"/>
        <w:rPr>
          <w:b/>
          <w:bCs/>
        </w:rPr>
      </w:pPr>
    </w:p>
    <w:p w14:paraId="64A56B33" w14:textId="77777777" w:rsidR="003503B1" w:rsidRPr="008349B8" w:rsidRDefault="00C41D48" w:rsidP="00510D8A">
      <w:pPr>
        <w:pStyle w:val="ListParagraph"/>
        <w:numPr>
          <w:ilvl w:val="1"/>
          <w:numId w:val="1"/>
        </w:numPr>
        <w:tabs>
          <w:tab w:val="left" w:pos="993"/>
        </w:tabs>
        <w:jc w:val="both"/>
        <w:rPr>
          <w:b/>
          <w:bCs/>
        </w:rPr>
      </w:pPr>
      <w:bookmarkStart w:id="48" w:name="_Ref526846436"/>
      <w:r w:rsidRPr="008349B8">
        <w:rPr>
          <w:b/>
          <w:bCs/>
        </w:rPr>
        <w:t>Sealing and Marking of Bids</w:t>
      </w:r>
      <w:bookmarkEnd w:id="48"/>
      <w:r w:rsidRPr="008349B8">
        <w:rPr>
          <w:b/>
          <w:bCs/>
        </w:rPr>
        <w:t xml:space="preserve"> </w:t>
      </w:r>
    </w:p>
    <w:p w14:paraId="390E6FF3" w14:textId="77777777" w:rsidR="00113FFC" w:rsidRPr="008349B8" w:rsidRDefault="00113FFC" w:rsidP="00113FFC">
      <w:pPr>
        <w:pStyle w:val="ListParagraph"/>
        <w:tabs>
          <w:tab w:val="left" w:pos="993"/>
        </w:tabs>
        <w:ind w:left="792"/>
        <w:jc w:val="both"/>
        <w:rPr>
          <w:b/>
          <w:bCs/>
        </w:rPr>
      </w:pPr>
    </w:p>
    <w:p w14:paraId="79E990BF" w14:textId="22AB3B0C" w:rsidR="003503B1" w:rsidRPr="008349B8" w:rsidRDefault="00C41D48" w:rsidP="00C33433">
      <w:pPr>
        <w:pStyle w:val="ListParagraph"/>
        <w:numPr>
          <w:ilvl w:val="2"/>
          <w:numId w:val="1"/>
        </w:numPr>
        <w:ind w:hanging="940"/>
        <w:jc w:val="both"/>
      </w:pPr>
      <w:bookmarkStart w:id="49" w:name="_Ref526940989"/>
      <w:r w:rsidRPr="008349B8">
        <w:t xml:space="preserve">The Bidder shall submit the Bid </w:t>
      </w:r>
      <w:r w:rsidR="007C53E0" w:rsidRPr="008349B8">
        <w:t xml:space="preserve">the Technical Bid &amp; Financial Bid online through </w:t>
      </w:r>
      <w:r w:rsidR="00835A6B" w:rsidRPr="008349B8">
        <w:t xml:space="preserve">Karnataka Public Procurement Portal </w:t>
      </w:r>
      <w:hyperlink r:id="rId17" w:history="1">
        <w:r w:rsidR="00C44D27" w:rsidRPr="008349B8">
          <w:rPr>
            <w:rStyle w:val="Hyperlink"/>
          </w:rPr>
          <w:t>https://kppp.karnataka.gov.in</w:t>
        </w:r>
      </w:hyperlink>
      <w:r w:rsidR="00C44D27" w:rsidRPr="008349B8">
        <w:t xml:space="preserve"> </w:t>
      </w:r>
      <w:r w:rsidR="007C53E0" w:rsidRPr="008349B8">
        <w:t>comprising of the following documents along with supporting documents as appropriate</w:t>
      </w:r>
      <w:r w:rsidR="00FF4AB5" w:rsidRPr="008349B8">
        <w:t>:</w:t>
      </w:r>
      <w:r w:rsidRPr="008349B8">
        <w:t>.</w:t>
      </w:r>
      <w:bookmarkEnd w:id="49"/>
      <w:r w:rsidRPr="008349B8">
        <w:t xml:space="preserve"> </w:t>
      </w:r>
    </w:p>
    <w:p w14:paraId="2174A7B8" w14:textId="77777777" w:rsidR="00A3502B" w:rsidRPr="008349B8" w:rsidRDefault="00A3502B" w:rsidP="003503B1">
      <w:pPr>
        <w:pStyle w:val="ListParagraph"/>
        <w:ind w:left="1224"/>
        <w:jc w:val="both"/>
      </w:pPr>
    </w:p>
    <w:p w14:paraId="1352FCF0" w14:textId="6A485801" w:rsidR="009F1C6C" w:rsidRPr="008349B8" w:rsidRDefault="00F42641" w:rsidP="00F42641">
      <w:pPr>
        <w:pStyle w:val="ListParagraph"/>
        <w:ind w:left="1224"/>
        <w:jc w:val="both"/>
      </w:pPr>
      <w:r w:rsidRPr="008349B8">
        <w:t>Technical Bid</w:t>
      </w:r>
    </w:p>
    <w:p w14:paraId="71BE346A" w14:textId="77777777" w:rsidR="009F1C6C" w:rsidRPr="008349B8" w:rsidRDefault="00C41D48" w:rsidP="000464EF">
      <w:pPr>
        <w:pStyle w:val="ListParagraph"/>
        <w:numPr>
          <w:ilvl w:val="0"/>
          <w:numId w:val="12"/>
        </w:numPr>
        <w:jc w:val="both"/>
      </w:pPr>
      <w:r w:rsidRPr="008349B8">
        <w:t>Bid in the prescribed format (Appendix</w:t>
      </w:r>
      <w:r w:rsidR="00C55077" w:rsidRPr="008349B8">
        <w:t xml:space="preserve"> </w:t>
      </w:r>
      <w:r w:rsidRPr="008349B8">
        <w:t xml:space="preserve">I) along with </w:t>
      </w:r>
      <w:r w:rsidR="006D37F8" w:rsidRPr="008349B8">
        <w:t>Annexure</w:t>
      </w:r>
      <w:r w:rsidRPr="008349B8">
        <w:t xml:space="preserve"> and supporting documents; </w:t>
      </w:r>
    </w:p>
    <w:p w14:paraId="28EDAD50" w14:textId="77777777" w:rsidR="009F1C6C" w:rsidRPr="008349B8" w:rsidRDefault="00C41D48" w:rsidP="000464EF">
      <w:pPr>
        <w:pStyle w:val="ListParagraph"/>
        <w:numPr>
          <w:ilvl w:val="0"/>
          <w:numId w:val="12"/>
        </w:numPr>
        <w:jc w:val="both"/>
      </w:pPr>
      <w:r w:rsidRPr="008349B8">
        <w:t>Power of Attorney for signing the Bid as per the format at Appendix</w:t>
      </w:r>
      <w:r w:rsidR="006D37F8" w:rsidRPr="008349B8">
        <w:t xml:space="preserve"> </w:t>
      </w:r>
      <w:r w:rsidRPr="008349B8">
        <w:t xml:space="preserve">II; </w:t>
      </w:r>
    </w:p>
    <w:p w14:paraId="411E91A1" w14:textId="77777777" w:rsidR="009F1C6C" w:rsidRPr="008349B8" w:rsidRDefault="00C41D48" w:rsidP="000464EF">
      <w:pPr>
        <w:pStyle w:val="ListParagraph"/>
        <w:numPr>
          <w:ilvl w:val="0"/>
          <w:numId w:val="12"/>
        </w:numPr>
        <w:jc w:val="both"/>
      </w:pPr>
      <w:r w:rsidRPr="008349B8">
        <w:t>if applicable, the Power of Attorney for Lead Member of Consortium as per the format at Appendix</w:t>
      </w:r>
      <w:r w:rsidR="006D37F8" w:rsidRPr="008349B8">
        <w:t xml:space="preserve"> </w:t>
      </w:r>
      <w:r w:rsidRPr="008349B8">
        <w:t>I</w:t>
      </w:r>
      <w:r w:rsidR="00E404C3" w:rsidRPr="008349B8">
        <w:t>II</w:t>
      </w:r>
      <w:r w:rsidRPr="008349B8">
        <w:t xml:space="preserve">; </w:t>
      </w:r>
    </w:p>
    <w:p w14:paraId="4CC5B6D6" w14:textId="105D2BA1" w:rsidR="009F1C6C" w:rsidRPr="008349B8" w:rsidRDefault="00C41D48" w:rsidP="000464EF">
      <w:pPr>
        <w:pStyle w:val="ListParagraph"/>
        <w:numPr>
          <w:ilvl w:val="0"/>
          <w:numId w:val="12"/>
        </w:numPr>
        <w:jc w:val="both"/>
      </w:pPr>
      <w:r w:rsidRPr="008349B8">
        <w:t>copy of the Jt. Bidding Agreement, in case of a Consortium, substantially in the format at Appendix</w:t>
      </w:r>
      <w:r w:rsidR="006D37F8" w:rsidRPr="008349B8">
        <w:t xml:space="preserve"> </w:t>
      </w:r>
      <w:r w:rsidRPr="008349B8">
        <w:t xml:space="preserve">V; </w:t>
      </w:r>
    </w:p>
    <w:p w14:paraId="5804186A" w14:textId="77777777" w:rsidR="009F1C6C" w:rsidRPr="008349B8" w:rsidRDefault="00C41D48" w:rsidP="000464EF">
      <w:pPr>
        <w:pStyle w:val="ListParagraph"/>
        <w:numPr>
          <w:ilvl w:val="0"/>
          <w:numId w:val="12"/>
        </w:numPr>
        <w:jc w:val="both"/>
      </w:pPr>
      <w:r w:rsidRPr="008349B8">
        <w:t xml:space="preserve">copy of Memorandum and Articles of Association, if the Bidder/Consortium member is a body corporate, and if a partnership then a copy of its partnership deed; </w:t>
      </w:r>
    </w:p>
    <w:p w14:paraId="30299132" w14:textId="77777777" w:rsidR="009F1C6C" w:rsidRPr="008349B8" w:rsidRDefault="00C41D48" w:rsidP="000464EF">
      <w:pPr>
        <w:pStyle w:val="ListParagraph"/>
        <w:numPr>
          <w:ilvl w:val="0"/>
          <w:numId w:val="12"/>
        </w:numPr>
        <w:jc w:val="both"/>
      </w:pPr>
      <w:r w:rsidRPr="008349B8">
        <w:t xml:space="preserve">copies of Bidder’s/ each Consortium member’s duly audited balance sheet and profit and loss account for the preceding financial year; and </w:t>
      </w:r>
    </w:p>
    <w:p w14:paraId="45B3FA37" w14:textId="77777777" w:rsidR="009F1C6C" w:rsidRPr="008349B8" w:rsidRDefault="00C41D48" w:rsidP="000464EF">
      <w:pPr>
        <w:pStyle w:val="ListParagraph"/>
        <w:numPr>
          <w:ilvl w:val="0"/>
          <w:numId w:val="12"/>
        </w:numPr>
        <w:jc w:val="both"/>
      </w:pPr>
      <w:r w:rsidRPr="008349B8">
        <w:t>any other sector or project</w:t>
      </w:r>
      <w:r w:rsidR="00E00336" w:rsidRPr="008349B8">
        <w:t xml:space="preserve"> </w:t>
      </w:r>
      <w:r w:rsidRPr="008349B8">
        <w:t xml:space="preserve">specific requirement that may be specified by the Authority. </w:t>
      </w:r>
    </w:p>
    <w:p w14:paraId="277FFF6C" w14:textId="615F73A3" w:rsidR="009F1C6C" w:rsidRPr="008349B8" w:rsidRDefault="00C41D48" w:rsidP="000464EF">
      <w:pPr>
        <w:pStyle w:val="ListParagraph"/>
        <w:numPr>
          <w:ilvl w:val="0"/>
          <w:numId w:val="12"/>
        </w:numPr>
        <w:jc w:val="both"/>
      </w:pPr>
      <w:r w:rsidRPr="008349B8">
        <w:lastRenderedPageBreak/>
        <w:t xml:space="preserve">A copy of the </w:t>
      </w:r>
      <w:r w:rsidR="00C33433" w:rsidRPr="008349B8">
        <w:t>RFP</w:t>
      </w:r>
      <w:r w:rsidRPr="008349B8">
        <w:t xml:space="preserve"> and draft </w:t>
      </w:r>
      <w:r w:rsidR="000B3FED" w:rsidRPr="008349B8">
        <w:t>Concession Agreement</w:t>
      </w:r>
      <w:r w:rsidR="00A3502B" w:rsidRPr="008349B8">
        <w:t xml:space="preserve"> </w:t>
      </w:r>
      <w:r w:rsidRPr="008349B8">
        <w:t xml:space="preserve">with each page </w:t>
      </w:r>
      <w:r w:rsidR="009F1C6C" w:rsidRPr="008349B8">
        <w:t>initialled</w:t>
      </w:r>
      <w:r w:rsidR="006D37F8" w:rsidRPr="008349B8">
        <w:t xml:space="preserve"> </w:t>
      </w:r>
      <w:r w:rsidR="00CF05D9" w:rsidRPr="008349B8">
        <w:t>by the person</w:t>
      </w:r>
      <w:r w:rsidRPr="008349B8">
        <w:t xml:space="preserve"> signing the Bid in pursuance of the Power of Attorney referred hereinabove. </w:t>
      </w:r>
    </w:p>
    <w:p w14:paraId="7476A660" w14:textId="77777777" w:rsidR="00A3502B" w:rsidRPr="008349B8" w:rsidRDefault="00A3502B" w:rsidP="00A3502B">
      <w:pPr>
        <w:pStyle w:val="ListParagraph"/>
        <w:ind w:left="1800"/>
        <w:jc w:val="both"/>
      </w:pPr>
    </w:p>
    <w:p w14:paraId="28054946" w14:textId="5AA38657" w:rsidR="00BA777E" w:rsidRPr="008349B8" w:rsidRDefault="00F42641" w:rsidP="00C33433">
      <w:pPr>
        <w:pStyle w:val="ListParagraph"/>
        <w:ind w:left="993"/>
        <w:jc w:val="both"/>
      </w:pPr>
      <w:r w:rsidRPr="008349B8">
        <w:t>Financial Bid</w:t>
      </w:r>
      <w:r w:rsidR="00C41D48" w:rsidRPr="008349B8">
        <w:t xml:space="preserve"> shall </w:t>
      </w:r>
      <w:r w:rsidR="00A3502B" w:rsidRPr="008349B8">
        <w:t xml:space="preserve">be submitted online in the </w:t>
      </w:r>
      <w:r w:rsidR="00F856F3" w:rsidRPr="008349B8">
        <w:t xml:space="preserve">Karnataka Public Procurement Portal </w:t>
      </w:r>
      <w:r w:rsidR="00A3502B" w:rsidRPr="008349B8">
        <w:t xml:space="preserve">viz. </w:t>
      </w:r>
      <w:hyperlink r:id="rId18" w:history="1">
        <w:r w:rsidR="00C44D27" w:rsidRPr="008349B8">
          <w:rPr>
            <w:rStyle w:val="Hyperlink"/>
          </w:rPr>
          <w:t>https://kppp.karnataka.gov.in</w:t>
        </w:r>
      </w:hyperlink>
      <w:r w:rsidR="008E3D5C" w:rsidRPr="008349B8">
        <w:t>;</w:t>
      </w:r>
      <w:r w:rsidR="00A3502B" w:rsidRPr="008349B8">
        <w:t xml:space="preserve"> </w:t>
      </w:r>
      <w:r w:rsidR="008E3D5C" w:rsidRPr="008349B8">
        <w:t xml:space="preserve">and its shall </w:t>
      </w:r>
      <w:r w:rsidR="00C41D48" w:rsidRPr="008349B8">
        <w:t>consist of the Price Bid</w:t>
      </w:r>
      <w:r w:rsidR="008A633E" w:rsidRPr="008349B8">
        <w:t>,</w:t>
      </w:r>
      <w:r w:rsidR="00C41D48" w:rsidRPr="008349B8">
        <w:t xml:space="preserve"> which is required to be furnished in the format at Appendix</w:t>
      </w:r>
      <w:r w:rsidR="006D37F8" w:rsidRPr="008349B8">
        <w:t xml:space="preserve"> </w:t>
      </w:r>
      <w:r w:rsidR="005C4469" w:rsidRPr="008349B8">
        <w:t>I</w:t>
      </w:r>
      <w:r w:rsidR="00C41D48" w:rsidRPr="008349B8">
        <w:t xml:space="preserve">V, clearly indicating the bid amount in both figures and words, in Indian Rupees, and signed by the Bidder’s authorized signatory. In the event of any difference between figures and words, the amount indicated in words shall </w:t>
      </w:r>
      <w:r w:rsidR="00C377FA">
        <w:t>considered</w:t>
      </w:r>
      <w:r w:rsidR="00C41D48" w:rsidRPr="008349B8">
        <w:t xml:space="preserve">. </w:t>
      </w:r>
    </w:p>
    <w:p w14:paraId="17E2A821" w14:textId="612AE3FC" w:rsidR="008E3D5C" w:rsidRPr="008349B8" w:rsidRDefault="008E3D5C" w:rsidP="001449C3">
      <w:pPr>
        <w:pStyle w:val="ListParagraph"/>
        <w:ind w:left="1440"/>
        <w:jc w:val="both"/>
      </w:pPr>
    </w:p>
    <w:p w14:paraId="6D58B57B" w14:textId="77777777" w:rsidR="00BA777E" w:rsidRPr="008349B8" w:rsidRDefault="00C41D48" w:rsidP="00113FFC">
      <w:pPr>
        <w:pStyle w:val="ListParagraph"/>
        <w:numPr>
          <w:ilvl w:val="2"/>
          <w:numId w:val="1"/>
        </w:numPr>
        <w:ind w:hanging="832"/>
        <w:jc w:val="both"/>
      </w:pPr>
      <w:r w:rsidRPr="008349B8">
        <w:t xml:space="preserve">Bids submitted by fax, telex, telegram or email shall not be entertained and shall be rejected. </w:t>
      </w:r>
    </w:p>
    <w:p w14:paraId="7F371210" w14:textId="77777777" w:rsidR="00DA5F0C" w:rsidRPr="008349B8" w:rsidRDefault="00DA5F0C" w:rsidP="00ED0A08">
      <w:pPr>
        <w:pStyle w:val="ListParagraph"/>
        <w:ind w:left="792"/>
        <w:jc w:val="both"/>
        <w:rPr>
          <w:b/>
          <w:bCs/>
        </w:rPr>
      </w:pPr>
    </w:p>
    <w:p w14:paraId="7EBCDCAE" w14:textId="77777777" w:rsidR="00BA777E" w:rsidRPr="008349B8" w:rsidRDefault="00C41D48" w:rsidP="00510D8A">
      <w:pPr>
        <w:pStyle w:val="ListParagraph"/>
        <w:numPr>
          <w:ilvl w:val="1"/>
          <w:numId w:val="1"/>
        </w:numPr>
        <w:tabs>
          <w:tab w:val="left" w:pos="993"/>
        </w:tabs>
        <w:jc w:val="both"/>
        <w:rPr>
          <w:b/>
          <w:bCs/>
        </w:rPr>
      </w:pPr>
      <w:r w:rsidRPr="008349B8">
        <w:rPr>
          <w:b/>
          <w:bCs/>
        </w:rPr>
        <w:t xml:space="preserve">Bid Due Date </w:t>
      </w:r>
    </w:p>
    <w:p w14:paraId="2E6AFC91" w14:textId="77777777" w:rsidR="00113FFC" w:rsidRPr="008349B8" w:rsidRDefault="00113FFC" w:rsidP="00113FFC">
      <w:pPr>
        <w:pStyle w:val="ListParagraph"/>
        <w:tabs>
          <w:tab w:val="left" w:pos="993"/>
        </w:tabs>
        <w:ind w:left="792"/>
        <w:jc w:val="both"/>
        <w:rPr>
          <w:b/>
          <w:bCs/>
        </w:rPr>
      </w:pPr>
    </w:p>
    <w:p w14:paraId="431F8ADB" w14:textId="2DD77757" w:rsidR="00A30C4F" w:rsidRPr="008349B8" w:rsidRDefault="00F06158" w:rsidP="00C33433">
      <w:pPr>
        <w:pStyle w:val="ListParagraph"/>
        <w:numPr>
          <w:ilvl w:val="2"/>
          <w:numId w:val="1"/>
        </w:numPr>
        <w:ind w:left="993" w:hanging="709"/>
        <w:jc w:val="both"/>
        <w:rPr>
          <w:b/>
          <w:bCs/>
        </w:rPr>
      </w:pPr>
      <w:r w:rsidRPr="008349B8">
        <w:t xml:space="preserve">Technical &amp; Financial Bid comprising of the documents listed at clause 2.14.1 of the RFP shall be submitted online through </w:t>
      </w:r>
      <w:r w:rsidR="00835A6B" w:rsidRPr="008349B8">
        <w:t>Karnataka Public Procurement Portal</w:t>
      </w:r>
      <w:r w:rsidR="00835A6B" w:rsidRPr="008349B8" w:rsidDel="00835A6B">
        <w:t xml:space="preserve"> </w:t>
      </w:r>
      <w:hyperlink r:id="rId19" w:history="1">
        <w:r w:rsidR="00C44D27" w:rsidRPr="008349B8">
          <w:rPr>
            <w:rStyle w:val="Hyperlink"/>
          </w:rPr>
          <w:t>https://kppp.karnataka.gov.in</w:t>
        </w:r>
      </w:hyperlink>
      <w:r w:rsidR="00C44D27" w:rsidRPr="008349B8">
        <w:t xml:space="preserve"> </w:t>
      </w:r>
      <w:r w:rsidRPr="008349B8">
        <w:t xml:space="preserve">on or before </w:t>
      </w:r>
      <w:r w:rsidR="00083C10">
        <w:t xml:space="preserve"> </w:t>
      </w:r>
      <w:bookmarkStart w:id="50" w:name="_Hlk183006520"/>
      <w:bookmarkStart w:id="51" w:name="_Hlk183002525"/>
      <w:r w:rsidR="00083C10">
        <w:t>the date and time specified in Clause 1.2.9</w:t>
      </w:r>
      <w:bookmarkEnd w:id="50"/>
      <w:r w:rsidR="00083C10" w:rsidRPr="00970AEC">
        <w:t>.</w:t>
      </w:r>
      <w:bookmarkEnd w:id="51"/>
      <w:r w:rsidR="00083C10" w:rsidRPr="00970AEC">
        <w:t xml:space="preserve"> </w:t>
      </w:r>
      <w:r w:rsidR="001449C3" w:rsidRPr="008349B8">
        <w:t xml:space="preserve"> </w:t>
      </w:r>
      <w:bookmarkStart w:id="52" w:name="_Ref526847067"/>
      <w:r w:rsidR="00CF05D9" w:rsidRPr="008349B8">
        <w:t>The Authority</w:t>
      </w:r>
      <w:r w:rsidR="00C41D48" w:rsidRPr="008349B8">
        <w:t xml:space="preserve"> may, in its sole discretion, extend the Bid Due Date by issuing an Addendum in accordance with Clause </w:t>
      </w:r>
      <w:r w:rsidR="00E91D47" w:rsidRPr="008349B8">
        <w:fldChar w:fldCharType="begin"/>
      </w:r>
      <w:r w:rsidR="00E91D47" w:rsidRPr="008349B8">
        <w:instrText xml:space="preserve"> REF _Ref526776519 \r \h </w:instrText>
      </w:r>
      <w:r w:rsidR="00EE6A4F" w:rsidRPr="008349B8">
        <w:instrText xml:space="preserve"> \* MERGEFORMAT </w:instrText>
      </w:r>
      <w:r w:rsidR="00E91D47" w:rsidRPr="008349B8">
        <w:fldChar w:fldCharType="separate"/>
      </w:r>
      <w:r w:rsidR="004E5F26" w:rsidRPr="008349B8">
        <w:t>2.11.3</w:t>
      </w:r>
      <w:r w:rsidR="00E91D47" w:rsidRPr="008349B8">
        <w:fldChar w:fldCharType="end"/>
      </w:r>
      <w:r w:rsidR="00E91D47" w:rsidRPr="008349B8">
        <w:t xml:space="preserve"> </w:t>
      </w:r>
      <w:r w:rsidR="00C41D48" w:rsidRPr="008349B8">
        <w:t>uniformly for all Bidders.</w:t>
      </w:r>
      <w:bookmarkEnd w:id="52"/>
      <w:r w:rsidR="00C41D48" w:rsidRPr="008349B8">
        <w:t xml:space="preserve"> </w:t>
      </w:r>
    </w:p>
    <w:p w14:paraId="2C1ED26B" w14:textId="77777777" w:rsidR="00A30C4F" w:rsidRPr="008349B8" w:rsidRDefault="00A30C4F" w:rsidP="00ED0A08">
      <w:pPr>
        <w:pStyle w:val="ListParagraph"/>
        <w:ind w:left="792"/>
        <w:jc w:val="both"/>
        <w:rPr>
          <w:b/>
          <w:bCs/>
        </w:rPr>
      </w:pPr>
    </w:p>
    <w:p w14:paraId="357B2B10" w14:textId="77777777" w:rsidR="00CF05D9" w:rsidRPr="008349B8" w:rsidRDefault="00C41D48" w:rsidP="00510D8A">
      <w:pPr>
        <w:pStyle w:val="ListParagraph"/>
        <w:numPr>
          <w:ilvl w:val="1"/>
          <w:numId w:val="1"/>
        </w:numPr>
        <w:tabs>
          <w:tab w:val="left" w:pos="993"/>
        </w:tabs>
        <w:jc w:val="both"/>
        <w:rPr>
          <w:b/>
          <w:bCs/>
        </w:rPr>
      </w:pPr>
      <w:r w:rsidRPr="008349B8">
        <w:rPr>
          <w:b/>
          <w:bCs/>
        </w:rPr>
        <w:t xml:space="preserve">Late Bids </w:t>
      </w:r>
    </w:p>
    <w:p w14:paraId="512FD6A2" w14:textId="580D3BAB" w:rsidR="001D3433" w:rsidRPr="008349B8" w:rsidRDefault="00835A6B" w:rsidP="00FF0B2C">
      <w:pPr>
        <w:pStyle w:val="ListParagraph"/>
        <w:ind w:left="993"/>
        <w:jc w:val="both"/>
      </w:pPr>
      <w:r w:rsidRPr="008349B8">
        <w:t>Karnataka Public Procurement Portal</w:t>
      </w:r>
      <w:r w:rsidRPr="008349B8" w:rsidDel="00835A6B">
        <w:t xml:space="preserve"> </w:t>
      </w:r>
      <w:hyperlink r:id="rId20" w:history="1">
        <w:r w:rsidR="00C44D27" w:rsidRPr="008349B8">
          <w:rPr>
            <w:rStyle w:val="Hyperlink"/>
          </w:rPr>
          <w:t>https://kppp.karnataka.gov.in</w:t>
        </w:r>
      </w:hyperlink>
      <w:r w:rsidR="00C44D27" w:rsidRPr="008349B8">
        <w:t xml:space="preserve"> </w:t>
      </w:r>
      <w:r w:rsidR="00592E7E" w:rsidRPr="008349B8">
        <w:t>shall not allow submission of any Bid after the prescribed date and time</w:t>
      </w:r>
      <w:bookmarkStart w:id="53" w:name="_Hlk183002560"/>
      <w:r w:rsidR="00083C10" w:rsidRPr="00083C10">
        <w:t xml:space="preserve"> </w:t>
      </w:r>
      <w:r w:rsidR="00083C10">
        <w:t>specified in</w:t>
      </w:r>
      <w:bookmarkEnd w:id="53"/>
      <w:r w:rsidR="00592E7E" w:rsidRPr="008349B8">
        <w:t xml:space="preserve"> at Clause </w:t>
      </w:r>
      <w:r w:rsidR="00083C10">
        <w:t>1.</w:t>
      </w:r>
      <w:r w:rsidR="00592E7E" w:rsidRPr="008349B8">
        <w:t>2.</w:t>
      </w:r>
      <w:r w:rsidR="00083C10">
        <w:t>9</w:t>
      </w:r>
      <w:r w:rsidR="00592E7E" w:rsidRPr="008349B8">
        <w:t xml:space="preserve"> </w:t>
      </w:r>
    </w:p>
    <w:p w14:paraId="3349EC2E" w14:textId="77777777" w:rsidR="0058207B" w:rsidRPr="008349B8" w:rsidRDefault="0058207B" w:rsidP="00ED0A08">
      <w:pPr>
        <w:pStyle w:val="ListParagraph"/>
        <w:ind w:left="792"/>
        <w:jc w:val="both"/>
        <w:rPr>
          <w:b/>
          <w:bCs/>
        </w:rPr>
      </w:pPr>
      <w:bookmarkStart w:id="54" w:name="_Ref490486365"/>
    </w:p>
    <w:p w14:paraId="35F666B2" w14:textId="77777777" w:rsidR="001D3433" w:rsidRPr="008349B8" w:rsidRDefault="00C41D48" w:rsidP="00510D8A">
      <w:pPr>
        <w:pStyle w:val="ListParagraph"/>
        <w:numPr>
          <w:ilvl w:val="1"/>
          <w:numId w:val="1"/>
        </w:numPr>
        <w:tabs>
          <w:tab w:val="left" w:pos="993"/>
        </w:tabs>
        <w:jc w:val="both"/>
        <w:rPr>
          <w:b/>
          <w:bCs/>
        </w:rPr>
      </w:pPr>
      <w:bookmarkStart w:id="55" w:name="_Ref526846926"/>
      <w:r w:rsidRPr="008349B8">
        <w:rPr>
          <w:b/>
          <w:bCs/>
        </w:rPr>
        <w:t>Modifications/ substitution/ withdrawal of Bids</w:t>
      </w:r>
      <w:bookmarkEnd w:id="54"/>
      <w:bookmarkEnd w:id="55"/>
    </w:p>
    <w:p w14:paraId="48CE872A" w14:textId="77777777" w:rsidR="00FF0B2C" w:rsidRPr="008349B8" w:rsidRDefault="00FF0B2C" w:rsidP="00FF0B2C">
      <w:pPr>
        <w:pStyle w:val="ListParagraph"/>
        <w:tabs>
          <w:tab w:val="left" w:pos="993"/>
        </w:tabs>
        <w:ind w:left="792"/>
        <w:jc w:val="both"/>
        <w:rPr>
          <w:b/>
          <w:bCs/>
        </w:rPr>
      </w:pPr>
    </w:p>
    <w:p w14:paraId="3624418E" w14:textId="37E47866" w:rsidR="001D3433" w:rsidRPr="008349B8" w:rsidRDefault="00C41D48" w:rsidP="00FF0B2C">
      <w:pPr>
        <w:pStyle w:val="ListParagraph"/>
        <w:numPr>
          <w:ilvl w:val="2"/>
          <w:numId w:val="1"/>
        </w:numPr>
        <w:ind w:hanging="818"/>
        <w:jc w:val="both"/>
      </w:pPr>
      <w:r w:rsidRPr="008349B8">
        <w:t xml:space="preserve">The Bidder may modify, substitute or withdraw its Bid after submission, prior to Bid Due Date. No Bid shall be modified, substituted or withdrawn by the Bidder on or after the Bid Due Date. </w:t>
      </w:r>
    </w:p>
    <w:p w14:paraId="27F3C29F" w14:textId="77777777" w:rsidR="008E3D5C" w:rsidRPr="008349B8" w:rsidRDefault="008E3D5C" w:rsidP="008E3D5C">
      <w:pPr>
        <w:pStyle w:val="ListParagraph"/>
        <w:ind w:left="1224"/>
        <w:jc w:val="both"/>
      </w:pPr>
    </w:p>
    <w:p w14:paraId="4D7E2607" w14:textId="390EAD9F" w:rsidR="0092023F" w:rsidRPr="008349B8" w:rsidRDefault="0092023F" w:rsidP="00FF0B2C">
      <w:pPr>
        <w:pStyle w:val="ListParagraph"/>
        <w:numPr>
          <w:ilvl w:val="2"/>
          <w:numId w:val="1"/>
        </w:numPr>
        <w:ind w:hanging="818"/>
        <w:jc w:val="both"/>
      </w:pPr>
      <w:r w:rsidRPr="008349B8">
        <w:t xml:space="preserve">For modification of e-Bid, Bidder has to detach its old Bid from </w:t>
      </w:r>
      <w:r w:rsidR="00835A6B" w:rsidRPr="008349B8">
        <w:t>Karnataka Public Procurement Portal</w:t>
      </w:r>
      <w:r w:rsidR="00835A6B" w:rsidRPr="008349B8" w:rsidDel="00835A6B">
        <w:t xml:space="preserve"> </w:t>
      </w:r>
      <w:r w:rsidRPr="008349B8">
        <w:t xml:space="preserve">and upload / resubmit digitally signed modified Bid. For withdrawal of Bid, a Bidder has to click on withdrawal icon at </w:t>
      </w:r>
      <w:r w:rsidR="00835A6B" w:rsidRPr="008349B8">
        <w:t xml:space="preserve">Karnataka Public Procurement Portal </w:t>
      </w:r>
      <w:r w:rsidRPr="008349B8">
        <w:t>and can withdraw its e-Bid. Before withdrawal of a Bid, it may specifically be noted that after withdrawal of a Bid for any reason, Bidder cannot re-submit e-Bid again.</w:t>
      </w:r>
    </w:p>
    <w:p w14:paraId="4B4FEEAD" w14:textId="77777777" w:rsidR="00C41D48" w:rsidRPr="008349B8" w:rsidRDefault="00C41D48" w:rsidP="000464EF">
      <w:pPr>
        <w:pStyle w:val="Heading2"/>
        <w:numPr>
          <w:ilvl w:val="0"/>
          <w:numId w:val="38"/>
        </w:numPr>
        <w:spacing w:before="0"/>
        <w:rPr>
          <w:rFonts w:asciiTheme="minorHAnsi" w:hAnsiTheme="minorHAnsi"/>
          <w:color w:val="auto"/>
          <w:sz w:val="24"/>
          <w:szCs w:val="24"/>
        </w:rPr>
      </w:pPr>
      <w:bookmarkStart w:id="56" w:name="_Toc82714782"/>
      <w:bookmarkStart w:id="57" w:name="_Toc82714783"/>
      <w:bookmarkStart w:id="58" w:name="_Toc82714784"/>
      <w:bookmarkStart w:id="59" w:name="_Toc505250613"/>
      <w:bookmarkStart w:id="60" w:name="_Toc153463854"/>
      <w:bookmarkEnd w:id="56"/>
      <w:bookmarkEnd w:id="57"/>
      <w:bookmarkEnd w:id="58"/>
      <w:r w:rsidRPr="008349B8">
        <w:rPr>
          <w:rFonts w:asciiTheme="minorHAnsi" w:hAnsiTheme="minorHAnsi"/>
          <w:color w:val="auto"/>
          <w:sz w:val="24"/>
          <w:szCs w:val="24"/>
        </w:rPr>
        <w:t>EVALUATION PROCESS</w:t>
      </w:r>
      <w:bookmarkEnd w:id="59"/>
      <w:bookmarkEnd w:id="60"/>
    </w:p>
    <w:p w14:paraId="548439B0" w14:textId="77777777" w:rsidR="00EB4D4B" w:rsidRPr="008349B8" w:rsidRDefault="00EB4D4B" w:rsidP="00ED0A08">
      <w:pPr>
        <w:pStyle w:val="ListParagraph"/>
        <w:ind w:left="792"/>
        <w:jc w:val="both"/>
        <w:rPr>
          <w:b/>
          <w:bCs/>
        </w:rPr>
      </w:pPr>
    </w:p>
    <w:p w14:paraId="6FA602C8" w14:textId="77777777" w:rsidR="00FF0B2C" w:rsidRPr="008349B8" w:rsidRDefault="00C41D48" w:rsidP="00510D8A">
      <w:pPr>
        <w:pStyle w:val="ListParagraph"/>
        <w:numPr>
          <w:ilvl w:val="1"/>
          <w:numId w:val="1"/>
        </w:numPr>
        <w:tabs>
          <w:tab w:val="left" w:pos="993"/>
        </w:tabs>
        <w:jc w:val="both"/>
        <w:rPr>
          <w:b/>
          <w:bCs/>
        </w:rPr>
      </w:pPr>
      <w:r w:rsidRPr="008349B8">
        <w:rPr>
          <w:b/>
          <w:bCs/>
        </w:rPr>
        <w:t>Opening and Evaluation of Bids</w:t>
      </w:r>
    </w:p>
    <w:p w14:paraId="4EC5976F" w14:textId="77777777" w:rsidR="001D3433" w:rsidRPr="008349B8" w:rsidRDefault="00C41D48" w:rsidP="00FF0B2C">
      <w:pPr>
        <w:pStyle w:val="ListParagraph"/>
        <w:tabs>
          <w:tab w:val="left" w:pos="993"/>
        </w:tabs>
        <w:ind w:left="792"/>
        <w:jc w:val="both"/>
        <w:rPr>
          <w:b/>
          <w:bCs/>
        </w:rPr>
      </w:pPr>
      <w:r w:rsidRPr="008349B8">
        <w:rPr>
          <w:b/>
          <w:bCs/>
        </w:rPr>
        <w:t xml:space="preserve"> </w:t>
      </w:r>
    </w:p>
    <w:p w14:paraId="0D4F6301" w14:textId="2C5231DB" w:rsidR="001D3433" w:rsidRPr="008349B8" w:rsidRDefault="00C41D48" w:rsidP="00916B83">
      <w:pPr>
        <w:pStyle w:val="ListParagraph"/>
        <w:numPr>
          <w:ilvl w:val="2"/>
          <w:numId w:val="1"/>
        </w:numPr>
        <w:ind w:left="1276" w:hanging="929"/>
        <w:jc w:val="both"/>
      </w:pPr>
      <w:r w:rsidRPr="008349B8">
        <w:t xml:space="preserve">The Authority shall open the Bids at </w:t>
      </w:r>
      <w:r w:rsidR="003E4F40" w:rsidRPr="008349B8">
        <w:t>the specified time</w:t>
      </w:r>
      <w:r w:rsidRPr="008349B8">
        <w:t xml:space="preserve"> on the Bid Due Date, at the place specified in Clause </w:t>
      </w:r>
      <w:r w:rsidR="00916B83" w:rsidRPr="008349B8">
        <w:t xml:space="preserve">1.2.9 </w:t>
      </w:r>
      <w:r w:rsidRPr="008349B8">
        <w:t xml:space="preserve">and in the presence of the Bidders who choose to attend. </w:t>
      </w:r>
    </w:p>
    <w:p w14:paraId="3995E37F" w14:textId="77777777" w:rsidR="008E3D5C" w:rsidRPr="008349B8" w:rsidRDefault="008E3D5C" w:rsidP="008E3D5C">
      <w:pPr>
        <w:pStyle w:val="ListParagraph"/>
        <w:ind w:left="1224"/>
        <w:jc w:val="both"/>
      </w:pPr>
    </w:p>
    <w:p w14:paraId="46455993" w14:textId="76FAFB49" w:rsidR="001D3433" w:rsidRPr="008349B8" w:rsidRDefault="00C41D48" w:rsidP="00FF0B2C">
      <w:pPr>
        <w:pStyle w:val="ListParagraph"/>
        <w:numPr>
          <w:ilvl w:val="2"/>
          <w:numId w:val="1"/>
        </w:numPr>
        <w:ind w:hanging="846"/>
        <w:jc w:val="both"/>
      </w:pPr>
      <w:r w:rsidRPr="008349B8">
        <w:lastRenderedPageBreak/>
        <w:t xml:space="preserve">Bids for which a notice of withdrawal has been submitted in accordance with Clause </w:t>
      </w:r>
      <w:r w:rsidR="00E464DD" w:rsidRPr="008349B8">
        <w:fldChar w:fldCharType="begin"/>
      </w:r>
      <w:r w:rsidR="00E464DD" w:rsidRPr="008349B8">
        <w:instrText xml:space="preserve"> REF _Ref526846926 \r \h </w:instrText>
      </w:r>
      <w:r w:rsidR="00EE6A4F" w:rsidRPr="008349B8">
        <w:instrText xml:space="preserve"> \* MERGEFORMAT </w:instrText>
      </w:r>
      <w:r w:rsidR="00E464DD" w:rsidRPr="008349B8">
        <w:fldChar w:fldCharType="separate"/>
      </w:r>
      <w:r w:rsidR="004E5F26" w:rsidRPr="008349B8">
        <w:t>2.17</w:t>
      </w:r>
      <w:r w:rsidR="00E464DD" w:rsidRPr="008349B8">
        <w:fldChar w:fldCharType="end"/>
      </w:r>
      <w:r w:rsidR="00E464DD" w:rsidRPr="008349B8">
        <w:t xml:space="preserve"> </w:t>
      </w:r>
      <w:r w:rsidRPr="008349B8">
        <w:t xml:space="preserve">shall not be opened. </w:t>
      </w:r>
    </w:p>
    <w:p w14:paraId="6D8A3F75" w14:textId="77777777" w:rsidR="008E3D5C" w:rsidRPr="008349B8" w:rsidRDefault="008E3D5C" w:rsidP="008E3D5C">
      <w:pPr>
        <w:pStyle w:val="ListParagraph"/>
        <w:ind w:left="1224"/>
        <w:jc w:val="both"/>
      </w:pPr>
    </w:p>
    <w:p w14:paraId="6BB14A49" w14:textId="7888D407" w:rsidR="001D3433" w:rsidRPr="008349B8" w:rsidRDefault="00C41D48" w:rsidP="00FF0B2C">
      <w:pPr>
        <w:pStyle w:val="ListParagraph"/>
        <w:numPr>
          <w:ilvl w:val="2"/>
          <w:numId w:val="1"/>
        </w:numPr>
        <w:ind w:hanging="846"/>
        <w:jc w:val="both"/>
      </w:pPr>
      <w:r w:rsidRPr="008349B8">
        <w:t xml:space="preserve">The Authority will subsequently examine and evaluate Bids in accordance with the provisions set out in Section </w:t>
      </w:r>
      <w:r w:rsidR="00011CEC" w:rsidRPr="008349B8">
        <w:fldChar w:fldCharType="begin"/>
      </w:r>
      <w:r w:rsidR="00011CEC" w:rsidRPr="008349B8">
        <w:instrText xml:space="preserve"> REF _Ref526769341 \r \h </w:instrText>
      </w:r>
      <w:r w:rsidR="00EE6A4F" w:rsidRPr="008349B8">
        <w:instrText xml:space="preserve"> \* MERGEFORMAT </w:instrText>
      </w:r>
      <w:r w:rsidR="00011CEC" w:rsidRPr="008349B8">
        <w:fldChar w:fldCharType="separate"/>
      </w:r>
      <w:r w:rsidR="004E5F26" w:rsidRPr="008349B8">
        <w:t>3</w:t>
      </w:r>
      <w:r w:rsidR="00011CEC" w:rsidRPr="008349B8">
        <w:fldChar w:fldCharType="end"/>
      </w:r>
      <w:r w:rsidRPr="008349B8">
        <w:t xml:space="preserve">. </w:t>
      </w:r>
    </w:p>
    <w:p w14:paraId="0B7BCA2F" w14:textId="77777777" w:rsidR="008E3D5C" w:rsidRPr="008349B8" w:rsidRDefault="008E3D5C" w:rsidP="008E3D5C">
      <w:pPr>
        <w:pStyle w:val="ListParagraph"/>
        <w:ind w:left="1224"/>
        <w:jc w:val="both"/>
      </w:pPr>
    </w:p>
    <w:p w14:paraId="270823B3" w14:textId="77777777" w:rsidR="001D3433" w:rsidRPr="008349B8" w:rsidRDefault="00C41D48" w:rsidP="00FF0B2C">
      <w:pPr>
        <w:pStyle w:val="ListParagraph"/>
        <w:numPr>
          <w:ilvl w:val="2"/>
          <w:numId w:val="1"/>
        </w:numPr>
        <w:ind w:hanging="846"/>
        <w:jc w:val="both"/>
      </w:pPr>
      <w:r w:rsidRPr="008349B8">
        <w:t xml:space="preserve">Bidders are advised that qualification of Bidders will be entirely at the discretion of the Authority. Bidders will be deemed to have understood and agreed that no explanation or justification on any aspect of the Bidding Process or selection will be given. </w:t>
      </w:r>
    </w:p>
    <w:p w14:paraId="7E4E4D76" w14:textId="77777777" w:rsidR="008E3D5C" w:rsidRPr="008349B8" w:rsidRDefault="008E3D5C" w:rsidP="008E3D5C">
      <w:pPr>
        <w:pStyle w:val="ListParagraph"/>
        <w:ind w:left="1224"/>
        <w:jc w:val="both"/>
      </w:pPr>
    </w:p>
    <w:p w14:paraId="1CFE93FE" w14:textId="77777777" w:rsidR="001D3433" w:rsidRPr="008349B8" w:rsidRDefault="00C41D48" w:rsidP="00FF0B2C">
      <w:pPr>
        <w:pStyle w:val="ListParagraph"/>
        <w:numPr>
          <w:ilvl w:val="2"/>
          <w:numId w:val="1"/>
        </w:numPr>
        <w:ind w:hanging="846"/>
        <w:jc w:val="both"/>
      </w:pPr>
      <w:r w:rsidRPr="008349B8">
        <w:t xml:space="preserve">Any information contained in the Bid shall not in any way be construed as binding on the Authority, its agents, successors or assigns, but shall be binding against the Bidder if any Project is subsequently awarded to it under the Bidding Process on the basis of such information. </w:t>
      </w:r>
    </w:p>
    <w:p w14:paraId="6D802EF1" w14:textId="77777777" w:rsidR="008E3D5C" w:rsidRPr="008349B8" w:rsidRDefault="00C41D48" w:rsidP="00FF0B2C">
      <w:pPr>
        <w:pStyle w:val="ListParagraph"/>
        <w:numPr>
          <w:ilvl w:val="2"/>
          <w:numId w:val="1"/>
        </w:numPr>
        <w:ind w:hanging="846"/>
        <w:jc w:val="both"/>
      </w:pPr>
      <w:bookmarkStart w:id="61" w:name="_Ref526938071"/>
      <w:r w:rsidRPr="008349B8">
        <w:t>The Authority reserves the right not to proceed with the Bidding Process at any time without notice or liability and to reject any Bid without assigning any reasons.</w:t>
      </w:r>
      <w:bookmarkEnd w:id="61"/>
    </w:p>
    <w:p w14:paraId="6995D22D" w14:textId="77777777" w:rsidR="001D3433" w:rsidRPr="008349B8" w:rsidRDefault="00C41D48" w:rsidP="008E3D5C">
      <w:pPr>
        <w:pStyle w:val="ListParagraph"/>
        <w:ind w:left="1224"/>
        <w:jc w:val="both"/>
      </w:pPr>
      <w:r w:rsidRPr="008349B8">
        <w:t xml:space="preserve"> </w:t>
      </w:r>
    </w:p>
    <w:p w14:paraId="33AD07A7" w14:textId="77777777" w:rsidR="001D3433" w:rsidRPr="008349B8" w:rsidRDefault="00C41D48" w:rsidP="00FF0B2C">
      <w:pPr>
        <w:pStyle w:val="ListParagraph"/>
        <w:numPr>
          <w:ilvl w:val="2"/>
          <w:numId w:val="1"/>
        </w:numPr>
        <w:ind w:hanging="846"/>
        <w:jc w:val="both"/>
      </w:pPr>
      <w:r w:rsidRPr="008349B8">
        <w:t xml:space="preserve">To facilitate evaluation of Bids, the Authority may, </w:t>
      </w:r>
      <w:r w:rsidR="00CF05D9" w:rsidRPr="008349B8">
        <w:t>at its sole discretion</w:t>
      </w:r>
      <w:r w:rsidRPr="008349B8">
        <w:t xml:space="preserve">, seek clarifications in writing from any Bidder regarding its Bid. </w:t>
      </w:r>
    </w:p>
    <w:p w14:paraId="07DFCBED" w14:textId="77777777" w:rsidR="008B5905" w:rsidRPr="008349B8" w:rsidRDefault="008B5905" w:rsidP="00510D8A">
      <w:pPr>
        <w:pStyle w:val="ListParagraph"/>
        <w:ind w:left="792"/>
        <w:jc w:val="both"/>
      </w:pPr>
    </w:p>
    <w:p w14:paraId="2F9EEC62" w14:textId="77777777" w:rsidR="00C478F3" w:rsidRPr="008349B8" w:rsidRDefault="00C478F3" w:rsidP="00ED0A08">
      <w:pPr>
        <w:pStyle w:val="ListParagraph"/>
        <w:numPr>
          <w:ilvl w:val="1"/>
          <w:numId w:val="1"/>
        </w:numPr>
        <w:tabs>
          <w:tab w:val="left" w:pos="993"/>
        </w:tabs>
        <w:jc w:val="both"/>
        <w:rPr>
          <w:b/>
        </w:rPr>
      </w:pPr>
      <w:r w:rsidRPr="008349B8">
        <w:rPr>
          <w:b/>
        </w:rPr>
        <w:t xml:space="preserve">Confidentiality </w:t>
      </w:r>
    </w:p>
    <w:p w14:paraId="7EDF48A9" w14:textId="77777777" w:rsidR="001D3433" w:rsidRPr="008349B8" w:rsidRDefault="00C41D48" w:rsidP="00FF0B2C">
      <w:pPr>
        <w:pStyle w:val="ListParagraph"/>
        <w:ind w:left="993"/>
        <w:jc w:val="both"/>
      </w:pPr>
      <w:r w:rsidRPr="008349B8">
        <w:t xml:space="preserve">Confidentiality Information relating to the examination, clarification, evaluation, </w:t>
      </w:r>
      <w:r w:rsidR="00CF05D9" w:rsidRPr="008349B8">
        <w:t>and recommendation</w:t>
      </w:r>
      <w:r w:rsidR="006D37F8" w:rsidRPr="008349B8">
        <w:t xml:space="preserve"> </w:t>
      </w:r>
      <w:r w:rsidR="00CF05D9" w:rsidRPr="008349B8">
        <w:t>for the</w:t>
      </w:r>
      <w:r w:rsidRPr="008349B8">
        <w:t xml:space="preserve"> pre-qualified Bidders shall not be disclosed to any person who is not officially concerned with the process or is not a retained professional advisor advising the Authority in relation </w:t>
      </w:r>
      <w:r w:rsidR="00CF05D9" w:rsidRPr="008349B8">
        <w:t>to</w:t>
      </w:r>
      <w:r w:rsidRPr="008349B8">
        <w:t xml:space="preserve"> or matters arising out of, or concerning the Bidding Process. The Authority will treat all information, submitted as part of Bid, in confidence and will require all </w:t>
      </w:r>
      <w:r w:rsidR="00CF05D9" w:rsidRPr="008349B8">
        <w:t>those who have access</w:t>
      </w:r>
      <w:r w:rsidR="006D37F8" w:rsidRPr="008349B8">
        <w:t xml:space="preserve"> </w:t>
      </w:r>
      <w:r w:rsidR="00CF05D9" w:rsidRPr="008349B8">
        <w:t>to such</w:t>
      </w:r>
      <w:r w:rsidRPr="008349B8">
        <w:t xml:space="preserve"> material to treat the same in confidence. The Authority may not divulge any such information </w:t>
      </w:r>
      <w:r w:rsidR="00A77C2C" w:rsidRPr="008349B8">
        <w:t>unless it</w:t>
      </w:r>
      <w:r w:rsidRPr="008349B8">
        <w:t xml:space="preserve"> is directed to do so by any statutory entity that has the power under law to require its disclosure or is to enforce or </w:t>
      </w:r>
      <w:r w:rsidR="00A77C2C" w:rsidRPr="008349B8">
        <w:t>assert any right</w:t>
      </w:r>
      <w:r w:rsidRPr="008349B8">
        <w:t xml:space="preserve"> or privilege of the statutory entity and/or the Authority. </w:t>
      </w:r>
    </w:p>
    <w:p w14:paraId="56F36C29" w14:textId="77777777" w:rsidR="00540305" w:rsidRPr="008349B8" w:rsidRDefault="00540305" w:rsidP="00510D8A">
      <w:pPr>
        <w:pStyle w:val="ListParagraph"/>
        <w:ind w:left="792"/>
        <w:jc w:val="both"/>
        <w:rPr>
          <w:b/>
          <w:bCs/>
        </w:rPr>
      </w:pPr>
    </w:p>
    <w:p w14:paraId="538948F8" w14:textId="77777777" w:rsidR="001D3433" w:rsidRPr="008349B8" w:rsidRDefault="00C41D48" w:rsidP="00510D8A">
      <w:pPr>
        <w:pStyle w:val="ListParagraph"/>
        <w:numPr>
          <w:ilvl w:val="1"/>
          <w:numId w:val="1"/>
        </w:numPr>
        <w:tabs>
          <w:tab w:val="left" w:pos="993"/>
        </w:tabs>
        <w:jc w:val="both"/>
        <w:rPr>
          <w:b/>
          <w:bCs/>
        </w:rPr>
      </w:pPr>
      <w:bookmarkStart w:id="62" w:name="_Ref526936295"/>
      <w:r w:rsidRPr="008349B8">
        <w:rPr>
          <w:b/>
          <w:bCs/>
        </w:rPr>
        <w:t>Tests of responsiveness</w:t>
      </w:r>
      <w:bookmarkEnd w:id="62"/>
      <w:r w:rsidRPr="008349B8">
        <w:rPr>
          <w:b/>
          <w:bCs/>
        </w:rPr>
        <w:t xml:space="preserve"> </w:t>
      </w:r>
    </w:p>
    <w:p w14:paraId="54C13765" w14:textId="77777777" w:rsidR="00FF0B2C" w:rsidRPr="008349B8" w:rsidRDefault="00FF0B2C" w:rsidP="00FF0B2C">
      <w:pPr>
        <w:pStyle w:val="ListParagraph"/>
        <w:tabs>
          <w:tab w:val="left" w:pos="993"/>
        </w:tabs>
        <w:ind w:left="792"/>
        <w:jc w:val="both"/>
        <w:rPr>
          <w:b/>
          <w:bCs/>
        </w:rPr>
      </w:pPr>
    </w:p>
    <w:p w14:paraId="13770DB6" w14:textId="45C2DFDE" w:rsidR="00D86E9B" w:rsidRPr="008349B8" w:rsidRDefault="00C41D48" w:rsidP="00D93046">
      <w:pPr>
        <w:pStyle w:val="ListParagraph"/>
        <w:numPr>
          <w:ilvl w:val="2"/>
          <w:numId w:val="1"/>
        </w:numPr>
        <w:ind w:hanging="832"/>
        <w:jc w:val="both"/>
      </w:pPr>
      <w:r w:rsidRPr="008349B8">
        <w:t xml:space="preserve">Prior to evaluation of Bids, the Authority shall determine whether each Bid is responsive to the requirements of the RFP. A Bid shall be considered responsive only if: </w:t>
      </w:r>
    </w:p>
    <w:p w14:paraId="3CF45A38" w14:textId="4B917B2C" w:rsidR="00D86E9B" w:rsidRPr="008349B8" w:rsidRDefault="00592E7E" w:rsidP="005C4469">
      <w:pPr>
        <w:pStyle w:val="ListParagraph"/>
        <w:numPr>
          <w:ilvl w:val="0"/>
          <w:numId w:val="13"/>
        </w:numPr>
        <w:jc w:val="both"/>
      </w:pPr>
      <w:r w:rsidRPr="008349B8">
        <w:rPr>
          <w:rFonts w:cstheme="minorHAnsi"/>
          <w:color w:val="000000"/>
          <w:spacing w:val="-3"/>
        </w:rPr>
        <w:t xml:space="preserve">Technical </w:t>
      </w:r>
      <w:r w:rsidRPr="008349B8">
        <w:rPr>
          <w:rFonts w:cstheme="minorHAnsi"/>
          <w:color w:val="000000"/>
          <w:spacing w:val="-2"/>
        </w:rPr>
        <w:t>Bid is received online as per the format</w:t>
      </w:r>
      <w:r w:rsidRPr="008349B8">
        <w:rPr>
          <w:rFonts w:ascii="Times New Roman" w:hAnsi="Times New Roman" w:cs="Times New Roman"/>
          <w:color w:val="000000"/>
          <w:spacing w:val="-2"/>
        </w:rPr>
        <w:t xml:space="preserve"> </w:t>
      </w:r>
      <w:r w:rsidR="00C41D48" w:rsidRPr="008349B8">
        <w:t>at Appendix</w:t>
      </w:r>
      <w:r w:rsidR="006D37F8" w:rsidRPr="008349B8">
        <w:t xml:space="preserve"> </w:t>
      </w:r>
      <w:r w:rsidR="00C41D48" w:rsidRPr="008349B8">
        <w:t xml:space="preserve">I. </w:t>
      </w:r>
    </w:p>
    <w:p w14:paraId="0535E240" w14:textId="7E33E9A7" w:rsidR="00D86E9B" w:rsidRPr="008349B8" w:rsidRDefault="00592E7E" w:rsidP="000464EF">
      <w:pPr>
        <w:pStyle w:val="ListParagraph"/>
        <w:numPr>
          <w:ilvl w:val="0"/>
          <w:numId w:val="13"/>
        </w:numPr>
        <w:jc w:val="both"/>
      </w:pPr>
      <w:r w:rsidRPr="008349B8">
        <w:t xml:space="preserve">Technical Bid </w:t>
      </w:r>
      <w:r w:rsidR="00C41D48" w:rsidRPr="008349B8">
        <w:t xml:space="preserve">is accompanied by the Power(s) of Attorney as specified in Clause </w:t>
      </w:r>
      <w:r w:rsidR="003566E0" w:rsidRPr="008349B8">
        <w:fldChar w:fldCharType="begin"/>
      </w:r>
      <w:r w:rsidR="003566E0" w:rsidRPr="008349B8">
        <w:instrText xml:space="preserve"> REF _Ref526848462 \r \h </w:instrText>
      </w:r>
      <w:r w:rsidR="00EE6A4F" w:rsidRPr="008349B8">
        <w:instrText xml:space="preserve"> \* MERGEFORMAT </w:instrText>
      </w:r>
      <w:r w:rsidR="003566E0" w:rsidRPr="008349B8">
        <w:fldChar w:fldCharType="separate"/>
      </w:r>
      <w:r w:rsidR="004E5F26" w:rsidRPr="008349B8">
        <w:t>2.2.4</w:t>
      </w:r>
      <w:r w:rsidR="003566E0" w:rsidRPr="008349B8">
        <w:fldChar w:fldCharType="end"/>
      </w:r>
      <w:r w:rsidR="003566E0" w:rsidRPr="008349B8">
        <w:t xml:space="preserve"> </w:t>
      </w:r>
      <w:r w:rsidR="00C41D48" w:rsidRPr="008349B8">
        <w:t xml:space="preserve">and Clause </w:t>
      </w:r>
      <w:r w:rsidR="003566E0" w:rsidRPr="008349B8">
        <w:fldChar w:fldCharType="begin"/>
      </w:r>
      <w:r w:rsidR="003566E0" w:rsidRPr="008349B8">
        <w:instrText xml:space="preserve"> REF _Ref526770049 \r \h </w:instrText>
      </w:r>
      <w:r w:rsidR="00EE6A4F" w:rsidRPr="008349B8">
        <w:instrText xml:space="preserve"> \* MERGEFORMAT </w:instrText>
      </w:r>
      <w:r w:rsidR="003566E0" w:rsidRPr="008349B8">
        <w:fldChar w:fldCharType="separate"/>
      </w:r>
      <w:r w:rsidR="004E5F26" w:rsidRPr="008349B8">
        <w:t>2.2.5</w:t>
      </w:r>
      <w:r w:rsidR="003566E0" w:rsidRPr="008349B8">
        <w:fldChar w:fldCharType="end"/>
      </w:r>
      <w:r w:rsidR="003566E0" w:rsidRPr="008349B8">
        <w:t xml:space="preserve"> </w:t>
      </w:r>
      <w:r w:rsidR="00C41D48" w:rsidRPr="008349B8">
        <w:t xml:space="preserve">(c); </w:t>
      </w:r>
    </w:p>
    <w:p w14:paraId="7F357043" w14:textId="60131B31" w:rsidR="00D86E9B" w:rsidRPr="008349B8" w:rsidRDefault="00592E7E" w:rsidP="000464EF">
      <w:pPr>
        <w:pStyle w:val="ListParagraph"/>
        <w:numPr>
          <w:ilvl w:val="0"/>
          <w:numId w:val="13"/>
        </w:numPr>
        <w:jc w:val="both"/>
      </w:pPr>
      <w:r w:rsidRPr="008349B8">
        <w:t>Technical Bid</w:t>
      </w:r>
      <w:r w:rsidR="00C41D48" w:rsidRPr="008349B8">
        <w:t xml:space="preserve"> contains all the information (complete in all respects) as requested in this RFP; </w:t>
      </w:r>
    </w:p>
    <w:p w14:paraId="4020B154" w14:textId="580714F2" w:rsidR="00D86E9B" w:rsidRPr="008349B8" w:rsidRDefault="00592E7E" w:rsidP="000464EF">
      <w:pPr>
        <w:pStyle w:val="ListParagraph"/>
        <w:numPr>
          <w:ilvl w:val="0"/>
          <w:numId w:val="13"/>
        </w:numPr>
        <w:jc w:val="both"/>
      </w:pPr>
      <w:r w:rsidRPr="008349B8">
        <w:t>Technical Bid</w:t>
      </w:r>
      <w:r w:rsidR="00C41D48" w:rsidRPr="008349B8">
        <w:t xml:space="preserve"> contains information in formats same as those specified in this RFP; </w:t>
      </w:r>
    </w:p>
    <w:p w14:paraId="413FA813" w14:textId="22BB6234" w:rsidR="00D86E9B" w:rsidRPr="008349B8" w:rsidRDefault="00592E7E" w:rsidP="000464EF">
      <w:pPr>
        <w:pStyle w:val="ListParagraph"/>
        <w:numPr>
          <w:ilvl w:val="0"/>
          <w:numId w:val="13"/>
        </w:numPr>
        <w:jc w:val="both"/>
      </w:pPr>
      <w:r w:rsidRPr="008349B8">
        <w:t>Technical Bid</w:t>
      </w:r>
      <w:r w:rsidR="00C41D48" w:rsidRPr="008349B8">
        <w:t xml:space="preserve"> is accompanied by the Jt. Bidding Agreement (for Consortium), specific to the Project, as stipulated in Clause </w:t>
      </w:r>
      <w:r w:rsidR="003566E0" w:rsidRPr="008349B8">
        <w:fldChar w:fldCharType="begin"/>
      </w:r>
      <w:r w:rsidR="003566E0" w:rsidRPr="008349B8">
        <w:instrText xml:space="preserve"> REF _Ref526770049 \r \h </w:instrText>
      </w:r>
      <w:r w:rsidR="00EE6A4F" w:rsidRPr="008349B8">
        <w:instrText xml:space="preserve"> \* MERGEFORMAT </w:instrText>
      </w:r>
      <w:r w:rsidR="003566E0" w:rsidRPr="008349B8">
        <w:fldChar w:fldCharType="separate"/>
      </w:r>
      <w:r w:rsidR="004E5F26" w:rsidRPr="008349B8">
        <w:t>2.2.5</w:t>
      </w:r>
      <w:r w:rsidR="003566E0" w:rsidRPr="008349B8">
        <w:fldChar w:fldCharType="end"/>
      </w:r>
      <w:r w:rsidR="003566E0" w:rsidRPr="008349B8">
        <w:t xml:space="preserve"> </w:t>
      </w:r>
      <w:r w:rsidR="00C41D48" w:rsidRPr="008349B8">
        <w:t>(</w:t>
      </w:r>
      <w:r w:rsidR="00803C9A" w:rsidRPr="008349B8">
        <w:t>f</w:t>
      </w:r>
      <w:r w:rsidR="00C41D48" w:rsidRPr="008349B8">
        <w:t xml:space="preserve">); </w:t>
      </w:r>
    </w:p>
    <w:p w14:paraId="421FC276" w14:textId="68828A12" w:rsidR="00D86E9B" w:rsidRPr="008349B8" w:rsidRDefault="00592E7E" w:rsidP="000464EF">
      <w:pPr>
        <w:pStyle w:val="ListParagraph"/>
        <w:numPr>
          <w:ilvl w:val="0"/>
          <w:numId w:val="13"/>
        </w:numPr>
        <w:jc w:val="both"/>
      </w:pPr>
      <w:r w:rsidRPr="008349B8">
        <w:t>Technical Bid</w:t>
      </w:r>
      <w:r w:rsidR="00C41D48" w:rsidRPr="008349B8">
        <w:t xml:space="preserve"> is accompanied by the Bid Security as specified in Clause </w:t>
      </w:r>
      <w:r w:rsidR="00EE6D4C" w:rsidRPr="008349B8">
        <w:fldChar w:fldCharType="begin"/>
      </w:r>
      <w:r w:rsidR="00EE6D4C" w:rsidRPr="008349B8">
        <w:instrText xml:space="preserve"> REF _Ref490486059 \r \h  \* MERGEFORMAT </w:instrText>
      </w:r>
      <w:r w:rsidR="00EE6D4C" w:rsidRPr="008349B8">
        <w:fldChar w:fldCharType="separate"/>
      </w:r>
      <w:r w:rsidR="004E5F26" w:rsidRPr="008349B8">
        <w:t>1.2.7</w:t>
      </w:r>
      <w:r w:rsidR="00EE6D4C" w:rsidRPr="008349B8">
        <w:fldChar w:fldCharType="end"/>
      </w:r>
      <w:r w:rsidR="00C41D48" w:rsidRPr="008349B8">
        <w:t xml:space="preserve">;  </w:t>
      </w:r>
    </w:p>
    <w:p w14:paraId="5773EF60" w14:textId="20DE293C" w:rsidR="00D86E9B" w:rsidRPr="008349B8" w:rsidRDefault="00592E7E" w:rsidP="000464EF">
      <w:pPr>
        <w:pStyle w:val="ListParagraph"/>
        <w:numPr>
          <w:ilvl w:val="0"/>
          <w:numId w:val="13"/>
        </w:numPr>
        <w:jc w:val="both"/>
      </w:pPr>
      <w:r w:rsidRPr="008349B8">
        <w:t>Technical Bid</w:t>
      </w:r>
      <w:r w:rsidR="00C41D48" w:rsidRPr="008349B8">
        <w:t xml:space="preserve"> does not contain any condition or qualification; and </w:t>
      </w:r>
    </w:p>
    <w:p w14:paraId="15B30CCB" w14:textId="77777777" w:rsidR="00D86E9B" w:rsidRPr="008349B8" w:rsidRDefault="00C41D48" w:rsidP="000464EF">
      <w:pPr>
        <w:pStyle w:val="ListParagraph"/>
        <w:numPr>
          <w:ilvl w:val="0"/>
          <w:numId w:val="13"/>
        </w:numPr>
        <w:jc w:val="both"/>
      </w:pPr>
      <w:r w:rsidRPr="008349B8">
        <w:lastRenderedPageBreak/>
        <w:t xml:space="preserve">it is not non-responsive in terms hereof. </w:t>
      </w:r>
    </w:p>
    <w:p w14:paraId="10FE9633" w14:textId="77777777" w:rsidR="008E3D5C" w:rsidRPr="008349B8" w:rsidRDefault="008E3D5C" w:rsidP="008E3D5C">
      <w:pPr>
        <w:pStyle w:val="ListParagraph"/>
        <w:ind w:left="1584"/>
        <w:jc w:val="both"/>
      </w:pPr>
    </w:p>
    <w:p w14:paraId="11D4DCD3" w14:textId="4DA47997" w:rsidR="008E3D5C" w:rsidRPr="008349B8" w:rsidRDefault="00F475D0" w:rsidP="00D93046">
      <w:pPr>
        <w:pStyle w:val="ListParagraph"/>
        <w:numPr>
          <w:ilvl w:val="2"/>
          <w:numId w:val="1"/>
        </w:numPr>
        <w:ind w:hanging="798"/>
        <w:jc w:val="both"/>
      </w:pPr>
      <w:r w:rsidRPr="008349B8">
        <w:t xml:space="preserve">Bidders may note that the Authority will not entertain any deviations to the RFP at the time of submission of the Bid or thereafter. The Bid to be submitted by the Bidders would have to be unconditional and unqualified and the Bidders would be deemed to have accepted the terms and conditions of the RFP with all its contents including the </w:t>
      </w:r>
      <w:r w:rsidR="00A77C2C" w:rsidRPr="008349B8">
        <w:t xml:space="preserve">draft </w:t>
      </w:r>
      <w:r w:rsidR="00CC04F3" w:rsidRPr="008349B8">
        <w:t>Concession</w:t>
      </w:r>
      <w:r w:rsidR="00CC2529" w:rsidRPr="008349B8">
        <w:t xml:space="preserve"> Agreement</w:t>
      </w:r>
      <w:r w:rsidRPr="008349B8">
        <w:t xml:space="preserve">. Any conditional </w:t>
      </w:r>
      <w:r w:rsidR="00E927B4" w:rsidRPr="008349B8">
        <w:t>Bids</w:t>
      </w:r>
      <w:r w:rsidRPr="008349B8">
        <w:t xml:space="preserve"> shall be regarded as non-responsive and would be liable for rejection.</w:t>
      </w:r>
    </w:p>
    <w:p w14:paraId="2E284A45" w14:textId="77777777" w:rsidR="00F475D0" w:rsidRPr="008349B8" w:rsidRDefault="00F475D0" w:rsidP="008E3D5C">
      <w:pPr>
        <w:pStyle w:val="ListParagraph"/>
        <w:ind w:left="1224"/>
        <w:jc w:val="both"/>
      </w:pPr>
      <w:r w:rsidRPr="008349B8">
        <w:t xml:space="preserve"> </w:t>
      </w:r>
    </w:p>
    <w:p w14:paraId="5AB5F4B5" w14:textId="77777777" w:rsidR="001D3433" w:rsidRPr="008349B8" w:rsidRDefault="00C41D48" w:rsidP="00D93046">
      <w:pPr>
        <w:pStyle w:val="ListParagraph"/>
        <w:numPr>
          <w:ilvl w:val="2"/>
          <w:numId w:val="1"/>
        </w:numPr>
        <w:ind w:hanging="798"/>
        <w:jc w:val="both"/>
      </w:pPr>
      <w:r w:rsidRPr="008349B8">
        <w:t xml:space="preserve">The Authority reserves the right to reject any Bid which is non-responsive and no request for alteration, modification, substitution or withdrawal shall be entertained by the Authority in respect of such Bid. </w:t>
      </w:r>
    </w:p>
    <w:p w14:paraId="2C884386" w14:textId="77777777" w:rsidR="00C33433" w:rsidRPr="008349B8" w:rsidRDefault="00C33433" w:rsidP="00ED0A08">
      <w:pPr>
        <w:pStyle w:val="ListParagraph"/>
        <w:ind w:left="792"/>
        <w:jc w:val="both"/>
        <w:rPr>
          <w:b/>
          <w:bCs/>
        </w:rPr>
      </w:pPr>
    </w:p>
    <w:p w14:paraId="12620C67" w14:textId="77777777" w:rsidR="00D86E9B" w:rsidRPr="008349B8" w:rsidRDefault="00C41D48" w:rsidP="00510D8A">
      <w:pPr>
        <w:pStyle w:val="ListParagraph"/>
        <w:numPr>
          <w:ilvl w:val="1"/>
          <w:numId w:val="1"/>
        </w:numPr>
        <w:tabs>
          <w:tab w:val="left" w:pos="993"/>
        </w:tabs>
        <w:jc w:val="both"/>
        <w:rPr>
          <w:b/>
          <w:bCs/>
        </w:rPr>
      </w:pPr>
      <w:r w:rsidRPr="008349B8">
        <w:rPr>
          <w:b/>
          <w:bCs/>
        </w:rPr>
        <w:t xml:space="preserve">Clarifications </w:t>
      </w:r>
    </w:p>
    <w:p w14:paraId="5682827D" w14:textId="77777777" w:rsidR="00D86E9B" w:rsidRPr="008349B8" w:rsidRDefault="00C41D48" w:rsidP="000464EF">
      <w:pPr>
        <w:pStyle w:val="ListParagraph"/>
        <w:numPr>
          <w:ilvl w:val="0"/>
          <w:numId w:val="14"/>
        </w:numPr>
        <w:jc w:val="both"/>
      </w:pPr>
      <w:bookmarkStart w:id="63" w:name="_Ref526854226"/>
      <w:r w:rsidRPr="008349B8">
        <w:t>To facilitate evaluation of Bids, the Authority may, at its sole discretion, seek clarifications from any Bidder regarding its Bid. Such clarification(s) shall be provided within the time specified by the Authority for this purpose. Any request for clarification(s) and all clarification(s) shall be in writing.</w:t>
      </w:r>
      <w:bookmarkEnd w:id="63"/>
      <w:r w:rsidRPr="008349B8">
        <w:t xml:space="preserve"> </w:t>
      </w:r>
    </w:p>
    <w:p w14:paraId="67D4E2A7" w14:textId="77777777" w:rsidR="008E3D5C" w:rsidRPr="008349B8" w:rsidRDefault="008E3D5C" w:rsidP="008E3D5C">
      <w:pPr>
        <w:pStyle w:val="ListParagraph"/>
        <w:ind w:left="1512"/>
        <w:jc w:val="both"/>
      </w:pPr>
    </w:p>
    <w:p w14:paraId="6D081A6D" w14:textId="236AEB18" w:rsidR="00C41D48" w:rsidRPr="008349B8" w:rsidRDefault="00C41D48" w:rsidP="000464EF">
      <w:pPr>
        <w:pStyle w:val="ListParagraph"/>
        <w:numPr>
          <w:ilvl w:val="0"/>
          <w:numId w:val="14"/>
        </w:numPr>
        <w:jc w:val="both"/>
      </w:pPr>
      <w:r w:rsidRPr="008349B8">
        <w:t xml:space="preserve">If </w:t>
      </w:r>
      <w:r w:rsidR="00CF05D9" w:rsidRPr="008349B8">
        <w:t>a</w:t>
      </w:r>
      <w:r w:rsidRPr="008349B8">
        <w:t xml:space="preserve"> Bidder does not provide clarifications sought under </w:t>
      </w:r>
      <w:r w:rsidR="00E95AB0" w:rsidRPr="008349B8">
        <w:t>sub</w:t>
      </w:r>
      <w:r w:rsidRPr="008349B8">
        <w:t>-</w:t>
      </w:r>
      <w:r w:rsidR="00E95AB0" w:rsidRPr="008349B8">
        <w:t>clause</w:t>
      </w:r>
      <w:r w:rsidR="00F741A4" w:rsidRPr="008349B8">
        <w:t xml:space="preserve"> (</w:t>
      </w:r>
      <w:r w:rsidR="00F741A4" w:rsidRPr="008349B8">
        <w:fldChar w:fldCharType="begin"/>
      </w:r>
      <w:r w:rsidR="00F741A4" w:rsidRPr="008349B8">
        <w:instrText xml:space="preserve"> REF _Ref526854226 \r \h </w:instrText>
      </w:r>
      <w:r w:rsidR="00EE6A4F" w:rsidRPr="008349B8">
        <w:instrText xml:space="preserve"> \* MERGEFORMAT </w:instrText>
      </w:r>
      <w:r w:rsidR="00F741A4" w:rsidRPr="008349B8">
        <w:fldChar w:fldCharType="separate"/>
      </w:r>
      <w:r w:rsidR="004E5F26" w:rsidRPr="008349B8">
        <w:t>a</w:t>
      </w:r>
      <w:r w:rsidR="00F741A4" w:rsidRPr="008349B8">
        <w:fldChar w:fldCharType="end"/>
      </w:r>
      <w:r w:rsidR="00F741A4" w:rsidRPr="008349B8">
        <w:t>)</w:t>
      </w:r>
      <w:r w:rsidR="00454E23" w:rsidRPr="008349B8">
        <w:t xml:space="preserve"> </w:t>
      </w:r>
      <w:r w:rsidRPr="008349B8">
        <w:t xml:space="preserve">above   within the prescribed time, its Bid shall be liable to be rejected. In case the Bid </w:t>
      </w:r>
      <w:r w:rsidR="00CF05D9" w:rsidRPr="008349B8">
        <w:t>is not</w:t>
      </w:r>
      <w:r w:rsidRPr="008349B8">
        <w:t xml:space="preserve"> rejected, the Authority may proceed to evaluate the Bid by construing the particulars requiring clarification to the best of its understanding, and the Bidder shall be barred from subsequently questioning such interpretation of the Authority. </w:t>
      </w:r>
    </w:p>
    <w:p w14:paraId="6AEAA7CE" w14:textId="77777777" w:rsidR="00C41D48" w:rsidRPr="008349B8" w:rsidRDefault="00C41D48" w:rsidP="000464EF">
      <w:pPr>
        <w:pStyle w:val="Heading2"/>
        <w:numPr>
          <w:ilvl w:val="0"/>
          <w:numId w:val="38"/>
        </w:numPr>
        <w:spacing w:before="0"/>
        <w:rPr>
          <w:rFonts w:asciiTheme="minorHAnsi" w:hAnsiTheme="minorHAnsi"/>
          <w:color w:val="auto"/>
          <w:sz w:val="24"/>
          <w:szCs w:val="24"/>
        </w:rPr>
      </w:pPr>
      <w:bookmarkStart w:id="64" w:name="_Toc505250614"/>
      <w:bookmarkStart w:id="65" w:name="_Toc153463855"/>
      <w:r w:rsidRPr="008349B8">
        <w:rPr>
          <w:rFonts w:asciiTheme="minorHAnsi" w:hAnsiTheme="minorHAnsi"/>
          <w:color w:val="auto"/>
          <w:sz w:val="24"/>
          <w:szCs w:val="24"/>
        </w:rPr>
        <w:t>QUALIFICATION AND BIDDING</w:t>
      </w:r>
      <w:bookmarkEnd w:id="64"/>
      <w:bookmarkEnd w:id="65"/>
    </w:p>
    <w:p w14:paraId="47346C5E" w14:textId="77777777" w:rsidR="00D30AC4" w:rsidRPr="008349B8" w:rsidRDefault="00D30AC4" w:rsidP="00ED0A08">
      <w:pPr>
        <w:pStyle w:val="ListParagraph"/>
        <w:ind w:left="792"/>
        <w:jc w:val="both"/>
        <w:rPr>
          <w:b/>
          <w:bCs/>
        </w:rPr>
      </w:pPr>
    </w:p>
    <w:p w14:paraId="412E2698" w14:textId="77777777" w:rsidR="00D86E9B" w:rsidRPr="008349B8" w:rsidRDefault="00C41D48" w:rsidP="00510D8A">
      <w:pPr>
        <w:pStyle w:val="ListParagraph"/>
        <w:numPr>
          <w:ilvl w:val="1"/>
          <w:numId w:val="1"/>
        </w:numPr>
        <w:tabs>
          <w:tab w:val="left" w:pos="993"/>
          <w:tab w:val="left" w:pos="1560"/>
        </w:tabs>
        <w:jc w:val="both"/>
        <w:rPr>
          <w:b/>
          <w:bCs/>
        </w:rPr>
      </w:pPr>
      <w:r w:rsidRPr="008349B8">
        <w:rPr>
          <w:b/>
          <w:bCs/>
        </w:rPr>
        <w:t xml:space="preserve">Qualification and notification </w:t>
      </w:r>
    </w:p>
    <w:p w14:paraId="228B63E5" w14:textId="77777777" w:rsidR="00D86E9B" w:rsidRPr="008349B8" w:rsidRDefault="00C41D48" w:rsidP="00D93046">
      <w:pPr>
        <w:pStyle w:val="ListParagraph"/>
        <w:ind w:left="993"/>
        <w:jc w:val="both"/>
      </w:pPr>
      <w:r w:rsidRPr="008349B8">
        <w:t xml:space="preserve">After the evaluation of Bids, the Authority would announce a list of pre-qualified Bidders </w:t>
      </w:r>
      <w:r w:rsidR="00CF05D9" w:rsidRPr="008349B8">
        <w:t>who will</w:t>
      </w:r>
      <w:r w:rsidRPr="008349B8">
        <w:t xml:space="preserve"> be eligible for participation in the Bid Stage.  </w:t>
      </w:r>
      <w:r w:rsidR="00CF05D9" w:rsidRPr="008349B8">
        <w:t>At the same time, the</w:t>
      </w:r>
      <w:r w:rsidRPr="008349B8">
        <w:t xml:space="preserve"> Authority would notify the other Bidders that they have not been pre-qualified. The Authority will not entertain any query or clarification from Bidders who fail to qualify. </w:t>
      </w:r>
    </w:p>
    <w:p w14:paraId="58841764" w14:textId="77777777" w:rsidR="00C251F3" w:rsidRPr="008349B8" w:rsidRDefault="00C251F3" w:rsidP="00ED0A08">
      <w:pPr>
        <w:pStyle w:val="ListParagraph"/>
        <w:ind w:left="792"/>
        <w:jc w:val="both"/>
        <w:rPr>
          <w:b/>
          <w:bCs/>
        </w:rPr>
      </w:pPr>
    </w:p>
    <w:p w14:paraId="5E8230F1" w14:textId="77777777" w:rsidR="00D86E9B" w:rsidRPr="008349B8" w:rsidRDefault="00C41D48" w:rsidP="00510D8A">
      <w:pPr>
        <w:pStyle w:val="ListParagraph"/>
        <w:numPr>
          <w:ilvl w:val="1"/>
          <w:numId w:val="1"/>
        </w:numPr>
        <w:tabs>
          <w:tab w:val="left" w:pos="993"/>
        </w:tabs>
        <w:jc w:val="both"/>
        <w:rPr>
          <w:b/>
          <w:bCs/>
        </w:rPr>
      </w:pPr>
      <w:r w:rsidRPr="008349B8">
        <w:rPr>
          <w:b/>
          <w:bCs/>
        </w:rPr>
        <w:t xml:space="preserve">Submission of Bids </w:t>
      </w:r>
    </w:p>
    <w:p w14:paraId="439C70AE" w14:textId="77777777" w:rsidR="00D86E9B" w:rsidRPr="008349B8" w:rsidRDefault="00C41D48" w:rsidP="00D93046">
      <w:pPr>
        <w:pStyle w:val="ListParagraph"/>
        <w:ind w:left="993"/>
        <w:jc w:val="both"/>
      </w:pPr>
      <w:r w:rsidRPr="008349B8">
        <w:t xml:space="preserve">Price Bids for only pre-qualified Bidders shall be opened by the Authority. The Bidders are therefore advised to visit the site(s) and familiarise themselves with the Project by the time of submission of the Bid. No extension of time is likely to be considered for submission of Bids pursuant to invitation that may be issued by the Authority. </w:t>
      </w:r>
    </w:p>
    <w:p w14:paraId="639BA8F6" w14:textId="77777777" w:rsidR="009A695E" w:rsidRPr="008349B8" w:rsidRDefault="009A695E" w:rsidP="00ED0A08">
      <w:pPr>
        <w:pStyle w:val="ListParagraph"/>
        <w:ind w:left="792"/>
        <w:jc w:val="both"/>
        <w:rPr>
          <w:b/>
          <w:bCs/>
        </w:rPr>
      </w:pPr>
    </w:p>
    <w:p w14:paraId="65ADD8D4" w14:textId="77777777" w:rsidR="00D86E9B" w:rsidRPr="008349B8" w:rsidRDefault="00C41D48" w:rsidP="00510D8A">
      <w:pPr>
        <w:pStyle w:val="ListParagraph"/>
        <w:numPr>
          <w:ilvl w:val="1"/>
          <w:numId w:val="1"/>
        </w:numPr>
        <w:tabs>
          <w:tab w:val="left" w:pos="993"/>
        </w:tabs>
        <w:jc w:val="both"/>
        <w:rPr>
          <w:b/>
          <w:bCs/>
        </w:rPr>
      </w:pPr>
      <w:r w:rsidRPr="008349B8">
        <w:rPr>
          <w:b/>
          <w:bCs/>
        </w:rPr>
        <w:t xml:space="preserve">Proprietary data </w:t>
      </w:r>
    </w:p>
    <w:p w14:paraId="596439B2" w14:textId="77777777" w:rsidR="00D86E9B" w:rsidRPr="008349B8" w:rsidRDefault="00C41D48" w:rsidP="00D93046">
      <w:pPr>
        <w:pStyle w:val="ListParagraph"/>
        <w:ind w:left="993"/>
        <w:jc w:val="both"/>
      </w:pPr>
      <w:r w:rsidRPr="008349B8">
        <w:t xml:space="preserve">All documents and other information supplied by the Authority or submitted by </w:t>
      </w:r>
      <w:r w:rsidR="00CF05D9" w:rsidRPr="008349B8">
        <w:t>a Bidder to</w:t>
      </w:r>
      <w:r w:rsidRPr="008349B8">
        <w:t xml:space="preserve"> the Authority shall remain or </w:t>
      </w:r>
      <w:r w:rsidR="00CF05D9" w:rsidRPr="008349B8">
        <w:t>become the property</w:t>
      </w:r>
      <w:r w:rsidRPr="008349B8">
        <w:t xml:space="preserve"> of the Authority.  Bidders are to treat all information as strictly confidential and shall </w:t>
      </w:r>
      <w:r w:rsidR="00CF05D9" w:rsidRPr="008349B8">
        <w:t>not use it for any purpose</w:t>
      </w:r>
      <w:r w:rsidRPr="008349B8">
        <w:t xml:space="preserve"> other than for preparation and submission of their Bid. The Authority will not return any Bid or any information provided along therewith. </w:t>
      </w:r>
    </w:p>
    <w:p w14:paraId="75064517" w14:textId="11A969D8" w:rsidR="00012090" w:rsidRPr="008349B8" w:rsidRDefault="00012090" w:rsidP="00ED0A08">
      <w:pPr>
        <w:pStyle w:val="ListParagraph"/>
        <w:ind w:left="792"/>
        <w:jc w:val="both"/>
        <w:rPr>
          <w:b/>
          <w:bCs/>
        </w:rPr>
      </w:pPr>
    </w:p>
    <w:p w14:paraId="2B4E3958" w14:textId="77777777" w:rsidR="00017178" w:rsidRPr="008349B8" w:rsidRDefault="00017178" w:rsidP="00ED0A08">
      <w:pPr>
        <w:pStyle w:val="ListParagraph"/>
        <w:ind w:left="792"/>
        <w:jc w:val="both"/>
        <w:rPr>
          <w:b/>
          <w:bCs/>
        </w:rPr>
      </w:pPr>
    </w:p>
    <w:p w14:paraId="0C9584FC" w14:textId="77777777" w:rsidR="00D86E9B" w:rsidRPr="008349B8" w:rsidRDefault="00C41D48" w:rsidP="00510D8A">
      <w:pPr>
        <w:pStyle w:val="ListParagraph"/>
        <w:numPr>
          <w:ilvl w:val="1"/>
          <w:numId w:val="1"/>
        </w:numPr>
        <w:tabs>
          <w:tab w:val="left" w:pos="993"/>
        </w:tabs>
        <w:jc w:val="both"/>
        <w:rPr>
          <w:b/>
          <w:bCs/>
        </w:rPr>
      </w:pPr>
      <w:r w:rsidRPr="008349B8">
        <w:rPr>
          <w:b/>
          <w:bCs/>
        </w:rPr>
        <w:t xml:space="preserve">Correspondence with the Bidder </w:t>
      </w:r>
    </w:p>
    <w:p w14:paraId="5F1B7450" w14:textId="77777777" w:rsidR="00D86E9B" w:rsidRPr="008349B8" w:rsidRDefault="00C41D48" w:rsidP="00D93046">
      <w:pPr>
        <w:pStyle w:val="ListParagraph"/>
        <w:ind w:left="993"/>
        <w:jc w:val="both"/>
      </w:pPr>
      <w:r w:rsidRPr="008349B8">
        <w:t xml:space="preserve">The Authority shall not entertain any correspondence with any Bidder in relation to the acceptance or rejection of any Bid. </w:t>
      </w:r>
    </w:p>
    <w:p w14:paraId="3B4A06D1" w14:textId="77777777" w:rsidR="00024EA7" w:rsidRPr="008349B8" w:rsidRDefault="00024EA7" w:rsidP="00ED0A08">
      <w:pPr>
        <w:pStyle w:val="ListParagraph"/>
        <w:ind w:left="792"/>
        <w:jc w:val="both"/>
        <w:rPr>
          <w:b/>
          <w:bCs/>
        </w:rPr>
      </w:pPr>
    </w:p>
    <w:p w14:paraId="21F44D07" w14:textId="77777777" w:rsidR="00D86E9B" w:rsidRPr="008349B8" w:rsidRDefault="00C41D48" w:rsidP="00510D8A">
      <w:pPr>
        <w:pStyle w:val="ListParagraph"/>
        <w:numPr>
          <w:ilvl w:val="1"/>
          <w:numId w:val="1"/>
        </w:numPr>
        <w:tabs>
          <w:tab w:val="left" w:pos="993"/>
        </w:tabs>
        <w:jc w:val="both"/>
        <w:rPr>
          <w:b/>
          <w:bCs/>
        </w:rPr>
      </w:pPr>
      <w:r w:rsidRPr="008349B8">
        <w:rPr>
          <w:b/>
          <w:bCs/>
        </w:rPr>
        <w:t xml:space="preserve">Other conditions </w:t>
      </w:r>
    </w:p>
    <w:p w14:paraId="343BDBDD" w14:textId="77777777" w:rsidR="00FF0B2C" w:rsidRPr="008349B8" w:rsidRDefault="00FF0B2C" w:rsidP="00FF0B2C">
      <w:pPr>
        <w:pStyle w:val="ListParagraph"/>
        <w:tabs>
          <w:tab w:val="left" w:pos="993"/>
        </w:tabs>
        <w:ind w:left="792"/>
        <w:jc w:val="both"/>
        <w:rPr>
          <w:b/>
          <w:bCs/>
        </w:rPr>
      </w:pPr>
    </w:p>
    <w:p w14:paraId="776E6A59" w14:textId="77777777" w:rsidR="00D86E9B" w:rsidRPr="008349B8" w:rsidRDefault="00C41D48" w:rsidP="00D93046">
      <w:pPr>
        <w:pStyle w:val="ListParagraph"/>
        <w:numPr>
          <w:ilvl w:val="2"/>
          <w:numId w:val="1"/>
        </w:numPr>
        <w:ind w:left="1134" w:hanging="784"/>
        <w:jc w:val="both"/>
      </w:pPr>
      <w:r w:rsidRPr="008349B8">
        <w:t xml:space="preserve">A Bidder is eligible to submit only one Bid for the Project. A Bidder bidding individually </w:t>
      </w:r>
      <w:r w:rsidR="00CF05D9" w:rsidRPr="008349B8">
        <w:t>or as a</w:t>
      </w:r>
      <w:r w:rsidRPr="008349B8">
        <w:t xml:space="preserve"> Lead </w:t>
      </w:r>
      <w:r w:rsidR="00CF05D9" w:rsidRPr="008349B8">
        <w:t>member of</w:t>
      </w:r>
      <w:r w:rsidRPr="008349B8">
        <w:t xml:space="preserve"> a Consortium shall not be entitled to submit another bid either individually or as a member of any Consortium, as the case may be. </w:t>
      </w:r>
    </w:p>
    <w:p w14:paraId="61F2D9F5" w14:textId="77777777" w:rsidR="008E3D5C" w:rsidRPr="008349B8" w:rsidRDefault="008E3D5C" w:rsidP="008E3D5C">
      <w:pPr>
        <w:pStyle w:val="ListParagraph"/>
        <w:ind w:left="1224"/>
        <w:jc w:val="both"/>
      </w:pPr>
    </w:p>
    <w:p w14:paraId="3CA06F22" w14:textId="39D972C4" w:rsidR="00D86E9B" w:rsidRPr="008349B8" w:rsidRDefault="00C41D48" w:rsidP="00D93046">
      <w:pPr>
        <w:pStyle w:val="ListParagraph"/>
        <w:numPr>
          <w:ilvl w:val="2"/>
          <w:numId w:val="1"/>
        </w:numPr>
        <w:ind w:hanging="832"/>
        <w:jc w:val="both"/>
      </w:pPr>
      <w:r w:rsidRPr="008349B8">
        <w:t>Notwithstanding anything to the contrary contained in this RFP</w:t>
      </w:r>
      <w:r w:rsidR="00CF05D9" w:rsidRPr="008349B8">
        <w:t>, the</w:t>
      </w:r>
      <w:r w:rsidRPr="008349B8">
        <w:t xml:space="preserve"> detailed terms specified in the draft </w:t>
      </w:r>
      <w:r w:rsidR="000B3FED" w:rsidRPr="008349B8">
        <w:t>Concession Agreement</w:t>
      </w:r>
      <w:r w:rsidR="0066255F" w:rsidRPr="008349B8">
        <w:t xml:space="preserve"> </w:t>
      </w:r>
      <w:r w:rsidRPr="008349B8">
        <w:t xml:space="preserve">shall have overriding effect; provided, however, that any conditions or obligations imposed </w:t>
      </w:r>
      <w:r w:rsidR="00CF05D9" w:rsidRPr="008349B8">
        <w:t>on the</w:t>
      </w:r>
      <w:r w:rsidRPr="008349B8">
        <w:t xml:space="preserve"> Bidder hereunder shall continue to have effect in addition to its obligations under the </w:t>
      </w:r>
      <w:r w:rsidR="00CC04F3" w:rsidRPr="008349B8">
        <w:t>Concession</w:t>
      </w:r>
      <w:r w:rsidR="00CC2529" w:rsidRPr="008349B8">
        <w:t xml:space="preserve"> Agreement</w:t>
      </w:r>
      <w:r w:rsidRPr="008349B8">
        <w:t xml:space="preserve">. </w:t>
      </w:r>
    </w:p>
    <w:p w14:paraId="71D4511A" w14:textId="77777777" w:rsidR="0066255F" w:rsidRPr="008349B8" w:rsidRDefault="0066255F" w:rsidP="0066255F">
      <w:pPr>
        <w:pStyle w:val="ListParagraph"/>
        <w:ind w:left="1224"/>
        <w:jc w:val="both"/>
      </w:pPr>
    </w:p>
    <w:p w14:paraId="793845E8" w14:textId="6614AC08" w:rsidR="00D86E9B" w:rsidRPr="008349B8" w:rsidRDefault="00C41D48" w:rsidP="00D93046">
      <w:pPr>
        <w:pStyle w:val="ListParagraph"/>
        <w:numPr>
          <w:ilvl w:val="2"/>
          <w:numId w:val="1"/>
        </w:numPr>
        <w:ind w:hanging="798"/>
        <w:jc w:val="both"/>
      </w:pPr>
      <w:r w:rsidRPr="008349B8">
        <w:t xml:space="preserve">The Bidding Documents including this RFP and all attached documents are and shall remain the property of the Authority and are transmitted to the Bidders solely for the purpose of preparation and the submission of a Bid in accordance herewith. Bidders are to treat all information as strictly confidential and shall not use it for any purpose other than for preparation and submission of their Bid. The Authority will not return any Bid or any information provided along therewith. </w:t>
      </w:r>
    </w:p>
    <w:p w14:paraId="7EDED209" w14:textId="77777777" w:rsidR="0066255F" w:rsidRPr="008349B8" w:rsidRDefault="0066255F" w:rsidP="0066255F">
      <w:pPr>
        <w:pStyle w:val="ListParagraph"/>
        <w:ind w:left="1224"/>
        <w:jc w:val="both"/>
      </w:pPr>
    </w:p>
    <w:p w14:paraId="452C8DBE" w14:textId="2318624E" w:rsidR="00C41D48" w:rsidRPr="008349B8" w:rsidRDefault="00C41D48" w:rsidP="00C377FA">
      <w:pPr>
        <w:pStyle w:val="ListParagraph"/>
        <w:numPr>
          <w:ilvl w:val="2"/>
          <w:numId w:val="1"/>
        </w:numPr>
        <w:ind w:hanging="798"/>
        <w:jc w:val="both"/>
      </w:pPr>
      <w:r w:rsidRPr="008349B8">
        <w:t xml:space="preserve">Any award of Concession pursuant to this RFP shall be subject to the terms </w:t>
      </w:r>
      <w:r w:rsidR="00C377FA" w:rsidRPr="00C377FA">
        <w:t>and conditions set out in the</w:t>
      </w:r>
      <w:r w:rsidRPr="00C377FA">
        <w:t xml:space="preserve"> </w:t>
      </w:r>
      <w:r w:rsidRPr="008349B8">
        <w:t xml:space="preserve">Bidding Documents. </w:t>
      </w:r>
    </w:p>
    <w:p w14:paraId="59469035" w14:textId="77777777" w:rsidR="000A2ADE" w:rsidRPr="008349B8" w:rsidRDefault="000A2ADE" w:rsidP="00510D8A">
      <w:pPr>
        <w:pStyle w:val="ListParagraph"/>
        <w:spacing w:after="0"/>
        <w:ind w:left="1224"/>
        <w:jc w:val="both"/>
      </w:pPr>
    </w:p>
    <w:p w14:paraId="03172776" w14:textId="77777777" w:rsidR="00C41D48" w:rsidRPr="008349B8" w:rsidRDefault="00C41D48" w:rsidP="000464EF">
      <w:pPr>
        <w:pStyle w:val="Heading2"/>
        <w:numPr>
          <w:ilvl w:val="0"/>
          <w:numId w:val="38"/>
        </w:numPr>
        <w:spacing w:before="0"/>
        <w:rPr>
          <w:rFonts w:asciiTheme="minorHAnsi" w:hAnsiTheme="minorHAnsi"/>
          <w:color w:val="auto"/>
          <w:sz w:val="24"/>
          <w:szCs w:val="24"/>
        </w:rPr>
      </w:pPr>
      <w:bookmarkStart w:id="66" w:name="_Toc505250615"/>
      <w:bookmarkStart w:id="67" w:name="_Toc153463856"/>
      <w:r w:rsidRPr="008349B8">
        <w:rPr>
          <w:rFonts w:asciiTheme="minorHAnsi" w:hAnsiTheme="minorHAnsi"/>
          <w:color w:val="auto"/>
          <w:sz w:val="24"/>
          <w:szCs w:val="24"/>
        </w:rPr>
        <w:t>BID SECURITY</w:t>
      </w:r>
      <w:bookmarkEnd w:id="66"/>
      <w:bookmarkEnd w:id="67"/>
    </w:p>
    <w:p w14:paraId="2A51840E" w14:textId="77777777" w:rsidR="00BA002C" w:rsidRPr="008349B8" w:rsidRDefault="00BA002C" w:rsidP="00ED0A08">
      <w:pPr>
        <w:pStyle w:val="ListParagraph"/>
        <w:ind w:left="792"/>
        <w:jc w:val="both"/>
        <w:rPr>
          <w:b/>
          <w:bCs/>
        </w:rPr>
      </w:pPr>
    </w:p>
    <w:p w14:paraId="1443CAAF" w14:textId="77777777" w:rsidR="00F768AF" w:rsidRPr="008349B8" w:rsidRDefault="00C41D48" w:rsidP="00510D8A">
      <w:pPr>
        <w:pStyle w:val="ListParagraph"/>
        <w:numPr>
          <w:ilvl w:val="1"/>
          <w:numId w:val="1"/>
        </w:numPr>
        <w:tabs>
          <w:tab w:val="left" w:pos="993"/>
        </w:tabs>
        <w:jc w:val="both"/>
        <w:rPr>
          <w:b/>
          <w:bCs/>
        </w:rPr>
      </w:pPr>
      <w:r w:rsidRPr="008349B8">
        <w:rPr>
          <w:b/>
          <w:bCs/>
        </w:rPr>
        <w:t xml:space="preserve">Bid Security </w:t>
      </w:r>
    </w:p>
    <w:p w14:paraId="07C34B88" w14:textId="77777777" w:rsidR="00D93046" w:rsidRPr="008349B8" w:rsidRDefault="00D93046" w:rsidP="00D93046">
      <w:pPr>
        <w:pStyle w:val="ListParagraph"/>
        <w:tabs>
          <w:tab w:val="left" w:pos="993"/>
        </w:tabs>
        <w:ind w:left="792" w:hanging="225"/>
        <w:jc w:val="both"/>
        <w:rPr>
          <w:b/>
          <w:bCs/>
        </w:rPr>
      </w:pPr>
    </w:p>
    <w:p w14:paraId="6A355D78" w14:textId="6F9F647D" w:rsidR="00F768AF" w:rsidRPr="008349B8" w:rsidRDefault="00C41D48" w:rsidP="00D93046">
      <w:pPr>
        <w:pStyle w:val="ListParagraph"/>
        <w:numPr>
          <w:ilvl w:val="2"/>
          <w:numId w:val="1"/>
        </w:numPr>
        <w:ind w:hanging="846"/>
        <w:jc w:val="both"/>
      </w:pPr>
      <w:r w:rsidRPr="008349B8">
        <w:t xml:space="preserve">The Bidder shall furnish as part of its Bid, a Bid Security referred to in Clause </w:t>
      </w:r>
      <w:r w:rsidR="00EE6D4C" w:rsidRPr="008349B8">
        <w:fldChar w:fldCharType="begin"/>
      </w:r>
      <w:r w:rsidR="00EE6D4C" w:rsidRPr="008349B8">
        <w:instrText xml:space="preserve"> REF _Ref490486059 \r \h  \* MERGEFORMAT </w:instrText>
      </w:r>
      <w:r w:rsidR="00EE6D4C" w:rsidRPr="008349B8">
        <w:fldChar w:fldCharType="separate"/>
      </w:r>
      <w:r w:rsidR="004E5F26" w:rsidRPr="008349B8">
        <w:t>1.2.7</w:t>
      </w:r>
      <w:r w:rsidR="00EE6D4C" w:rsidRPr="008349B8">
        <w:fldChar w:fldCharType="end"/>
      </w:r>
      <w:r w:rsidRPr="008349B8">
        <w:t xml:space="preserve"> hereinabove and having a validity period </w:t>
      </w:r>
      <w:r w:rsidR="00CF05D9" w:rsidRPr="008349B8">
        <w:t>of not</w:t>
      </w:r>
      <w:r w:rsidRPr="008349B8">
        <w:t xml:space="preserve"> less than 180 </w:t>
      </w:r>
      <w:r w:rsidR="00CF05D9" w:rsidRPr="008349B8">
        <w:t>days from</w:t>
      </w:r>
      <w:r w:rsidRPr="008349B8">
        <w:t xml:space="preserve"> the Bid Due Date, </w:t>
      </w:r>
      <w:r w:rsidR="005F0DE3" w:rsidRPr="008349B8">
        <w:t>exclusive of a claim period of 60 days</w:t>
      </w:r>
      <w:r w:rsidRPr="008349B8">
        <w:t xml:space="preserve">. </w:t>
      </w:r>
    </w:p>
    <w:p w14:paraId="3B743553" w14:textId="33978BCF" w:rsidR="00F768AF" w:rsidRPr="008349B8" w:rsidRDefault="00C41D48" w:rsidP="00D93046">
      <w:pPr>
        <w:pStyle w:val="ListParagraph"/>
        <w:numPr>
          <w:ilvl w:val="2"/>
          <w:numId w:val="1"/>
        </w:numPr>
        <w:ind w:hanging="846"/>
        <w:jc w:val="both"/>
      </w:pPr>
      <w:r w:rsidRPr="008349B8">
        <w:t>Any Bid not accompanied by the Bid Security shall be rejected by the Authority as non- responsive.</w:t>
      </w:r>
    </w:p>
    <w:p w14:paraId="742E88F7" w14:textId="5E398BBC" w:rsidR="00F768AF" w:rsidRPr="008349B8" w:rsidRDefault="00C41D48" w:rsidP="00D93046">
      <w:pPr>
        <w:pStyle w:val="ListParagraph"/>
        <w:numPr>
          <w:ilvl w:val="2"/>
          <w:numId w:val="1"/>
        </w:numPr>
        <w:ind w:hanging="846"/>
        <w:jc w:val="both"/>
      </w:pPr>
      <w:r w:rsidRPr="008349B8">
        <w:t xml:space="preserve">The Bid Security of unsuccessful Bidders will be returned by the Authority, without any interest, as promptly as possible on acceptance of the Bid of the Selected Bidder or when the Bidding Process is cancelled by the Authority. </w:t>
      </w:r>
    </w:p>
    <w:p w14:paraId="38496770" w14:textId="60B299AA" w:rsidR="00F768AF" w:rsidRPr="008349B8" w:rsidRDefault="00C41D48" w:rsidP="00D93046">
      <w:pPr>
        <w:pStyle w:val="ListParagraph"/>
        <w:numPr>
          <w:ilvl w:val="2"/>
          <w:numId w:val="1"/>
        </w:numPr>
        <w:ind w:hanging="846"/>
        <w:jc w:val="both"/>
      </w:pPr>
      <w:r w:rsidRPr="008349B8">
        <w:t xml:space="preserve">The Selected Bidder’s Bid Security will be returned, without any interest, upon the Bidder </w:t>
      </w:r>
      <w:r w:rsidR="00CF05D9" w:rsidRPr="008349B8">
        <w:t>signing the</w:t>
      </w:r>
      <w:r w:rsidR="006D37F8" w:rsidRPr="008349B8">
        <w:t xml:space="preserve"> </w:t>
      </w:r>
      <w:r w:rsidR="00B103B4" w:rsidRPr="008349B8">
        <w:t xml:space="preserve">Concession </w:t>
      </w:r>
      <w:r w:rsidR="00CC2529" w:rsidRPr="008349B8">
        <w:t>Agreement</w:t>
      </w:r>
      <w:r w:rsidRPr="008349B8">
        <w:t xml:space="preserve"> and furnishing the Construction Period Performance Security in accordance with the provisions of the Bidding Documents. </w:t>
      </w:r>
    </w:p>
    <w:p w14:paraId="73120954" w14:textId="14EBB3E0" w:rsidR="0066255F" w:rsidRPr="008349B8" w:rsidRDefault="00C41D48" w:rsidP="00D93046">
      <w:pPr>
        <w:pStyle w:val="ListParagraph"/>
        <w:numPr>
          <w:ilvl w:val="2"/>
          <w:numId w:val="1"/>
        </w:numPr>
        <w:ind w:hanging="846"/>
        <w:jc w:val="both"/>
      </w:pPr>
      <w:r w:rsidRPr="008349B8">
        <w:lastRenderedPageBreak/>
        <w:t xml:space="preserve">The Authority shall be entitled to forfeit and appropriate Bid Security mutually </w:t>
      </w:r>
      <w:r w:rsidR="00BB1E30" w:rsidRPr="008349B8">
        <w:t>agreed genuine pre</w:t>
      </w:r>
      <w:r w:rsidRPr="008349B8">
        <w:t>-</w:t>
      </w:r>
      <w:r w:rsidR="00BB1E30" w:rsidRPr="008349B8">
        <w:t>estimated compensation</w:t>
      </w:r>
      <w:r w:rsidRPr="008349B8">
        <w:t xml:space="preserve"> / </w:t>
      </w:r>
      <w:r w:rsidR="00BB1E30" w:rsidRPr="008349B8">
        <w:t xml:space="preserve">damages to the Authority in any of </w:t>
      </w:r>
      <w:r w:rsidR="00E00336" w:rsidRPr="008349B8">
        <w:t>the events</w:t>
      </w:r>
      <w:r w:rsidR="00BB1E30" w:rsidRPr="008349B8">
        <w:t xml:space="preserve"> specified in Clause </w:t>
      </w:r>
      <w:r w:rsidR="00F741A4" w:rsidRPr="008349B8">
        <w:fldChar w:fldCharType="begin"/>
      </w:r>
      <w:r w:rsidR="00F741A4" w:rsidRPr="008349B8">
        <w:instrText xml:space="preserve"> REF _Ref526854308 \r \h </w:instrText>
      </w:r>
      <w:r w:rsidR="00EE6A4F" w:rsidRPr="008349B8">
        <w:instrText xml:space="preserve"> \* MERGEFORMAT </w:instrText>
      </w:r>
      <w:r w:rsidR="00F741A4" w:rsidRPr="008349B8">
        <w:fldChar w:fldCharType="separate"/>
      </w:r>
      <w:r w:rsidR="004E5F26" w:rsidRPr="008349B8">
        <w:t>2.27.7</w:t>
      </w:r>
      <w:r w:rsidR="00F741A4" w:rsidRPr="008349B8">
        <w:fldChar w:fldCharType="end"/>
      </w:r>
      <w:r w:rsidR="00F741A4" w:rsidRPr="008349B8">
        <w:t xml:space="preserve"> </w:t>
      </w:r>
      <w:r w:rsidRPr="008349B8">
        <w:t xml:space="preserve">herein below. </w:t>
      </w:r>
    </w:p>
    <w:p w14:paraId="15FCCCF6" w14:textId="459E5264" w:rsidR="0066255F" w:rsidRPr="008349B8" w:rsidRDefault="00C41D48" w:rsidP="00D93046">
      <w:pPr>
        <w:pStyle w:val="ListParagraph"/>
        <w:numPr>
          <w:ilvl w:val="2"/>
          <w:numId w:val="1"/>
        </w:numPr>
        <w:ind w:hanging="846"/>
        <w:jc w:val="both"/>
      </w:pPr>
      <w:r w:rsidRPr="008349B8">
        <w:t xml:space="preserve">The Bidder, by submitting </w:t>
      </w:r>
      <w:r w:rsidR="00CF05D9" w:rsidRPr="008349B8">
        <w:t>its Bid</w:t>
      </w:r>
      <w:r w:rsidRPr="008349B8">
        <w:t xml:space="preserve"> pursuant to this RFP</w:t>
      </w:r>
      <w:r w:rsidR="00CF05D9" w:rsidRPr="008349B8">
        <w:t>, shall</w:t>
      </w:r>
      <w:r w:rsidRPr="008349B8">
        <w:t xml:space="preserve"> be deemed to have acknowledged and confirmed that the Authority will suffer loss and damage on account of withdrawal of its Bid or for any other default by the Bidder during the</w:t>
      </w:r>
      <w:r w:rsidR="0066255F" w:rsidRPr="008349B8">
        <w:t xml:space="preserve"> period of </w:t>
      </w:r>
      <w:r w:rsidRPr="008349B8">
        <w:t xml:space="preserve">Bid validity period. No relaxation of any kind on Bid Security shall be given to any Bidder. </w:t>
      </w:r>
    </w:p>
    <w:p w14:paraId="1E4FAD25" w14:textId="77777777" w:rsidR="006C5F72" w:rsidRPr="008349B8" w:rsidRDefault="00C41D48" w:rsidP="00D93046">
      <w:pPr>
        <w:pStyle w:val="ListParagraph"/>
        <w:numPr>
          <w:ilvl w:val="2"/>
          <w:numId w:val="1"/>
        </w:numPr>
        <w:ind w:hanging="846"/>
        <w:jc w:val="both"/>
      </w:pPr>
      <w:bookmarkStart w:id="68" w:name="_Ref526854308"/>
      <w:r w:rsidRPr="008349B8">
        <w:t>The Bid Security shall be forfeited and appropriated by the Authority as mutually agreed genuine pre-estimated compensation and damages payable to the Authority for, inter alia, time, cost and effort of the Authority without prejudice to any other right or remedy that may be available to the Authority hereunder or otherwise, under the following conditions:</w:t>
      </w:r>
      <w:bookmarkEnd w:id="68"/>
      <w:r w:rsidRPr="008349B8">
        <w:t xml:space="preserve"> </w:t>
      </w:r>
    </w:p>
    <w:p w14:paraId="71B22B9F" w14:textId="77777777" w:rsidR="006C5F72" w:rsidRPr="008349B8" w:rsidRDefault="00C41D48" w:rsidP="000464EF">
      <w:pPr>
        <w:pStyle w:val="ListParagraph"/>
        <w:numPr>
          <w:ilvl w:val="0"/>
          <w:numId w:val="15"/>
        </w:numPr>
        <w:jc w:val="both"/>
      </w:pPr>
      <w:r w:rsidRPr="008349B8">
        <w:t xml:space="preserve">If a Bidder submits a non-responsive Bid; </w:t>
      </w:r>
    </w:p>
    <w:p w14:paraId="5B406207" w14:textId="5D0AF805" w:rsidR="006C5F72" w:rsidRPr="008349B8" w:rsidRDefault="00C41D48" w:rsidP="000464EF">
      <w:pPr>
        <w:pStyle w:val="ListParagraph"/>
        <w:numPr>
          <w:ilvl w:val="0"/>
          <w:numId w:val="15"/>
        </w:numPr>
        <w:jc w:val="both"/>
      </w:pPr>
      <w:r w:rsidRPr="008349B8">
        <w:t xml:space="preserve">If a Bidder engages in a </w:t>
      </w:r>
      <w:bookmarkStart w:id="69" w:name="_Hlk183002675"/>
      <w:r w:rsidR="00083C10" w:rsidRPr="00970AEC">
        <w:t>corrupt practice, fraudulent practice, coercive practice, undesirable practice</w:t>
      </w:r>
      <w:bookmarkEnd w:id="69"/>
      <w:r w:rsidR="00083C10" w:rsidRPr="00970AEC">
        <w:t xml:space="preserve"> </w:t>
      </w:r>
      <w:r w:rsidRPr="008349B8">
        <w:t xml:space="preserve">or </w:t>
      </w:r>
      <w:r w:rsidR="00634CA7" w:rsidRPr="008349B8">
        <w:t>Restrictive Practice</w:t>
      </w:r>
      <w:bookmarkStart w:id="70" w:name="_Hlk183002735"/>
      <w:r w:rsidR="00083C10" w:rsidRPr="00083C10">
        <w:t xml:space="preserve"> </w:t>
      </w:r>
      <w:r w:rsidR="00083C10" w:rsidRPr="00970AEC">
        <w:t>restrictive practice</w:t>
      </w:r>
      <w:bookmarkEnd w:id="70"/>
      <w:r w:rsidRPr="008349B8">
        <w:t xml:space="preserve"> as specified in Clause </w:t>
      </w:r>
      <w:r w:rsidR="00F741A4" w:rsidRPr="008349B8">
        <w:fldChar w:fldCharType="begin"/>
      </w:r>
      <w:r w:rsidR="00F741A4" w:rsidRPr="008349B8">
        <w:instrText xml:space="preserve"> REF _Ref526854410 \r \h </w:instrText>
      </w:r>
      <w:r w:rsidR="00EE6A4F" w:rsidRPr="008349B8">
        <w:instrText xml:space="preserve"> \* MERGEFORMAT </w:instrText>
      </w:r>
      <w:r w:rsidR="00F741A4" w:rsidRPr="008349B8">
        <w:fldChar w:fldCharType="separate"/>
      </w:r>
      <w:r w:rsidR="004E5F26" w:rsidRPr="008349B8">
        <w:t>4</w:t>
      </w:r>
      <w:r w:rsidR="00F741A4" w:rsidRPr="008349B8">
        <w:fldChar w:fldCharType="end"/>
      </w:r>
      <w:r w:rsidRPr="008349B8">
        <w:t xml:space="preserve"> of this RFP; </w:t>
      </w:r>
    </w:p>
    <w:p w14:paraId="4FFD9CB4" w14:textId="5D77543C" w:rsidR="006C5F72" w:rsidRPr="008349B8" w:rsidRDefault="00C41D48" w:rsidP="000464EF">
      <w:pPr>
        <w:pStyle w:val="ListParagraph"/>
        <w:numPr>
          <w:ilvl w:val="0"/>
          <w:numId w:val="15"/>
        </w:numPr>
        <w:jc w:val="both"/>
      </w:pPr>
      <w:r w:rsidRPr="008349B8">
        <w:t xml:space="preserve">If a Bidder withdraws its Bid during the period of Bid validity as specified in this RFP and as extended by the Bidder from time to time; </w:t>
      </w:r>
    </w:p>
    <w:p w14:paraId="4F719063" w14:textId="77777777" w:rsidR="006C5F72" w:rsidRPr="008349B8" w:rsidRDefault="00C41D48" w:rsidP="000464EF">
      <w:pPr>
        <w:pStyle w:val="ListParagraph"/>
        <w:numPr>
          <w:ilvl w:val="0"/>
          <w:numId w:val="15"/>
        </w:numPr>
        <w:jc w:val="both"/>
      </w:pPr>
      <w:r w:rsidRPr="008349B8">
        <w:t>In the case of Selected Bidder, if it fails within the specified time limit</w:t>
      </w:r>
      <w:r w:rsidR="005F0DE3" w:rsidRPr="008349B8">
        <w:t>:</w:t>
      </w:r>
    </w:p>
    <w:p w14:paraId="52BD0E7D" w14:textId="45E762C1" w:rsidR="006C5F72" w:rsidRPr="008349B8" w:rsidRDefault="00C41D48" w:rsidP="000464EF">
      <w:pPr>
        <w:pStyle w:val="ListParagraph"/>
        <w:numPr>
          <w:ilvl w:val="1"/>
          <w:numId w:val="15"/>
        </w:numPr>
        <w:jc w:val="both"/>
      </w:pPr>
      <w:r w:rsidRPr="008349B8">
        <w:t>to make payments as per this RFP</w:t>
      </w:r>
      <w:r w:rsidR="005F0DE3" w:rsidRPr="008349B8">
        <w:t>;</w:t>
      </w:r>
      <w:r w:rsidRPr="008349B8">
        <w:t xml:space="preserve"> and/or </w:t>
      </w:r>
    </w:p>
    <w:p w14:paraId="39E1BA29" w14:textId="19C44266" w:rsidR="006C5F72" w:rsidRPr="008349B8" w:rsidRDefault="00C41D48" w:rsidP="000464EF">
      <w:pPr>
        <w:pStyle w:val="ListParagraph"/>
        <w:numPr>
          <w:ilvl w:val="1"/>
          <w:numId w:val="15"/>
        </w:numPr>
        <w:jc w:val="both"/>
      </w:pPr>
      <w:r w:rsidRPr="008349B8">
        <w:t xml:space="preserve">to sign the </w:t>
      </w:r>
      <w:r w:rsidR="00A50FC8" w:rsidRPr="008349B8">
        <w:t xml:space="preserve">Concession </w:t>
      </w:r>
      <w:r w:rsidR="00CC2529" w:rsidRPr="008349B8">
        <w:t>Agreement</w:t>
      </w:r>
      <w:r w:rsidR="005F0DE3" w:rsidRPr="008349B8">
        <w:t>;</w:t>
      </w:r>
      <w:r w:rsidRPr="008349B8">
        <w:t xml:space="preserve"> and/or </w:t>
      </w:r>
    </w:p>
    <w:p w14:paraId="23AF8E30" w14:textId="77777777" w:rsidR="00C41D48" w:rsidRPr="008349B8" w:rsidRDefault="00C41D48" w:rsidP="000464EF">
      <w:pPr>
        <w:pStyle w:val="ListParagraph"/>
        <w:numPr>
          <w:ilvl w:val="1"/>
          <w:numId w:val="15"/>
        </w:numPr>
        <w:jc w:val="both"/>
      </w:pPr>
      <w:r w:rsidRPr="008349B8">
        <w:t xml:space="preserve">to furnish the Construction Period Performance Security within the period prescribed in the LOA. </w:t>
      </w:r>
    </w:p>
    <w:p w14:paraId="20EE925E" w14:textId="77777777" w:rsidR="00F768AF" w:rsidRPr="008349B8" w:rsidRDefault="00A50FC8" w:rsidP="000464EF">
      <w:pPr>
        <w:pStyle w:val="ListParagraph"/>
        <w:numPr>
          <w:ilvl w:val="0"/>
          <w:numId w:val="15"/>
        </w:numPr>
        <w:jc w:val="both"/>
      </w:pPr>
      <w:r w:rsidRPr="008349B8">
        <w:t xml:space="preserve">In case the Selected Bidder, having signed the Concession Agreement, commits any breach thereof prior to furnishing the </w:t>
      </w:r>
      <w:r w:rsidR="00740A3B" w:rsidRPr="008349B8">
        <w:t>Construction Period Performance Security</w:t>
      </w:r>
      <w:r w:rsidRPr="008349B8">
        <w:t>.</w:t>
      </w:r>
      <w:r w:rsidR="00F768AF" w:rsidRPr="008349B8">
        <w:br w:type="page"/>
      </w:r>
    </w:p>
    <w:p w14:paraId="7B71EC33" w14:textId="77777777" w:rsidR="009C5B02" w:rsidRPr="008349B8" w:rsidRDefault="009C5B02" w:rsidP="00510D8A">
      <w:pPr>
        <w:pStyle w:val="Heading1"/>
        <w:jc w:val="center"/>
        <w:rPr>
          <w:rFonts w:asciiTheme="minorHAnsi" w:hAnsiTheme="minorHAnsi"/>
          <w:color w:val="auto"/>
        </w:rPr>
      </w:pPr>
      <w:bookmarkStart w:id="71" w:name="_Toc505250616"/>
      <w:bookmarkStart w:id="72" w:name="_Toc153463857"/>
      <w:r w:rsidRPr="008349B8">
        <w:rPr>
          <w:rFonts w:asciiTheme="minorHAnsi" w:hAnsiTheme="minorHAnsi"/>
          <w:color w:val="auto"/>
        </w:rPr>
        <w:lastRenderedPageBreak/>
        <w:t>3. CRITERIA FOR EVALUATION OF BIDS</w:t>
      </w:r>
      <w:bookmarkEnd w:id="71"/>
      <w:bookmarkEnd w:id="72"/>
    </w:p>
    <w:p w14:paraId="5C7F4860" w14:textId="77777777" w:rsidR="001151DA" w:rsidRPr="008349B8" w:rsidRDefault="001151DA" w:rsidP="00ED0A08">
      <w:pPr>
        <w:pStyle w:val="ListParagraph"/>
        <w:ind w:left="360"/>
        <w:jc w:val="both"/>
        <w:rPr>
          <w:b/>
        </w:rPr>
      </w:pPr>
    </w:p>
    <w:p w14:paraId="1A0881CA" w14:textId="77777777" w:rsidR="00C41D48" w:rsidRPr="008349B8" w:rsidRDefault="00C41D48" w:rsidP="00F768AF">
      <w:pPr>
        <w:pStyle w:val="ListParagraph"/>
        <w:numPr>
          <w:ilvl w:val="0"/>
          <w:numId w:val="1"/>
        </w:numPr>
        <w:jc w:val="both"/>
        <w:rPr>
          <w:b/>
        </w:rPr>
      </w:pPr>
      <w:bookmarkStart w:id="73" w:name="_Ref526769341"/>
      <w:r w:rsidRPr="008349B8">
        <w:rPr>
          <w:b/>
        </w:rPr>
        <w:t>CRITERIA FOR EVALUATION OF BIDS</w:t>
      </w:r>
      <w:bookmarkEnd w:id="73"/>
      <w:r w:rsidRPr="008349B8">
        <w:rPr>
          <w:b/>
        </w:rPr>
        <w:t xml:space="preserve"> </w:t>
      </w:r>
    </w:p>
    <w:p w14:paraId="5367DFF9" w14:textId="77777777" w:rsidR="001065E8" w:rsidRPr="008349B8" w:rsidRDefault="001065E8" w:rsidP="001065E8">
      <w:pPr>
        <w:pStyle w:val="ListParagraph"/>
        <w:ind w:left="360"/>
        <w:jc w:val="both"/>
        <w:rPr>
          <w:b/>
        </w:rPr>
      </w:pPr>
    </w:p>
    <w:p w14:paraId="53083922" w14:textId="77777777" w:rsidR="00F768AF" w:rsidRPr="008349B8" w:rsidRDefault="00C41D48" w:rsidP="00D93046">
      <w:pPr>
        <w:pStyle w:val="ListParagraph"/>
        <w:numPr>
          <w:ilvl w:val="1"/>
          <w:numId w:val="1"/>
        </w:numPr>
        <w:ind w:hanging="792"/>
        <w:jc w:val="both"/>
        <w:rPr>
          <w:b/>
        </w:rPr>
      </w:pPr>
      <w:bookmarkStart w:id="74" w:name="_Ref526771663"/>
      <w:r w:rsidRPr="008349B8">
        <w:rPr>
          <w:b/>
        </w:rPr>
        <w:t>Evaluation parameters for Qualification Stage</w:t>
      </w:r>
      <w:bookmarkEnd w:id="74"/>
      <w:r w:rsidRPr="008349B8">
        <w:rPr>
          <w:b/>
        </w:rPr>
        <w:t xml:space="preserve"> </w:t>
      </w:r>
    </w:p>
    <w:p w14:paraId="7D84B9D8" w14:textId="77777777" w:rsidR="00D93046" w:rsidRPr="008349B8" w:rsidRDefault="00D93046" w:rsidP="00D93046">
      <w:pPr>
        <w:pStyle w:val="ListParagraph"/>
        <w:ind w:left="792"/>
        <w:jc w:val="both"/>
        <w:rPr>
          <w:b/>
        </w:rPr>
      </w:pPr>
    </w:p>
    <w:p w14:paraId="67DA9445" w14:textId="5BA74247" w:rsidR="006C5F72" w:rsidRPr="008349B8" w:rsidRDefault="00C41D48" w:rsidP="00D93046">
      <w:pPr>
        <w:pStyle w:val="ListParagraph"/>
        <w:numPr>
          <w:ilvl w:val="2"/>
          <w:numId w:val="1"/>
        </w:numPr>
        <w:ind w:left="851" w:hanging="851"/>
        <w:jc w:val="both"/>
      </w:pPr>
      <w:r w:rsidRPr="008349B8">
        <w:t xml:space="preserve">Only those Bidders who meet the eligibility criteria specified in Clauses </w:t>
      </w:r>
      <w:r w:rsidR="007F6A6C" w:rsidRPr="008349B8">
        <w:fldChar w:fldCharType="begin"/>
      </w:r>
      <w:r w:rsidR="007F6A6C" w:rsidRPr="008349B8">
        <w:instrText xml:space="preserve"> REF _Ref526771178 \w \h </w:instrText>
      </w:r>
      <w:r w:rsidR="00EE6A4F" w:rsidRPr="008349B8">
        <w:instrText xml:space="preserve"> \* MERGEFORMAT </w:instrText>
      </w:r>
      <w:r w:rsidR="007F6A6C" w:rsidRPr="008349B8">
        <w:fldChar w:fldCharType="separate"/>
      </w:r>
      <w:r w:rsidR="004E5F26" w:rsidRPr="008349B8">
        <w:t>2.2.2</w:t>
      </w:r>
      <w:r w:rsidR="007F6A6C" w:rsidRPr="008349B8">
        <w:fldChar w:fldCharType="end"/>
      </w:r>
      <w:r w:rsidR="007F6A6C" w:rsidRPr="008349B8">
        <w:t xml:space="preserve"> </w:t>
      </w:r>
      <w:r w:rsidRPr="008349B8">
        <w:t xml:space="preserve">above shall qualify for evaluation under this </w:t>
      </w:r>
      <w:r w:rsidR="00480B35" w:rsidRPr="008349B8">
        <w:t xml:space="preserve">Section </w:t>
      </w:r>
      <w:r w:rsidR="00480B35" w:rsidRPr="008349B8">
        <w:fldChar w:fldCharType="begin"/>
      </w:r>
      <w:r w:rsidR="00480B35" w:rsidRPr="008349B8">
        <w:instrText xml:space="preserve"> REF _Ref526769341 \r \h </w:instrText>
      </w:r>
      <w:r w:rsidR="00EE6A4F" w:rsidRPr="008349B8">
        <w:instrText xml:space="preserve"> \* MERGEFORMAT </w:instrText>
      </w:r>
      <w:r w:rsidR="00480B35" w:rsidRPr="008349B8">
        <w:fldChar w:fldCharType="separate"/>
      </w:r>
      <w:r w:rsidR="004E5F26" w:rsidRPr="008349B8">
        <w:t>3</w:t>
      </w:r>
      <w:r w:rsidR="00480B35" w:rsidRPr="008349B8">
        <w:fldChar w:fldCharType="end"/>
      </w:r>
      <w:r w:rsidR="00480B35" w:rsidRPr="008349B8">
        <w:t>.</w:t>
      </w:r>
      <w:r w:rsidRPr="008349B8">
        <w:t xml:space="preserve"> Bids of firms/ consortia who do not meet thes</w:t>
      </w:r>
      <w:r w:rsidR="00F741A4" w:rsidRPr="008349B8">
        <w:t xml:space="preserve">e </w:t>
      </w:r>
      <w:r w:rsidR="00A6635A" w:rsidRPr="008349B8">
        <w:t>a</w:t>
      </w:r>
      <w:r w:rsidR="00F741A4" w:rsidRPr="008349B8">
        <w:t>r</w:t>
      </w:r>
      <w:r w:rsidRPr="008349B8">
        <w:t xml:space="preserve">e criteria shall be rejected. </w:t>
      </w:r>
    </w:p>
    <w:p w14:paraId="4776FE32" w14:textId="77777777" w:rsidR="006C5F72" w:rsidRPr="008349B8" w:rsidRDefault="00C41D48" w:rsidP="00D93046">
      <w:pPr>
        <w:pStyle w:val="ListParagraph"/>
        <w:numPr>
          <w:ilvl w:val="2"/>
          <w:numId w:val="1"/>
        </w:numPr>
        <w:ind w:left="851" w:hanging="851"/>
        <w:jc w:val="both"/>
      </w:pPr>
      <w:r w:rsidRPr="008349B8">
        <w:t xml:space="preserve">The Bidder’s competence and capability is proposed to be established by the following parameters: </w:t>
      </w:r>
    </w:p>
    <w:p w14:paraId="3B02A9EB" w14:textId="77777777" w:rsidR="006C5F72" w:rsidRPr="008349B8" w:rsidRDefault="00C41D48" w:rsidP="000464EF">
      <w:pPr>
        <w:pStyle w:val="ListParagraph"/>
        <w:numPr>
          <w:ilvl w:val="0"/>
          <w:numId w:val="16"/>
        </w:numPr>
        <w:jc w:val="both"/>
      </w:pPr>
      <w:r w:rsidRPr="008349B8">
        <w:t xml:space="preserve">Technical Capacity; and </w:t>
      </w:r>
    </w:p>
    <w:p w14:paraId="703D6978" w14:textId="77777777" w:rsidR="006C5F72" w:rsidRPr="008349B8" w:rsidRDefault="00C41D48" w:rsidP="000464EF">
      <w:pPr>
        <w:pStyle w:val="ListParagraph"/>
        <w:numPr>
          <w:ilvl w:val="0"/>
          <w:numId w:val="16"/>
        </w:numPr>
        <w:jc w:val="both"/>
      </w:pPr>
      <w:r w:rsidRPr="008349B8">
        <w:t xml:space="preserve">Financial Capacity </w:t>
      </w:r>
    </w:p>
    <w:p w14:paraId="7F041D45" w14:textId="77777777" w:rsidR="001065E8" w:rsidRPr="008349B8" w:rsidRDefault="001065E8" w:rsidP="001065E8">
      <w:pPr>
        <w:pStyle w:val="ListParagraph"/>
        <w:ind w:left="1584"/>
        <w:jc w:val="both"/>
      </w:pPr>
    </w:p>
    <w:p w14:paraId="5BE3E9DC" w14:textId="77777777" w:rsidR="006C5F72" w:rsidRPr="008349B8" w:rsidRDefault="00C41D48" w:rsidP="00D93046">
      <w:pPr>
        <w:pStyle w:val="ListParagraph"/>
        <w:numPr>
          <w:ilvl w:val="1"/>
          <w:numId w:val="1"/>
        </w:numPr>
        <w:ind w:hanging="792"/>
        <w:jc w:val="both"/>
        <w:rPr>
          <w:b/>
        </w:rPr>
      </w:pPr>
      <w:bookmarkStart w:id="75" w:name="_Ref526771245"/>
      <w:r w:rsidRPr="008349B8">
        <w:rPr>
          <w:b/>
        </w:rPr>
        <w:t>Technical Capacity for purposes of evaluation</w:t>
      </w:r>
      <w:bookmarkEnd w:id="75"/>
      <w:r w:rsidRPr="008349B8">
        <w:rPr>
          <w:b/>
        </w:rPr>
        <w:t xml:space="preserve"> </w:t>
      </w:r>
    </w:p>
    <w:p w14:paraId="518F7842" w14:textId="77777777" w:rsidR="00D93046" w:rsidRPr="008349B8" w:rsidRDefault="00D93046" w:rsidP="00D93046">
      <w:pPr>
        <w:pStyle w:val="ListParagraph"/>
        <w:ind w:left="792"/>
        <w:jc w:val="both"/>
        <w:rPr>
          <w:b/>
        </w:rPr>
      </w:pPr>
    </w:p>
    <w:p w14:paraId="080565EE" w14:textId="58C46199" w:rsidR="003E1A93" w:rsidRPr="008349B8" w:rsidRDefault="006B6086" w:rsidP="00D93046">
      <w:pPr>
        <w:pStyle w:val="ListParagraph"/>
        <w:numPr>
          <w:ilvl w:val="2"/>
          <w:numId w:val="1"/>
        </w:numPr>
        <w:spacing w:after="0"/>
        <w:ind w:left="851" w:hanging="851"/>
        <w:jc w:val="both"/>
      </w:pPr>
      <w:r w:rsidRPr="008349B8">
        <w:t xml:space="preserve">The </w:t>
      </w:r>
      <w:r w:rsidR="003E1A93" w:rsidRPr="008349B8">
        <w:t xml:space="preserve">Subject </w:t>
      </w:r>
      <w:r w:rsidR="00553029" w:rsidRPr="008349B8">
        <w:t>to the</w:t>
      </w:r>
      <w:r w:rsidR="003E1A93" w:rsidRPr="008349B8">
        <w:t xml:space="preserve">  provisions  of  Clause  2.2.2,  the  following  categories  of  experience would  qualify  as  Technical  Capacity  and  eligible  experience  (the  </w:t>
      </w:r>
      <w:r w:rsidR="003E1A93" w:rsidRPr="008349B8">
        <w:rPr>
          <w:b/>
        </w:rPr>
        <w:t>"Eligible Experience"</w:t>
      </w:r>
      <w:r w:rsidR="003E1A93" w:rsidRPr="008349B8">
        <w:t xml:space="preserve">)  in  relation  to  eligible  projects  as  stipulated  in  Clauses  3.2.3  and 3.2.4 (the </w:t>
      </w:r>
      <w:r w:rsidR="003E1A93" w:rsidRPr="008349B8">
        <w:rPr>
          <w:b/>
        </w:rPr>
        <w:t>"Eligible Projects"</w:t>
      </w:r>
      <w:r w:rsidR="003E1A93" w:rsidRPr="008349B8">
        <w:t>):</w:t>
      </w:r>
    </w:p>
    <w:p w14:paraId="4B722977" w14:textId="00F1637E" w:rsidR="00C41D48" w:rsidRPr="008349B8" w:rsidRDefault="00C41D48" w:rsidP="003E1A93">
      <w:pPr>
        <w:pStyle w:val="ListParagraph"/>
        <w:spacing w:after="0"/>
        <w:ind w:left="1224"/>
        <w:jc w:val="both"/>
      </w:pPr>
      <w:r w:rsidRPr="008349B8">
        <w:t xml:space="preserve"> </w:t>
      </w:r>
    </w:p>
    <w:p w14:paraId="75AD8C46" w14:textId="57F4210C" w:rsidR="003E1A93" w:rsidRPr="008349B8"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349B8">
        <w:rPr>
          <w:rFonts w:cstheme="minorHAnsi"/>
          <w:w w:val="102"/>
        </w:rPr>
        <w:t xml:space="preserve">Category 1: </w:t>
      </w:r>
      <w:r w:rsidRPr="008349B8">
        <w:rPr>
          <w:rFonts w:cstheme="minorHAnsi"/>
          <w:w w:val="102"/>
        </w:rPr>
        <w:tab/>
        <w:t xml:space="preserve">Project </w:t>
      </w:r>
      <w:r w:rsidR="003D7218" w:rsidRPr="008349B8">
        <w:rPr>
          <w:rFonts w:cstheme="minorHAnsi"/>
          <w:w w:val="102"/>
        </w:rPr>
        <w:t xml:space="preserve">Experience </w:t>
      </w:r>
      <w:r w:rsidRPr="008349B8">
        <w:rPr>
          <w:rFonts w:cstheme="minorHAnsi"/>
          <w:w w:val="102"/>
        </w:rPr>
        <w:t xml:space="preserve">on Eligible Projects in </w:t>
      </w:r>
      <w:r w:rsidR="008B54BE" w:rsidRPr="008349B8">
        <w:rPr>
          <w:rFonts w:cstheme="minorHAnsi"/>
          <w:w w:val="102"/>
        </w:rPr>
        <w:t>Hotel/Adventure Sports</w:t>
      </w:r>
      <w:r w:rsidRPr="008349B8">
        <w:rPr>
          <w:rFonts w:cstheme="minorHAnsi"/>
          <w:w w:val="102"/>
        </w:rPr>
        <w:t xml:space="preserve"> sector that qualify under Clause 3.2.3</w:t>
      </w:r>
    </w:p>
    <w:p w14:paraId="1DEB55AA" w14:textId="4BA49FD4" w:rsidR="003E1A93" w:rsidRPr="008349B8" w:rsidRDefault="003E1A93" w:rsidP="003E1A93">
      <w:pPr>
        <w:widowControl w:val="0"/>
        <w:autoSpaceDE w:val="0"/>
        <w:autoSpaceDN w:val="0"/>
        <w:adjustRightInd w:val="0"/>
        <w:spacing w:after="0" w:line="240" w:lineRule="auto"/>
        <w:ind w:left="2410" w:right="-30" w:hanging="1134"/>
        <w:jc w:val="both"/>
        <w:rPr>
          <w:rFonts w:cstheme="minorHAnsi"/>
          <w:w w:val="102"/>
        </w:rPr>
      </w:pPr>
      <w:r w:rsidRPr="008349B8">
        <w:rPr>
          <w:rFonts w:cstheme="minorHAnsi"/>
          <w:w w:val="102"/>
        </w:rPr>
        <w:t xml:space="preserve">Category 2: </w:t>
      </w:r>
      <w:r w:rsidRPr="008349B8">
        <w:rPr>
          <w:rFonts w:cstheme="minorHAnsi"/>
          <w:w w:val="102"/>
        </w:rPr>
        <w:tab/>
        <w:t xml:space="preserve">Project </w:t>
      </w:r>
      <w:r w:rsidR="003D7218" w:rsidRPr="008349B8">
        <w:rPr>
          <w:rFonts w:cstheme="minorHAnsi"/>
          <w:w w:val="102"/>
        </w:rPr>
        <w:t xml:space="preserve">Experience </w:t>
      </w:r>
      <w:r w:rsidRPr="008349B8">
        <w:rPr>
          <w:rFonts w:cstheme="minorHAnsi"/>
          <w:w w:val="102"/>
        </w:rPr>
        <w:t xml:space="preserve">on Eligible Projects in </w:t>
      </w:r>
      <w:r w:rsidR="008B54BE" w:rsidRPr="008349B8">
        <w:rPr>
          <w:rFonts w:cstheme="minorHAnsi"/>
          <w:w w:val="102"/>
        </w:rPr>
        <w:t xml:space="preserve">Hospitality and Core </w:t>
      </w:r>
      <w:r w:rsidR="003D7218" w:rsidRPr="008349B8">
        <w:rPr>
          <w:rFonts w:cstheme="minorHAnsi"/>
          <w:w w:val="102"/>
        </w:rPr>
        <w:t xml:space="preserve">Sector </w:t>
      </w:r>
      <w:r w:rsidRPr="008349B8">
        <w:rPr>
          <w:rFonts w:cstheme="minorHAnsi"/>
          <w:w w:val="102"/>
        </w:rPr>
        <w:t>that qualify under Clause 3.2.3</w:t>
      </w:r>
    </w:p>
    <w:p w14:paraId="68421487" w14:textId="2A9873BF" w:rsidR="003E1A93" w:rsidRPr="008349B8"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349B8">
        <w:rPr>
          <w:rFonts w:cstheme="minorHAnsi"/>
          <w:w w:val="102"/>
        </w:rPr>
        <w:t>Category 3:</w:t>
      </w:r>
      <w:r w:rsidRPr="008349B8">
        <w:rPr>
          <w:rFonts w:cstheme="minorHAnsi"/>
          <w:w w:val="102"/>
        </w:rPr>
        <w:tab/>
        <w:t>Construction</w:t>
      </w:r>
      <w:r w:rsidR="00C33433" w:rsidRPr="008349B8">
        <w:rPr>
          <w:rFonts w:cstheme="minorHAnsi"/>
          <w:w w:val="102"/>
        </w:rPr>
        <w:t>/operation</w:t>
      </w:r>
      <w:r w:rsidRPr="008349B8">
        <w:rPr>
          <w:rFonts w:cstheme="minorHAnsi"/>
          <w:w w:val="102"/>
        </w:rPr>
        <w:t xml:space="preserve"> experience on Eligible Projects in </w:t>
      </w:r>
      <w:r w:rsidR="008B54BE" w:rsidRPr="008349B8">
        <w:rPr>
          <w:rFonts w:cstheme="minorHAnsi"/>
          <w:w w:val="102"/>
        </w:rPr>
        <w:t xml:space="preserve">Hotel/Adventure Sports </w:t>
      </w:r>
      <w:r w:rsidR="003D7218" w:rsidRPr="008349B8">
        <w:rPr>
          <w:rFonts w:cstheme="minorHAnsi"/>
          <w:w w:val="102"/>
        </w:rPr>
        <w:t xml:space="preserve"> </w:t>
      </w:r>
      <w:r w:rsidRPr="008349B8">
        <w:rPr>
          <w:rFonts w:cstheme="minorHAnsi"/>
          <w:w w:val="102"/>
        </w:rPr>
        <w:t>that qualify under Clause 3.2.4</w:t>
      </w:r>
    </w:p>
    <w:p w14:paraId="4A1A5A9B" w14:textId="63779DF6" w:rsidR="003E1A93" w:rsidRPr="008349B8" w:rsidRDefault="003E1A93" w:rsidP="003E1A93">
      <w:pPr>
        <w:widowControl w:val="0"/>
        <w:autoSpaceDE w:val="0"/>
        <w:autoSpaceDN w:val="0"/>
        <w:adjustRightInd w:val="0"/>
        <w:spacing w:after="0" w:line="240" w:lineRule="auto"/>
        <w:ind w:left="2410" w:right="-35" w:hanging="1134"/>
        <w:jc w:val="both"/>
        <w:rPr>
          <w:rFonts w:cstheme="minorHAnsi"/>
          <w:w w:val="102"/>
        </w:rPr>
      </w:pPr>
      <w:r w:rsidRPr="008349B8">
        <w:rPr>
          <w:rFonts w:cstheme="minorHAnsi"/>
          <w:w w:val="102"/>
        </w:rPr>
        <w:t>Category 4:</w:t>
      </w:r>
      <w:r w:rsidRPr="008349B8">
        <w:rPr>
          <w:rFonts w:cstheme="minorHAnsi"/>
          <w:w w:val="102"/>
        </w:rPr>
        <w:tab/>
        <w:t xml:space="preserve">Construction on Eligible Projects in </w:t>
      </w:r>
      <w:r w:rsidR="008B54BE" w:rsidRPr="008349B8">
        <w:rPr>
          <w:rFonts w:cstheme="minorHAnsi"/>
          <w:w w:val="102"/>
        </w:rPr>
        <w:t xml:space="preserve">Hospitality and Core Sector </w:t>
      </w:r>
      <w:r w:rsidRPr="008349B8">
        <w:rPr>
          <w:rFonts w:cstheme="minorHAnsi"/>
          <w:w w:val="102"/>
        </w:rPr>
        <w:t>that qualify under Clause 3.2.4</w:t>
      </w:r>
    </w:p>
    <w:p w14:paraId="7012C4CC" w14:textId="77777777" w:rsidR="003E1A93" w:rsidRPr="008349B8" w:rsidRDefault="003E1A93" w:rsidP="000C0B65">
      <w:pPr>
        <w:pStyle w:val="ListParagraph"/>
        <w:ind w:left="1224"/>
        <w:jc w:val="both"/>
        <w:rPr>
          <w:b/>
          <w:bCs/>
        </w:rPr>
      </w:pPr>
    </w:p>
    <w:p w14:paraId="1B14B3CF" w14:textId="77777777" w:rsidR="003E1A93" w:rsidRPr="008349B8" w:rsidRDefault="003E1A93" w:rsidP="000C0B65">
      <w:pPr>
        <w:pStyle w:val="ListParagraph"/>
        <w:ind w:left="1224"/>
        <w:jc w:val="both"/>
        <w:rPr>
          <w:bCs/>
        </w:rPr>
      </w:pPr>
      <w:r w:rsidRPr="008349B8">
        <w:rPr>
          <w:bCs/>
        </w:rPr>
        <w:t>For the purpose of this clause 3.2.1:</w:t>
      </w:r>
    </w:p>
    <w:p w14:paraId="0442BCAF" w14:textId="77777777" w:rsidR="003E1A93" w:rsidRPr="008349B8" w:rsidRDefault="003E1A93" w:rsidP="000C0B65">
      <w:pPr>
        <w:pStyle w:val="ListParagraph"/>
        <w:ind w:left="1224"/>
        <w:jc w:val="both"/>
        <w:rPr>
          <w:b/>
          <w:bCs/>
        </w:rPr>
      </w:pPr>
    </w:p>
    <w:p w14:paraId="0F4D26B2" w14:textId="77777777" w:rsidR="003E1A93" w:rsidRPr="008349B8"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8349B8">
        <w:rPr>
          <w:rFonts w:cstheme="minorHAnsi"/>
          <w:b/>
          <w:color w:val="000000"/>
        </w:rPr>
        <w:t>‘Project Experience’</w:t>
      </w:r>
      <w:r w:rsidRPr="008349B8">
        <w:rPr>
          <w:rFonts w:cstheme="minorHAnsi"/>
          <w:color w:val="000000"/>
        </w:rPr>
        <w:t xml:space="preserve"> shall mean the experience of the Bidder in the overall development and implementation of an Eligible project which include design, construction, finance, operation &amp; maintenance of that project;</w:t>
      </w:r>
    </w:p>
    <w:p w14:paraId="1DD23915" w14:textId="77777777" w:rsidR="003E1A93" w:rsidRPr="008349B8" w:rsidRDefault="003E1A93" w:rsidP="003E1A93">
      <w:pPr>
        <w:autoSpaceDE w:val="0"/>
        <w:autoSpaceDN w:val="0"/>
        <w:adjustRightInd w:val="0"/>
        <w:spacing w:after="0" w:line="240" w:lineRule="auto"/>
        <w:ind w:left="1701" w:hanging="425"/>
        <w:jc w:val="both"/>
        <w:rPr>
          <w:rFonts w:cstheme="minorHAnsi"/>
          <w:color w:val="000000"/>
        </w:rPr>
      </w:pPr>
    </w:p>
    <w:p w14:paraId="24E499DF" w14:textId="7EF3BFAE" w:rsidR="003E1A93" w:rsidRPr="008349B8" w:rsidRDefault="003E1A93" w:rsidP="000464EF">
      <w:pPr>
        <w:pStyle w:val="ListParagraph"/>
        <w:numPr>
          <w:ilvl w:val="0"/>
          <w:numId w:val="52"/>
        </w:numPr>
        <w:autoSpaceDE w:val="0"/>
        <w:autoSpaceDN w:val="0"/>
        <w:adjustRightInd w:val="0"/>
        <w:spacing w:after="0" w:line="240" w:lineRule="auto"/>
        <w:ind w:left="1701" w:hanging="425"/>
        <w:jc w:val="both"/>
        <w:rPr>
          <w:rFonts w:cstheme="minorHAnsi"/>
          <w:color w:val="000000"/>
        </w:rPr>
      </w:pPr>
      <w:r w:rsidRPr="008349B8">
        <w:rPr>
          <w:rFonts w:cstheme="minorHAnsi"/>
          <w:b/>
          <w:color w:val="000000"/>
        </w:rPr>
        <w:t xml:space="preserve">‘Construction </w:t>
      </w:r>
      <w:r w:rsidR="003D7218" w:rsidRPr="008349B8">
        <w:rPr>
          <w:rFonts w:cstheme="minorHAnsi"/>
          <w:b/>
          <w:color w:val="000000"/>
        </w:rPr>
        <w:t>e</w:t>
      </w:r>
      <w:r w:rsidRPr="008349B8">
        <w:rPr>
          <w:rFonts w:cstheme="minorHAnsi"/>
          <w:b/>
          <w:color w:val="000000"/>
        </w:rPr>
        <w:t xml:space="preserve">xperience’ </w:t>
      </w:r>
      <w:r w:rsidRPr="008349B8">
        <w:rPr>
          <w:rFonts w:cstheme="minorHAnsi"/>
          <w:color w:val="000000"/>
        </w:rPr>
        <w:t>shall mean the experience of the Bidder in the construction</w:t>
      </w:r>
      <w:r w:rsidR="00C33433" w:rsidRPr="008349B8">
        <w:rPr>
          <w:rFonts w:cstheme="minorHAnsi"/>
          <w:color w:val="000000"/>
        </w:rPr>
        <w:t>/operation</w:t>
      </w:r>
      <w:r w:rsidRPr="008349B8">
        <w:rPr>
          <w:rFonts w:cstheme="minorHAnsi"/>
          <w:color w:val="000000"/>
        </w:rPr>
        <w:t xml:space="preserve"> of the Eligible project;</w:t>
      </w:r>
      <w:r w:rsidR="00C33433" w:rsidRPr="008349B8">
        <w:rPr>
          <w:rFonts w:cstheme="minorHAnsi"/>
          <w:color w:val="000000"/>
        </w:rPr>
        <w:t xml:space="preserve"> For Category 3 projects, the operation experience would be considered as Eligible Project;</w:t>
      </w:r>
    </w:p>
    <w:p w14:paraId="70EFBF2C" w14:textId="77777777" w:rsidR="003E1A93" w:rsidRPr="008349B8" w:rsidRDefault="003E1A93" w:rsidP="003E1A93">
      <w:pPr>
        <w:widowControl w:val="0"/>
        <w:autoSpaceDE w:val="0"/>
        <w:autoSpaceDN w:val="0"/>
        <w:adjustRightInd w:val="0"/>
        <w:spacing w:after="0" w:line="240" w:lineRule="auto"/>
        <w:ind w:left="1701" w:right="-35" w:hanging="425"/>
        <w:jc w:val="both"/>
        <w:rPr>
          <w:rFonts w:cstheme="minorHAnsi"/>
          <w:w w:val="102"/>
        </w:rPr>
      </w:pPr>
    </w:p>
    <w:p w14:paraId="4FC094DB" w14:textId="0FB51317" w:rsidR="00343A95" w:rsidRPr="008349B8" w:rsidRDefault="00343A95" w:rsidP="00343A95">
      <w:pPr>
        <w:widowControl w:val="0"/>
        <w:numPr>
          <w:ilvl w:val="0"/>
          <w:numId w:val="52"/>
        </w:numPr>
        <w:autoSpaceDE w:val="0"/>
        <w:autoSpaceDN w:val="0"/>
        <w:adjustRightInd w:val="0"/>
        <w:spacing w:after="0" w:line="240" w:lineRule="auto"/>
        <w:ind w:left="1701" w:right="-35" w:hanging="425"/>
        <w:contextualSpacing/>
        <w:jc w:val="both"/>
        <w:rPr>
          <w:rFonts w:cstheme="minorHAnsi"/>
          <w:w w:val="102"/>
        </w:rPr>
      </w:pPr>
      <w:r w:rsidRPr="008349B8">
        <w:rPr>
          <w:rFonts w:cstheme="minorHAnsi"/>
        </w:rPr>
        <w:t>‘</w:t>
      </w:r>
      <w:r w:rsidR="008B54BE" w:rsidRPr="008349B8">
        <w:rPr>
          <w:rFonts w:cstheme="minorHAnsi"/>
          <w:b/>
        </w:rPr>
        <w:t>Hotel/Adventure Sports</w:t>
      </w:r>
      <w:r w:rsidRPr="008349B8">
        <w:rPr>
          <w:rFonts w:cstheme="minorHAnsi"/>
          <w:b/>
          <w:w w:val="102"/>
        </w:rPr>
        <w:t xml:space="preserve"> se</w:t>
      </w:r>
      <w:r w:rsidRPr="008349B8">
        <w:rPr>
          <w:rFonts w:cstheme="minorHAnsi"/>
          <w:b/>
          <w:spacing w:val="-2"/>
          <w:w w:val="102"/>
        </w:rPr>
        <w:t>c</w:t>
      </w:r>
      <w:r w:rsidRPr="008349B8">
        <w:rPr>
          <w:rFonts w:cstheme="minorHAnsi"/>
          <w:b/>
          <w:w w:val="102"/>
        </w:rPr>
        <w:t>tor</w:t>
      </w:r>
      <w:r w:rsidRPr="008349B8">
        <w:rPr>
          <w:rFonts w:cstheme="minorHAnsi"/>
          <w:w w:val="102"/>
        </w:rPr>
        <w:t>’ would</w:t>
      </w:r>
      <w:r w:rsidRPr="008349B8">
        <w:rPr>
          <w:rFonts w:cstheme="minorHAnsi"/>
        </w:rPr>
        <w:t xml:space="preserve"> </w:t>
      </w:r>
      <w:r w:rsidRPr="008349B8">
        <w:rPr>
          <w:rFonts w:cstheme="minorHAnsi"/>
          <w:w w:val="102"/>
        </w:rPr>
        <w:t>be de</w:t>
      </w:r>
      <w:r w:rsidRPr="008349B8">
        <w:rPr>
          <w:rFonts w:cstheme="minorHAnsi"/>
          <w:spacing w:val="2"/>
          <w:w w:val="102"/>
        </w:rPr>
        <w:t>e</w:t>
      </w:r>
      <w:r w:rsidRPr="008349B8">
        <w:rPr>
          <w:rFonts w:cstheme="minorHAnsi"/>
          <w:spacing w:val="-3"/>
          <w:w w:val="102"/>
        </w:rPr>
        <w:t>m</w:t>
      </w:r>
      <w:r w:rsidRPr="008349B8">
        <w:rPr>
          <w:rFonts w:cstheme="minorHAnsi"/>
          <w:w w:val="102"/>
        </w:rPr>
        <w:t>ed</w:t>
      </w:r>
      <w:r w:rsidRPr="008349B8">
        <w:rPr>
          <w:rFonts w:cstheme="minorHAnsi"/>
        </w:rPr>
        <w:t xml:space="preserve"> </w:t>
      </w:r>
      <w:r w:rsidRPr="008349B8">
        <w:rPr>
          <w:rFonts w:cstheme="minorHAnsi"/>
          <w:w w:val="102"/>
        </w:rPr>
        <w:t>to</w:t>
      </w:r>
      <w:r w:rsidRPr="008349B8">
        <w:rPr>
          <w:rFonts w:cstheme="minorHAnsi"/>
        </w:rPr>
        <w:t xml:space="preserve"> </w:t>
      </w:r>
      <w:r w:rsidRPr="008349B8">
        <w:rPr>
          <w:rFonts w:cstheme="minorHAnsi"/>
          <w:w w:val="102"/>
        </w:rPr>
        <w:t>i</w:t>
      </w:r>
      <w:r w:rsidRPr="008349B8">
        <w:rPr>
          <w:rFonts w:cstheme="minorHAnsi"/>
          <w:spacing w:val="1"/>
          <w:w w:val="102"/>
        </w:rPr>
        <w:t>n</w:t>
      </w:r>
      <w:r w:rsidRPr="008349B8">
        <w:rPr>
          <w:rFonts w:cstheme="minorHAnsi"/>
          <w:w w:val="102"/>
        </w:rPr>
        <w:t>clu</w:t>
      </w:r>
      <w:r w:rsidRPr="008349B8">
        <w:rPr>
          <w:rFonts w:cstheme="minorHAnsi"/>
          <w:spacing w:val="1"/>
          <w:w w:val="102"/>
        </w:rPr>
        <w:t>d</w:t>
      </w:r>
      <w:r w:rsidRPr="008349B8">
        <w:rPr>
          <w:rFonts w:cstheme="minorHAnsi"/>
          <w:w w:val="102"/>
        </w:rPr>
        <w:t>e</w:t>
      </w:r>
      <w:r w:rsidRPr="008349B8">
        <w:rPr>
          <w:rFonts w:cstheme="minorHAnsi"/>
        </w:rPr>
        <w:t xml:space="preserve"> hotels, resorts</w:t>
      </w:r>
      <w:r w:rsidR="00F375BA" w:rsidRPr="008349B8">
        <w:rPr>
          <w:rFonts w:cstheme="minorHAnsi"/>
        </w:rPr>
        <w:t>/</w:t>
      </w:r>
      <w:r w:rsidR="00FC1610" w:rsidRPr="008349B8">
        <w:rPr>
          <w:rFonts w:cstheme="minorHAnsi"/>
        </w:rPr>
        <w:t>eco-cottages</w:t>
      </w:r>
      <w:r w:rsidR="00F375BA" w:rsidRPr="008349B8">
        <w:rPr>
          <w:rFonts w:cstheme="minorHAnsi"/>
        </w:rPr>
        <w:t>/tent city/glamping site</w:t>
      </w:r>
      <w:r w:rsidR="00FC1610" w:rsidRPr="008349B8">
        <w:rPr>
          <w:rFonts w:cstheme="minorHAnsi"/>
        </w:rPr>
        <w:t>,</w:t>
      </w:r>
      <w:r w:rsidRPr="008349B8">
        <w:rPr>
          <w:rFonts w:cstheme="minorHAnsi"/>
        </w:rPr>
        <w:t xml:space="preserve"> adventure</w:t>
      </w:r>
      <w:r w:rsidR="00F375BA" w:rsidRPr="008349B8">
        <w:rPr>
          <w:rFonts w:cstheme="minorHAnsi"/>
        </w:rPr>
        <w:t xml:space="preserve"> sports</w:t>
      </w:r>
      <w:r w:rsidRPr="008349B8">
        <w:rPr>
          <w:rFonts w:cstheme="minorHAnsi"/>
        </w:rPr>
        <w:t xml:space="preserve">/amusement park; </w:t>
      </w:r>
      <w:r w:rsidRPr="008349B8">
        <w:rPr>
          <w:rFonts w:cstheme="minorHAnsi"/>
          <w:spacing w:val="-2"/>
          <w:w w:val="102"/>
        </w:rPr>
        <w:t>a</w:t>
      </w:r>
      <w:r w:rsidRPr="008349B8">
        <w:rPr>
          <w:rFonts w:cstheme="minorHAnsi"/>
          <w:w w:val="102"/>
        </w:rPr>
        <w:t>nd</w:t>
      </w:r>
    </w:p>
    <w:p w14:paraId="2A1B667C" w14:textId="77777777" w:rsidR="00343A95" w:rsidRPr="008349B8" w:rsidRDefault="00343A95" w:rsidP="00343A95">
      <w:pPr>
        <w:widowControl w:val="0"/>
        <w:autoSpaceDE w:val="0"/>
        <w:autoSpaceDN w:val="0"/>
        <w:adjustRightInd w:val="0"/>
        <w:spacing w:after="0" w:line="240" w:lineRule="auto"/>
        <w:ind w:left="1701" w:right="-35" w:hanging="425"/>
        <w:jc w:val="both"/>
        <w:rPr>
          <w:rFonts w:cstheme="minorHAnsi"/>
          <w:w w:val="102"/>
        </w:rPr>
      </w:pPr>
    </w:p>
    <w:p w14:paraId="78375D1D" w14:textId="07B24DEF" w:rsidR="00343A95" w:rsidRPr="008349B8" w:rsidRDefault="00343A95" w:rsidP="00343A95">
      <w:pPr>
        <w:widowControl w:val="0"/>
        <w:numPr>
          <w:ilvl w:val="0"/>
          <w:numId w:val="52"/>
        </w:numPr>
        <w:autoSpaceDE w:val="0"/>
        <w:autoSpaceDN w:val="0"/>
        <w:adjustRightInd w:val="0"/>
        <w:spacing w:after="0" w:line="240" w:lineRule="auto"/>
        <w:ind w:left="1701" w:right="-35" w:hanging="425"/>
        <w:contextualSpacing/>
        <w:jc w:val="both"/>
        <w:rPr>
          <w:rFonts w:cstheme="minorHAnsi"/>
        </w:rPr>
      </w:pPr>
      <w:r w:rsidRPr="008349B8">
        <w:rPr>
          <w:rFonts w:cstheme="minorHAnsi"/>
        </w:rPr>
        <w:t>‘</w:t>
      </w:r>
      <w:r w:rsidR="008B54BE" w:rsidRPr="008349B8">
        <w:rPr>
          <w:rFonts w:cstheme="minorHAnsi"/>
          <w:b/>
          <w:w w:val="102"/>
        </w:rPr>
        <w:t>Hospitality and Core</w:t>
      </w:r>
      <w:r w:rsidRPr="008349B8">
        <w:rPr>
          <w:rFonts w:cstheme="minorHAnsi"/>
          <w:b/>
        </w:rPr>
        <w:t xml:space="preserve"> </w:t>
      </w:r>
      <w:r w:rsidRPr="008349B8">
        <w:rPr>
          <w:rFonts w:cstheme="minorHAnsi"/>
          <w:b/>
          <w:spacing w:val="2"/>
          <w:w w:val="102"/>
        </w:rPr>
        <w:t>S</w:t>
      </w:r>
      <w:r w:rsidRPr="008349B8">
        <w:rPr>
          <w:rFonts w:cstheme="minorHAnsi"/>
          <w:b/>
          <w:spacing w:val="1"/>
          <w:w w:val="102"/>
        </w:rPr>
        <w:t>e</w:t>
      </w:r>
      <w:r w:rsidRPr="008349B8">
        <w:rPr>
          <w:rFonts w:cstheme="minorHAnsi"/>
          <w:b/>
          <w:spacing w:val="-2"/>
          <w:w w:val="102"/>
        </w:rPr>
        <w:t>c</w:t>
      </w:r>
      <w:r w:rsidRPr="008349B8">
        <w:rPr>
          <w:rFonts w:cstheme="minorHAnsi"/>
          <w:b/>
          <w:w w:val="102"/>
        </w:rPr>
        <w:t>tor’</w:t>
      </w:r>
      <w:r w:rsidRPr="008349B8">
        <w:rPr>
          <w:rFonts w:cstheme="minorHAnsi"/>
        </w:rPr>
        <w:t xml:space="preserve"> </w:t>
      </w:r>
      <w:r w:rsidRPr="008349B8">
        <w:rPr>
          <w:rFonts w:cstheme="minorHAnsi"/>
          <w:spacing w:val="-20"/>
        </w:rPr>
        <w:t xml:space="preserve"> </w:t>
      </w:r>
      <w:r w:rsidRPr="008349B8">
        <w:rPr>
          <w:rFonts w:cstheme="minorHAnsi"/>
          <w:w w:val="102"/>
        </w:rPr>
        <w:t>would</w:t>
      </w:r>
      <w:r w:rsidRPr="008349B8">
        <w:rPr>
          <w:rFonts w:cstheme="minorHAnsi"/>
        </w:rPr>
        <w:t xml:space="preserve"> </w:t>
      </w:r>
      <w:r w:rsidRPr="008349B8">
        <w:rPr>
          <w:rFonts w:cstheme="minorHAnsi"/>
          <w:spacing w:val="-22"/>
        </w:rPr>
        <w:t xml:space="preserve"> </w:t>
      </w:r>
      <w:r w:rsidRPr="008349B8">
        <w:rPr>
          <w:rFonts w:cstheme="minorHAnsi"/>
          <w:w w:val="102"/>
        </w:rPr>
        <w:t>be</w:t>
      </w:r>
      <w:r w:rsidRPr="008349B8">
        <w:rPr>
          <w:rFonts w:cstheme="minorHAnsi"/>
        </w:rPr>
        <w:t xml:space="preserve"> </w:t>
      </w:r>
      <w:r w:rsidRPr="008349B8">
        <w:rPr>
          <w:rFonts w:cstheme="minorHAnsi"/>
          <w:spacing w:val="-21"/>
        </w:rPr>
        <w:t xml:space="preserve"> </w:t>
      </w:r>
      <w:r w:rsidRPr="008349B8">
        <w:rPr>
          <w:rFonts w:cstheme="minorHAnsi"/>
          <w:spacing w:val="1"/>
          <w:w w:val="102"/>
        </w:rPr>
        <w:t>d</w:t>
      </w:r>
      <w:r w:rsidRPr="008349B8">
        <w:rPr>
          <w:rFonts w:cstheme="minorHAnsi"/>
          <w:spacing w:val="-1"/>
          <w:w w:val="102"/>
        </w:rPr>
        <w:t>e</w:t>
      </w:r>
      <w:r w:rsidRPr="008349B8">
        <w:rPr>
          <w:rFonts w:cstheme="minorHAnsi"/>
          <w:spacing w:val="2"/>
          <w:w w:val="102"/>
        </w:rPr>
        <w:t>e</w:t>
      </w:r>
      <w:r w:rsidRPr="008349B8">
        <w:rPr>
          <w:rFonts w:cstheme="minorHAnsi"/>
          <w:spacing w:val="-3"/>
          <w:w w:val="102"/>
        </w:rPr>
        <w:t>m</w:t>
      </w:r>
      <w:r w:rsidRPr="008349B8">
        <w:rPr>
          <w:rFonts w:cstheme="minorHAnsi"/>
          <w:w w:val="102"/>
        </w:rPr>
        <w:t>ed</w:t>
      </w:r>
      <w:r w:rsidRPr="008349B8">
        <w:rPr>
          <w:rFonts w:cstheme="minorHAnsi"/>
        </w:rPr>
        <w:t xml:space="preserve"> </w:t>
      </w:r>
      <w:r w:rsidRPr="008349B8">
        <w:rPr>
          <w:rFonts w:cstheme="minorHAnsi"/>
          <w:spacing w:val="-21"/>
        </w:rPr>
        <w:t xml:space="preserve"> </w:t>
      </w:r>
      <w:r w:rsidRPr="008349B8">
        <w:rPr>
          <w:rFonts w:cstheme="minorHAnsi"/>
          <w:w w:val="102"/>
        </w:rPr>
        <w:t>to</w:t>
      </w:r>
      <w:r w:rsidRPr="008349B8">
        <w:rPr>
          <w:rFonts w:cstheme="minorHAnsi"/>
        </w:rPr>
        <w:t xml:space="preserve"> </w:t>
      </w:r>
      <w:r w:rsidRPr="008349B8">
        <w:rPr>
          <w:rFonts w:cstheme="minorHAnsi"/>
          <w:spacing w:val="-22"/>
        </w:rPr>
        <w:t xml:space="preserve"> </w:t>
      </w:r>
      <w:r w:rsidRPr="008349B8">
        <w:rPr>
          <w:rFonts w:cstheme="minorHAnsi"/>
          <w:w w:val="102"/>
        </w:rPr>
        <w:t xml:space="preserve">include </w:t>
      </w:r>
      <w:r w:rsidR="00F375BA" w:rsidRPr="008349B8">
        <w:rPr>
          <w:rFonts w:cstheme="minorHAnsi"/>
          <w:w w:val="102"/>
        </w:rPr>
        <w:t xml:space="preserve">Food court, Restaurant, Banquet Hall/Convention Centre/MICE Facilities,  </w:t>
      </w:r>
      <w:r w:rsidRPr="008349B8">
        <w:rPr>
          <w:rFonts w:cstheme="minorHAnsi"/>
          <w:w w:val="102"/>
        </w:rPr>
        <w:t xml:space="preserve">any other Tourism Infrastructure Projects as defined in Karnataka Tourism Policy 2020-26, Commercial Complexes, Office/IT Parks and real estate development (excluding </w:t>
      </w:r>
      <w:r w:rsidRPr="008349B8">
        <w:rPr>
          <w:rFonts w:cstheme="minorHAnsi"/>
          <w:w w:val="102"/>
        </w:rPr>
        <w:lastRenderedPageBreak/>
        <w:t>residential flats unless they form part of a real estate complex or township which has been built by the Bidder).</w:t>
      </w:r>
    </w:p>
    <w:p w14:paraId="53F45189" w14:textId="6A528AF3" w:rsidR="00A30C4F" w:rsidRPr="008349B8" w:rsidRDefault="00343A95" w:rsidP="00A30C4F">
      <w:pPr>
        <w:pStyle w:val="ListParagraph"/>
        <w:widowControl w:val="0"/>
        <w:autoSpaceDE w:val="0"/>
        <w:autoSpaceDN w:val="0"/>
        <w:adjustRightInd w:val="0"/>
        <w:spacing w:after="0" w:line="240" w:lineRule="auto"/>
        <w:ind w:left="1701" w:right="-35"/>
        <w:jc w:val="both"/>
        <w:rPr>
          <w:rFonts w:cstheme="minorHAnsi"/>
        </w:rPr>
      </w:pPr>
      <w:r w:rsidRPr="008349B8" w:rsidDel="00343A95">
        <w:rPr>
          <w:rFonts w:cstheme="minorHAnsi"/>
        </w:rPr>
        <w:t xml:space="preserve"> </w:t>
      </w:r>
    </w:p>
    <w:p w14:paraId="5EE8E649" w14:textId="446F52E7" w:rsidR="003E1A93" w:rsidRPr="008349B8" w:rsidRDefault="003E1A93" w:rsidP="00D93046">
      <w:pPr>
        <w:pStyle w:val="ListParagraph"/>
        <w:numPr>
          <w:ilvl w:val="2"/>
          <w:numId w:val="1"/>
        </w:numPr>
        <w:spacing w:after="0"/>
        <w:ind w:left="851" w:hanging="851"/>
        <w:jc w:val="both"/>
      </w:pPr>
      <w:r w:rsidRPr="008349B8">
        <w:t xml:space="preserve">Eligible </w:t>
      </w:r>
      <w:r w:rsidR="00553029" w:rsidRPr="008349B8">
        <w:t>Experience in</w:t>
      </w:r>
      <w:r w:rsidR="00C377FA">
        <w:t xml:space="preserve"> </w:t>
      </w:r>
      <w:r w:rsidRPr="008349B8">
        <w:t>respect  of  each  category  shall  be  measured  only  for Eligible Projects.</w:t>
      </w:r>
    </w:p>
    <w:p w14:paraId="27D75F7B" w14:textId="77777777" w:rsidR="003E1A93" w:rsidRPr="008349B8" w:rsidRDefault="003E1A93" w:rsidP="003E1A93">
      <w:pPr>
        <w:widowControl w:val="0"/>
        <w:autoSpaceDE w:val="0"/>
        <w:autoSpaceDN w:val="0"/>
        <w:adjustRightInd w:val="0"/>
        <w:spacing w:after="0" w:line="240" w:lineRule="auto"/>
        <w:rPr>
          <w:rFonts w:ascii="Arial" w:hAnsi="Arial" w:cs="Arial"/>
          <w:sz w:val="20"/>
          <w:szCs w:val="20"/>
        </w:rPr>
      </w:pPr>
    </w:p>
    <w:p w14:paraId="0C76A6D0" w14:textId="77777777" w:rsidR="003E1A93" w:rsidRPr="008349B8" w:rsidRDefault="003E1A93" w:rsidP="00D93046">
      <w:pPr>
        <w:pStyle w:val="ListParagraph"/>
        <w:numPr>
          <w:ilvl w:val="2"/>
          <w:numId w:val="1"/>
        </w:numPr>
        <w:spacing w:after="0"/>
        <w:ind w:left="851" w:hanging="851"/>
        <w:jc w:val="both"/>
      </w:pPr>
      <w:r w:rsidRPr="008349B8">
        <w:t>For a project to qualify as an Eligible Project under Categories 1 and 2:</w:t>
      </w:r>
    </w:p>
    <w:p w14:paraId="3EEA24B9" w14:textId="77777777" w:rsidR="003E1A93" w:rsidRPr="008349B8" w:rsidRDefault="003E1A93" w:rsidP="003E1A93">
      <w:pPr>
        <w:widowControl w:val="0"/>
        <w:autoSpaceDE w:val="0"/>
        <w:autoSpaceDN w:val="0"/>
        <w:adjustRightInd w:val="0"/>
        <w:spacing w:after="0" w:line="240" w:lineRule="auto"/>
        <w:rPr>
          <w:rFonts w:ascii="Arial" w:hAnsi="Arial" w:cs="Arial"/>
          <w:sz w:val="20"/>
          <w:szCs w:val="20"/>
        </w:rPr>
      </w:pPr>
    </w:p>
    <w:p w14:paraId="378F98A9" w14:textId="77777777" w:rsidR="003E1A93" w:rsidRPr="008349B8"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w w:val="102"/>
        </w:rPr>
      </w:pPr>
      <w:r w:rsidRPr="008349B8">
        <w:rPr>
          <w:rFonts w:cstheme="minorHAnsi"/>
          <w:w w:val="102"/>
        </w:rPr>
        <w:t>It should have been undertaken as a PPP project on BOT, BOLT, BOO, BOOT or other similar basis for providing its output or services to a public sector entity or for providing non-discriminatory access to users in pursuance of its charter, concession or contract, as the case may be. For the avoidance of doubt, a project which constitutes a natural monopoly such as an airport or port should normally be included in this category even if it is not based on a long-term agreement with a public entity;</w:t>
      </w:r>
    </w:p>
    <w:p w14:paraId="1AE061DD" w14:textId="77777777" w:rsidR="003E1A93" w:rsidRPr="008349B8" w:rsidRDefault="003E1A93" w:rsidP="003E1A93">
      <w:pPr>
        <w:pStyle w:val="ListParagraph"/>
        <w:widowControl w:val="0"/>
        <w:autoSpaceDE w:val="0"/>
        <w:autoSpaceDN w:val="0"/>
        <w:adjustRightInd w:val="0"/>
        <w:spacing w:after="0" w:line="240" w:lineRule="auto"/>
        <w:ind w:left="1080" w:right="-72"/>
        <w:contextualSpacing w:val="0"/>
        <w:jc w:val="both"/>
        <w:rPr>
          <w:rFonts w:cstheme="minorHAnsi"/>
          <w:w w:val="102"/>
        </w:rPr>
      </w:pPr>
    </w:p>
    <w:p w14:paraId="2D17264A" w14:textId="756B0F02" w:rsidR="003E1A93" w:rsidRPr="008349B8"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8349B8">
        <w:rPr>
          <w:rFonts w:cstheme="minorHAnsi"/>
          <w:spacing w:val="2"/>
          <w:w w:val="102"/>
        </w:rPr>
        <w:t>the entity claiming experience should have held, in the company owning the Eligible Project, a minimum of 26% (twenty-six per cent) equity during the entire year for which Eligible Experience is being claimed;</w:t>
      </w:r>
    </w:p>
    <w:p w14:paraId="6C24B7E7" w14:textId="77777777" w:rsidR="003E1A93" w:rsidRPr="008349B8" w:rsidRDefault="003E1A93" w:rsidP="003E1A93">
      <w:pPr>
        <w:pStyle w:val="ListParagraph"/>
        <w:spacing w:after="0" w:line="240" w:lineRule="auto"/>
        <w:contextualSpacing w:val="0"/>
        <w:rPr>
          <w:rFonts w:cstheme="minorHAnsi"/>
          <w:spacing w:val="2"/>
          <w:w w:val="102"/>
        </w:rPr>
      </w:pPr>
    </w:p>
    <w:p w14:paraId="57AFFCA5" w14:textId="66461BA9" w:rsidR="003E1A93" w:rsidRPr="008349B8" w:rsidRDefault="003E1A93" w:rsidP="002F3628">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8349B8">
        <w:rPr>
          <w:rFonts w:cstheme="minorHAnsi"/>
          <w:spacing w:val="2"/>
          <w:w w:val="102"/>
        </w:rPr>
        <w:t xml:space="preserve">the capital cost of the project should be more than </w:t>
      </w:r>
      <w:r w:rsidRPr="008349B8">
        <w:rPr>
          <w:rFonts w:cstheme="minorHAnsi"/>
          <w:b/>
          <w:spacing w:val="2"/>
          <w:w w:val="102"/>
        </w:rPr>
        <w:t xml:space="preserve">Rs. </w:t>
      </w:r>
      <w:r w:rsidR="00C377FA">
        <w:rPr>
          <w:rFonts w:cstheme="minorHAnsi"/>
          <w:b/>
          <w:spacing w:val="2"/>
          <w:w w:val="102"/>
        </w:rPr>
        <w:t>9.35</w:t>
      </w:r>
      <w:r w:rsidR="006C50AC" w:rsidRPr="008349B8">
        <w:rPr>
          <w:rFonts w:cstheme="minorHAnsi"/>
          <w:b/>
          <w:spacing w:val="2"/>
          <w:w w:val="102"/>
        </w:rPr>
        <w:t xml:space="preserve"> </w:t>
      </w:r>
      <w:r w:rsidRPr="008349B8">
        <w:rPr>
          <w:rFonts w:cstheme="minorHAnsi"/>
          <w:b/>
          <w:spacing w:val="2"/>
          <w:w w:val="102"/>
        </w:rPr>
        <w:t>crores</w:t>
      </w:r>
      <w:r w:rsidRPr="008349B8">
        <w:rPr>
          <w:rFonts w:cstheme="minorHAnsi"/>
          <w:spacing w:val="2"/>
          <w:w w:val="102"/>
        </w:rPr>
        <w:t xml:space="preserve"> </w:t>
      </w:r>
      <w:r w:rsidRPr="008349B8">
        <w:rPr>
          <w:rFonts w:cstheme="minorHAnsi"/>
          <w:b/>
          <w:spacing w:val="2"/>
          <w:w w:val="102"/>
        </w:rPr>
        <w:t xml:space="preserve">(Rupees </w:t>
      </w:r>
      <w:r w:rsidR="00C377FA">
        <w:rPr>
          <w:rFonts w:cstheme="minorHAnsi"/>
          <w:b/>
          <w:spacing w:val="2"/>
          <w:w w:val="102"/>
        </w:rPr>
        <w:t>Nine</w:t>
      </w:r>
      <w:r w:rsidR="002F3628" w:rsidRPr="008349B8">
        <w:rPr>
          <w:rFonts w:cstheme="minorHAnsi"/>
          <w:b/>
          <w:spacing w:val="2"/>
          <w:w w:val="102"/>
        </w:rPr>
        <w:t xml:space="preserve"> </w:t>
      </w:r>
      <w:r w:rsidR="008771D9" w:rsidRPr="008349B8">
        <w:rPr>
          <w:rFonts w:cstheme="minorHAnsi"/>
          <w:b/>
          <w:spacing w:val="2"/>
          <w:w w:val="102"/>
        </w:rPr>
        <w:t>Crore</w:t>
      </w:r>
      <w:r w:rsidR="00BE163A">
        <w:rPr>
          <w:rFonts w:cstheme="minorHAnsi"/>
          <w:b/>
          <w:spacing w:val="2"/>
          <w:w w:val="102"/>
        </w:rPr>
        <w:t>s</w:t>
      </w:r>
      <w:r w:rsidR="00585161" w:rsidRPr="008349B8">
        <w:rPr>
          <w:rFonts w:cstheme="minorHAnsi"/>
          <w:b/>
          <w:spacing w:val="2"/>
          <w:w w:val="102"/>
        </w:rPr>
        <w:t xml:space="preserve"> </w:t>
      </w:r>
      <w:r w:rsidR="00C377FA">
        <w:rPr>
          <w:rFonts w:cstheme="minorHAnsi"/>
          <w:b/>
          <w:spacing w:val="2"/>
          <w:w w:val="102"/>
        </w:rPr>
        <w:t>Thirty-Five</w:t>
      </w:r>
      <w:r w:rsidR="005B2D5E" w:rsidRPr="008349B8">
        <w:rPr>
          <w:rFonts w:cstheme="minorHAnsi"/>
          <w:b/>
          <w:spacing w:val="2"/>
          <w:w w:val="102"/>
        </w:rPr>
        <w:t xml:space="preserve"> </w:t>
      </w:r>
      <w:r w:rsidR="005B68E5" w:rsidRPr="008349B8">
        <w:rPr>
          <w:rFonts w:cstheme="minorHAnsi"/>
          <w:b/>
          <w:spacing w:val="2"/>
          <w:w w:val="102"/>
        </w:rPr>
        <w:t>Lakh</w:t>
      </w:r>
      <w:r w:rsidR="00BE163A">
        <w:rPr>
          <w:rFonts w:cstheme="minorHAnsi"/>
          <w:b/>
          <w:spacing w:val="2"/>
          <w:w w:val="102"/>
        </w:rPr>
        <w:t>s</w:t>
      </w:r>
      <w:r w:rsidR="00DE0FD5" w:rsidRPr="008349B8">
        <w:rPr>
          <w:rFonts w:cstheme="minorHAnsi"/>
          <w:b/>
          <w:spacing w:val="2"/>
          <w:w w:val="102"/>
        </w:rPr>
        <w:t xml:space="preserve"> only</w:t>
      </w:r>
      <w:r w:rsidRPr="008349B8">
        <w:rPr>
          <w:rFonts w:cstheme="minorHAnsi"/>
          <w:b/>
          <w:spacing w:val="2"/>
          <w:w w:val="102"/>
        </w:rPr>
        <w:t>)</w:t>
      </w:r>
      <w:r w:rsidRPr="008349B8">
        <w:rPr>
          <w:rStyle w:val="FootnoteReference"/>
          <w:rFonts w:cstheme="minorHAnsi"/>
          <w:b/>
          <w:spacing w:val="2"/>
          <w:w w:val="102"/>
        </w:rPr>
        <w:footnoteReference w:id="5"/>
      </w:r>
      <w:r w:rsidRPr="008349B8">
        <w:rPr>
          <w:rFonts w:cstheme="minorHAnsi"/>
          <w:spacing w:val="2"/>
          <w:w w:val="102"/>
        </w:rPr>
        <w:t xml:space="preserve"> and</w:t>
      </w:r>
    </w:p>
    <w:p w14:paraId="157C3D28" w14:textId="77777777" w:rsidR="003E1A93" w:rsidRPr="008349B8" w:rsidRDefault="003E1A93" w:rsidP="003E1A93">
      <w:pPr>
        <w:pStyle w:val="ListParagraph"/>
        <w:spacing w:after="0" w:line="240" w:lineRule="auto"/>
        <w:contextualSpacing w:val="0"/>
        <w:rPr>
          <w:rFonts w:cstheme="minorHAnsi"/>
          <w:spacing w:val="2"/>
          <w:w w:val="102"/>
        </w:rPr>
      </w:pPr>
    </w:p>
    <w:p w14:paraId="5A42DAA2" w14:textId="57B47B21" w:rsidR="003E1A93" w:rsidRPr="008349B8" w:rsidRDefault="003E1A93" w:rsidP="000464EF">
      <w:pPr>
        <w:pStyle w:val="ListParagraph"/>
        <w:widowControl w:val="0"/>
        <w:numPr>
          <w:ilvl w:val="0"/>
          <w:numId w:val="53"/>
        </w:numPr>
        <w:autoSpaceDE w:val="0"/>
        <w:autoSpaceDN w:val="0"/>
        <w:adjustRightInd w:val="0"/>
        <w:spacing w:after="0" w:line="240" w:lineRule="auto"/>
        <w:ind w:right="-72"/>
        <w:contextualSpacing w:val="0"/>
        <w:jc w:val="both"/>
        <w:rPr>
          <w:rFonts w:cstheme="minorHAnsi"/>
          <w:spacing w:val="2"/>
          <w:w w:val="102"/>
        </w:rPr>
      </w:pPr>
      <w:r w:rsidRPr="008349B8">
        <w:rPr>
          <w:rFonts w:cstheme="minorHAnsi"/>
          <w:spacing w:val="2"/>
          <w:w w:val="102"/>
        </w:rPr>
        <w:t xml:space="preserve">the entity claiming experience shall, during the past 5 (five) financial years preceding the Bid Due Date, have (i) paid for development of the project (excluding the cost of land), and/ or (ii) collected and appropriated the revenues from users availing of non-discriminatory access to or use of fixed project assets, such as revenues from </w:t>
      </w:r>
      <w:r w:rsidR="008B54BE" w:rsidRPr="008349B8">
        <w:rPr>
          <w:rFonts w:cstheme="minorHAnsi"/>
        </w:rPr>
        <w:t>Hotel/Adventure Sports,</w:t>
      </w:r>
      <w:r w:rsidR="008B54BE" w:rsidRPr="008349B8">
        <w:rPr>
          <w:rFonts w:cstheme="minorHAnsi"/>
          <w:w w:val="102"/>
        </w:rPr>
        <w:t xml:space="preserve"> </w:t>
      </w:r>
      <w:r w:rsidR="00017178" w:rsidRPr="008349B8">
        <w:rPr>
          <w:rFonts w:cstheme="minorHAnsi"/>
          <w:spacing w:val="2"/>
          <w:w w:val="102"/>
        </w:rPr>
        <w:t>Hospitality</w:t>
      </w:r>
      <w:r w:rsidRPr="008349B8">
        <w:rPr>
          <w:rFonts w:cstheme="minorHAnsi"/>
          <w:spacing w:val="2"/>
          <w:w w:val="102"/>
        </w:rPr>
        <w:t xml:space="preserve"> </w:t>
      </w:r>
      <w:r w:rsidR="00C802AC" w:rsidRPr="008349B8">
        <w:rPr>
          <w:rFonts w:cstheme="minorHAnsi"/>
          <w:spacing w:val="2"/>
          <w:w w:val="102"/>
        </w:rPr>
        <w:t xml:space="preserve">and </w:t>
      </w:r>
      <w:r w:rsidR="00017178" w:rsidRPr="008349B8">
        <w:rPr>
          <w:rFonts w:cstheme="minorHAnsi"/>
          <w:spacing w:val="2"/>
          <w:w w:val="102"/>
        </w:rPr>
        <w:t>Core sector</w:t>
      </w:r>
      <w:r w:rsidRPr="008349B8">
        <w:rPr>
          <w:rFonts w:cstheme="minorHAnsi"/>
          <w:spacing w:val="2"/>
          <w:w w:val="102"/>
        </w:rPr>
        <w:t xml:space="preserve"> infrastructure, but shall not include other incomes of the company owning the Project.</w:t>
      </w:r>
    </w:p>
    <w:p w14:paraId="51CA4E0B" w14:textId="77777777" w:rsidR="003E1A93" w:rsidRPr="008349B8" w:rsidRDefault="003E1A93" w:rsidP="003E1A93">
      <w:pPr>
        <w:widowControl w:val="0"/>
        <w:autoSpaceDE w:val="0"/>
        <w:autoSpaceDN w:val="0"/>
        <w:adjustRightInd w:val="0"/>
        <w:spacing w:after="0" w:line="240" w:lineRule="auto"/>
        <w:rPr>
          <w:rFonts w:cstheme="minorHAnsi"/>
        </w:rPr>
      </w:pPr>
    </w:p>
    <w:p w14:paraId="5531230B" w14:textId="0DEBAE9B" w:rsidR="005A0F12" w:rsidRPr="008349B8" w:rsidRDefault="003E1A93" w:rsidP="00D93046">
      <w:pPr>
        <w:pStyle w:val="ListParagraph"/>
        <w:numPr>
          <w:ilvl w:val="2"/>
          <w:numId w:val="1"/>
        </w:numPr>
        <w:spacing w:after="0"/>
        <w:ind w:left="851" w:hanging="851"/>
        <w:jc w:val="both"/>
      </w:pPr>
      <w:r w:rsidRPr="008349B8">
        <w:t xml:space="preserve">For  a  project  to  qualify  as  an  Eligible  Project  under  Categories  3  and  4,  the Bidder should have paid for execution of its construction works or received payments from its  client(s)  for  construction works  executed,  fully  or  partially,  during  the 5 (five)  financial years  immediately  preceding  the  Bid  Due  Date,  and  only  the  payments (gross)  actually  made  or  received,  as  the  case  may  be during  such  5 (five) financial  years shall  qualify  for  purposes  of  computing  the  Experience  Score. However, payments/receipts of less than </w:t>
      </w:r>
      <w:r w:rsidR="00C377FA" w:rsidRPr="008349B8">
        <w:rPr>
          <w:rFonts w:cstheme="minorHAnsi"/>
          <w:b/>
          <w:spacing w:val="2"/>
          <w:w w:val="102"/>
        </w:rPr>
        <w:t xml:space="preserve">Rs. </w:t>
      </w:r>
      <w:r w:rsidR="00C377FA">
        <w:rPr>
          <w:rFonts w:cstheme="minorHAnsi"/>
          <w:b/>
          <w:spacing w:val="2"/>
          <w:w w:val="102"/>
        </w:rPr>
        <w:t>9.35</w:t>
      </w:r>
      <w:r w:rsidR="00C377FA" w:rsidRPr="008349B8">
        <w:rPr>
          <w:rFonts w:cstheme="minorHAnsi"/>
          <w:b/>
          <w:spacing w:val="2"/>
          <w:w w:val="102"/>
        </w:rPr>
        <w:t xml:space="preserve"> crores</w:t>
      </w:r>
      <w:r w:rsidR="00C377FA" w:rsidRPr="008349B8">
        <w:rPr>
          <w:rFonts w:cstheme="minorHAnsi"/>
          <w:spacing w:val="2"/>
          <w:w w:val="102"/>
        </w:rPr>
        <w:t xml:space="preserve"> </w:t>
      </w:r>
      <w:r w:rsidR="00C377FA" w:rsidRPr="008349B8">
        <w:rPr>
          <w:rFonts w:cstheme="minorHAnsi"/>
          <w:b/>
          <w:spacing w:val="2"/>
          <w:w w:val="102"/>
        </w:rPr>
        <w:t xml:space="preserve">(Rupees </w:t>
      </w:r>
      <w:r w:rsidR="00C377FA">
        <w:rPr>
          <w:rFonts w:cstheme="minorHAnsi"/>
          <w:b/>
          <w:spacing w:val="2"/>
          <w:w w:val="102"/>
        </w:rPr>
        <w:t>Nine</w:t>
      </w:r>
      <w:r w:rsidR="00C377FA" w:rsidRPr="008349B8">
        <w:rPr>
          <w:rFonts w:cstheme="minorHAnsi"/>
          <w:b/>
          <w:spacing w:val="2"/>
          <w:w w:val="102"/>
        </w:rPr>
        <w:t xml:space="preserve"> Crore</w:t>
      </w:r>
      <w:r w:rsidR="00C377FA">
        <w:rPr>
          <w:rFonts w:cstheme="minorHAnsi"/>
          <w:b/>
          <w:spacing w:val="2"/>
          <w:w w:val="102"/>
        </w:rPr>
        <w:t>s</w:t>
      </w:r>
      <w:r w:rsidR="00C377FA" w:rsidRPr="008349B8">
        <w:rPr>
          <w:rFonts w:cstheme="minorHAnsi"/>
          <w:b/>
          <w:spacing w:val="2"/>
          <w:w w:val="102"/>
        </w:rPr>
        <w:t xml:space="preserve"> </w:t>
      </w:r>
      <w:r w:rsidR="00C377FA">
        <w:rPr>
          <w:rFonts w:cstheme="minorHAnsi"/>
          <w:b/>
          <w:spacing w:val="2"/>
          <w:w w:val="102"/>
        </w:rPr>
        <w:t>Thirty-Five</w:t>
      </w:r>
      <w:r w:rsidR="00C377FA" w:rsidRPr="008349B8">
        <w:rPr>
          <w:rFonts w:cstheme="minorHAnsi"/>
          <w:b/>
          <w:spacing w:val="2"/>
          <w:w w:val="102"/>
        </w:rPr>
        <w:t xml:space="preserve"> Lakh</w:t>
      </w:r>
      <w:r w:rsidR="00C377FA">
        <w:rPr>
          <w:rFonts w:cstheme="minorHAnsi"/>
          <w:b/>
          <w:spacing w:val="2"/>
          <w:w w:val="102"/>
        </w:rPr>
        <w:t>s</w:t>
      </w:r>
      <w:r w:rsidR="00C377FA" w:rsidRPr="008349B8">
        <w:rPr>
          <w:rFonts w:cstheme="minorHAnsi"/>
          <w:b/>
          <w:spacing w:val="2"/>
          <w:w w:val="102"/>
        </w:rPr>
        <w:t xml:space="preserve"> only)</w:t>
      </w:r>
      <w:r w:rsidRPr="008349B8">
        <w:rPr>
          <w:b/>
          <w:vertAlign w:val="superscript"/>
        </w:rPr>
        <w:footnoteReference w:id="6"/>
      </w:r>
      <w:r w:rsidRPr="008349B8">
        <w:t xml:space="preserve"> shall not be reckoned as payments/receipts for Eligible Projects. For the avoidance of doubt, construction works shall not include supply of goods or equipment except when such goods or equipment form part of a turn-key construction contract/ EPC contract for the project. Further, the cost of land shall not be included hereunder.</w:t>
      </w:r>
    </w:p>
    <w:p w14:paraId="55E235B8" w14:textId="77777777" w:rsidR="005A0F12" w:rsidRPr="008349B8" w:rsidRDefault="005A0F12" w:rsidP="005A0F12">
      <w:pPr>
        <w:pStyle w:val="ListParagraph"/>
        <w:spacing w:after="0"/>
        <w:ind w:left="851"/>
        <w:jc w:val="both"/>
      </w:pPr>
    </w:p>
    <w:p w14:paraId="5920E9FD" w14:textId="5EBCF335" w:rsidR="003E1A93" w:rsidRPr="008349B8" w:rsidRDefault="005A0F12" w:rsidP="005A0F12">
      <w:pPr>
        <w:pStyle w:val="ListParagraph"/>
        <w:spacing w:after="0"/>
        <w:ind w:left="851"/>
        <w:jc w:val="both"/>
      </w:pPr>
      <w:r w:rsidRPr="008349B8">
        <w:rPr>
          <w:b/>
        </w:rPr>
        <w:t>Note: In case of Projects under Category-3, payments made/received for operation of Eligible Projects may be included</w:t>
      </w:r>
      <w:r w:rsidRPr="008349B8">
        <w:t xml:space="preserve">.  </w:t>
      </w:r>
    </w:p>
    <w:p w14:paraId="5EBD81A0" w14:textId="77777777" w:rsidR="003E1A93" w:rsidRPr="008349B8" w:rsidRDefault="003E1A93" w:rsidP="003E1A93">
      <w:pPr>
        <w:widowControl w:val="0"/>
        <w:autoSpaceDE w:val="0"/>
        <w:autoSpaceDN w:val="0"/>
        <w:adjustRightInd w:val="0"/>
        <w:spacing w:after="0" w:line="240" w:lineRule="auto"/>
        <w:rPr>
          <w:rFonts w:cstheme="minorHAnsi"/>
        </w:rPr>
      </w:pPr>
    </w:p>
    <w:p w14:paraId="2722B47D" w14:textId="72F7F0DD" w:rsidR="003E1A93" w:rsidRPr="008349B8" w:rsidRDefault="005B2D5E" w:rsidP="00D93046">
      <w:pPr>
        <w:pStyle w:val="ListParagraph"/>
        <w:numPr>
          <w:ilvl w:val="2"/>
          <w:numId w:val="1"/>
        </w:numPr>
        <w:spacing w:after="0"/>
        <w:ind w:left="851" w:hanging="851"/>
        <w:jc w:val="both"/>
      </w:pPr>
      <w:r w:rsidRPr="008349B8">
        <w:t>The Bidder shall</w:t>
      </w:r>
      <w:r w:rsidR="00BE163A">
        <w:t xml:space="preserve"> quote experience in respect of a particular Eligible Project under any one category only, even though the Bidder (either individually or </w:t>
      </w:r>
      <w:r w:rsidR="003E1A93" w:rsidRPr="008349B8">
        <w:t xml:space="preserve">along with a member of the </w:t>
      </w:r>
      <w:r w:rsidR="003E1A93" w:rsidRPr="008349B8">
        <w:lastRenderedPageBreak/>
        <w:t>Consortium) may have play</w:t>
      </w:r>
      <w:r w:rsidR="00BE163A">
        <w:t xml:space="preserve">ed multiple roles in the cited </w:t>
      </w:r>
      <w:r w:rsidR="003E1A93" w:rsidRPr="008349B8">
        <w:t>project. Double counting for a particular Eligible Project shall not be permitted in any form.</w:t>
      </w:r>
    </w:p>
    <w:p w14:paraId="7972DF52" w14:textId="77777777" w:rsidR="003E1A93" w:rsidRPr="008349B8" w:rsidRDefault="003E1A93" w:rsidP="003E1A93">
      <w:pPr>
        <w:widowControl w:val="0"/>
        <w:autoSpaceDE w:val="0"/>
        <w:autoSpaceDN w:val="0"/>
        <w:adjustRightInd w:val="0"/>
        <w:spacing w:after="0" w:line="240" w:lineRule="auto"/>
        <w:rPr>
          <w:rFonts w:cstheme="minorHAnsi"/>
        </w:rPr>
      </w:pPr>
    </w:p>
    <w:p w14:paraId="02C1B3B2" w14:textId="77777777" w:rsidR="003E1A93" w:rsidRPr="008349B8" w:rsidRDefault="003E1A93" w:rsidP="00D93046">
      <w:pPr>
        <w:pStyle w:val="ListParagraph"/>
        <w:numPr>
          <w:ilvl w:val="2"/>
          <w:numId w:val="1"/>
        </w:numPr>
        <w:spacing w:after="0"/>
        <w:ind w:left="851" w:hanging="851"/>
        <w:jc w:val="both"/>
      </w:pPr>
      <w:r w:rsidRPr="008349B8">
        <w:t>Experience for any activity relating to an Eligible Project shall not be claimed by two or more members of the Consortium. In other words, no double counting by a Consortium in respect of the same experience shall be permitted in any manner whatsoever.</w:t>
      </w:r>
    </w:p>
    <w:p w14:paraId="0B2147A2" w14:textId="77777777" w:rsidR="00CD0734" w:rsidRPr="008349B8" w:rsidRDefault="00CD0734" w:rsidP="000C0B65">
      <w:pPr>
        <w:pStyle w:val="ListParagraph"/>
        <w:ind w:left="1224"/>
        <w:jc w:val="both"/>
      </w:pPr>
    </w:p>
    <w:p w14:paraId="16C5C10F" w14:textId="77777777" w:rsidR="00A66634" w:rsidRPr="008349B8" w:rsidRDefault="00C41D48" w:rsidP="00D93046">
      <w:pPr>
        <w:pStyle w:val="ListParagraph"/>
        <w:numPr>
          <w:ilvl w:val="1"/>
          <w:numId w:val="1"/>
        </w:numPr>
        <w:ind w:hanging="792"/>
        <w:jc w:val="both"/>
        <w:rPr>
          <w:b/>
          <w:bCs/>
        </w:rPr>
      </w:pPr>
      <w:bookmarkStart w:id="76" w:name="_Ref526939680"/>
      <w:r w:rsidRPr="008349B8">
        <w:rPr>
          <w:b/>
          <w:bCs/>
        </w:rPr>
        <w:t>Details of Experience</w:t>
      </w:r>
      <w:bookmarkEnd w:id="76"/>
      <w:r w:rsidRPr="008349B8">
        <w:rPr>
          <w:b/>
          <w:bCs/>
        </w:rPr>
        <w:t xml:space="preserve"> </w:t>
      </w:r>
    </w:p>
    <w:p w14:paraId="3B8C208F" w14:textId="77777777" w:rsidR="00D93046" w:rsidRPr="008349B8" w:rsidRDefault="00D93046" w:rsidP="00D93046">
      <w:pPr>
        <w:pStyle w:val="ListParagraph"/>
        <w:ind w:left="792"/>
        <w:jc w:val="both"/>
        <w:rPr>
          <w:b/>
          <w:bCs/>
        </w:rPr>
      </w:pPr>
    </w:p>
    <w:p w14:paraId="09C9EC10" w14:textId="5FD38819" w:rsidR="00A66634" w:rsidRPr="008349B8" w:rsidRDefault="00C41D48" w:rsidP="00D93046">
      <w:pPr>
        <w:pStyle w:val="ListParagraph"/>
        <w:numPr>
          <w:ilvl w:val="2"/>
          <w:numId w:val="1"/>
        </w:numPr>
        <w:spacing w:before="240"/>
        <w:ind w:left="851" w:hanging="851"/>
        <w:jc w:val="both"/>
      </w:pPr>
      <w:r w:rsidRPr="008349B8">
        <w:t xml:space="preserve">The Bidder should furnish the details of Eligible Experience for the past </w:t>
      </w:r>
      <w:r w:rsidR="006C50AC" w:rsidRPr="008349B8">
        <w:t>5</w:t>
      </w:r>
      <w:r w:rsidRPr="008349B8">
        <w:t xml:space="preserve"> (</w:t>
      </w:r>
      <w:r w:rsidR="006C50AC" w:rsidRPr="008349B8">
        <w:t>five</w:t>
      </w:r>
      <w:r w:rsidRPr="008349B8">
        <w:t xml:space="preserve">) years immediately preceding the Bid Due date. </w:t>
      </w:r>
    </w:p>
    <w:p w14:paraId="2271DAAF" w14:textId="77777777" w:rsidR="006C50AC" w:rsidRPr="008349B8" w:rsidRDefault="006C50AC" w:rsidP="006C50AC">
      <w:pPr>
        <w:pStyle w:val="ListParagraph"/>
        <w:spacing w:before="240"/>
        <w:ind w:left="1224"/>
        <w:jc w:val="both"/>
      </w:pPr>
    </w:p>
    <w:p w14:paraId="04DF403F" w14:textId="77777777" w:rsidR="00A66634" w:rsidRPr="008349B8" w:rsidRDefault="00C41D48" w:rsidP="00D93046">
      <w:pPr>
        <w:pStyle w:val="ListParagraph"/>
        <w:numPr>
          <w:ilvl w:val="2"/>
          <w:numId w:val="1"/>
        </w:numPr>
        <w:spacing w:before="240"/>
        <w:ind w:left="851" w:hanging="851"/>
        <w:jc w:val="both"/>
      </w:pPr>
      <w:r w:rsidRPr="008349B8">
        <w:t>The Bidders must provide the necessary information</w:t>
      </w:r>
      <w:r w:rsidR="00C723BC" w:rsidRPr="008349B8">
        <w:t xml:space="preserve"> and evidence in support to its claim</w:t>
      </w:r>
      <w:r w:rsidRPr="008349B8">
        <w:t xml:space="preserve"> relating to Technical Capacity as per format at Ann</w:t>
      </w:r>
      <w:r w:rsidR="00617906" w:rsidRPr="008349B8">
        <w:t xml:space="preserve">ex II of Appendix </w:t>
      </w:r>
      <w:r w:rsidRPr="008349B8">
        <w:t xml:space="preserve">I. </w:t>
      </w:r>
    </w:p>
    <w:p w14:paraId="03B06E1B" w14:textId="77777777" w:rsidR="006C50AC" w:rsidRPr="008349B8" w:rsidRDefault="006C50AC" w:rsidP="006C50AC">
      <w:pPr>
        <w:pStyle w:val="ListParagraph"/>
        <w:spacing w:before="240"/>
        <w:ind w:left="1224"/>
        <w:jc w:val="both"/>
      </w:pPr>
    </w:p>
    <w:p w14:paraId="227CC4A6" w14:textId="0BDC0409" w:rsidR="006C50AC" w:rsidRPr="008349B8" w:rsidRDefault="006C50AC" w:rsidP="00D93046">
      <w:pPr>
        <w:pStyle w:val="ListParagraph"/>
        <w:numPr>
          <w:ilvl w:val="2"/>
          <w:numId w:val="1"/>
        </w:numPr>
        <w:spacing w:before="240"/>
        <w:ind w:left="851" w:hanging="851"/>
        <w:jc w:val="both"/>
      </w:pPr>
      <w:r w:rsidRPr="008349B8">
        <w:t>The Bidder should furnish the required project-specific information and evidence in support to its claim of Technical Capacity, as per format at Annex-IV of Appendix-I.</w:t>
      </w:r>
    </w:p>
    <w:p w14:paraId="2790C8AE" w14:textId="77777777" w:rsidR="00D93046" w:rsidRPr="008349B8" w:rsidRDefault="00D93046" w:rsidP="00D93046">
      <w:pPr>
        <w:pStyle w:val="ListParagraph"/>
      </w:pPr>
    </w:p>
    <w:p w14:paraId="1A75D95B" w14:textId="77777777" w:rsidR="00A66634" w:rsidRPr="008349B8" w:rsidRDefault="00C41D48" w:rsidP="00D93046">
      <w:pPr>
        <w:pStyle w:val="ListParagraph"/>
        <w:numPr>
          <w:ilvl w:val="1"/>
          <w:numId w:val="1"/>
        </w:numPr>
        <w:spacing w:before="240"/>
        <w:ind w:hanging="792"/>
        <w:jc w:val="both"/>
        <w:rPr>
          <w:b/>
          <w:bCs/>
        </w:rPr>
      </w:pPr>
      <w:bookmarkStart w:id="77" w:name="_Ref526940068"/>
      <w:r w:rsidRPr="008349B8">
        <w:rPr>
          <w:b/>
          <w:bCs/>
        </w:rPr>
        <w:t>Financial information for purposes of evaluation</w:t>
      </w:r>
      <w:bookmarkEnd w:id="77"/>
      <w:r w:rsidRPr="008349B8">
        <w:rPr>
          <w:b/>
          <w:bCs/>
        </w:rPr>
        <w:t xml:space="preserve"> </w:t>
      </w:r>
    </w:p>
    <w:p w14:paraId="362035CD" w14:textId="77777777" w:rsidR="00D93046" w:rsidRPr="008349B8" w:rsidRDefault="00D93046" w:rsidP="00D93046">
      <w:pPr>
        <w:pStyle w:val="ListParagraph"/>
        <w:spacing w:before="240"/>
        <w:ind w:left="792"/>
        <w:jc w:val="both"/>
        <w:rPr>
          <w:b/>
          <w:bCs/>
        </w:rPr>
      </w:pPr>
    </w:p>
    <w:p w14:paraId="0CBCC6BA" w14:textId="77777777" w:rsidR="00A66634" w:rsidRPr="008349B8" w:rsidRDefault="00C41D48" w:rsidP="00D93046">
      <w:pPr>
        <w:pStyle w:val="ListParagraph"/>
        <w:numPr>
          <w:ilvl w:val="2"/>
          <w:numId w:val="1"/>
        </w:numPr>
        <w:spacing w:before="240"/>
        <w:ind w:left="851" w:hanging="851"/>
        <w:jc w:val="both"/>
      </w:pPr>
      <w:r w:rsidRPr="008349B8">
        <w:t xml:space="preserve">The Bid must be accompanied by the Audited Annual Reports of the Bidder (of each member in case of a Consortium) for </w:t>
      </w:r>
      <w:r w:rsidR="000D6778" w:rsidRPr="008349B8">
        <w:t xml:space="preserve">three </w:t>
      </w:r>
      <w:r w:rsidRPr="008349B8">
        <w:t>preceding financial year</w:t>
      </w:r>
      <w:r w:rsidR="000D6778" w:rsidRPr="008349B8">
        <w:t>s</w:t>
      </w:r>
      <w:r w:rsidRPr="008349B8">
        <w:t xml:space="preserve"> from the Bid Due Date. </w:t>
      </w:r>
    </w:p>
    <w:p w14:paraId="41208B76" w14:textId="77777777" w:rsidR="00A30C4F" w:rsidRPr="008349B8" w:rsidRDefault="00A30C4F" w:rsidP="00A30C4F">
      <w:pPr>
        <w:pStyle w:val="ListParagraph"/>
        <w:spacing w:before="240"/>
        <w:ind w:left="1224"/>
        <w:jc w:val="both"/>
      </w:pPr>
    </w:p>
    <w:p w14:paraId="1893090F" w14:textId="77777777" w:rsidR="00336A3F" w:rsidRPr="008349B8" w:rsidRDefault="00C41D48" w:rsidP="00D93046">
      <w:pPr>
        <w:pStyle w:val="ListParagraph"/>
        <w:numPr>
          <w:ilvl w:val="2"/>
          <w:numId w:val="1"/>
        </w:numPr>
        <w:spacing w:before="240"/>
        <w:ind w:left="851" w:hanging="851"/>
        <w:jc w:val="both"/>
      </w:pPr>
      <w:r w:rsidRPr="008349B8">
        <w:t xml:space="preserve">In case the annual accounts for the latest financial year are not audited and therefore the Bidder could not make it available, the Bidder shall give an undertaking to the same effect and the statutory auditor shall certify the same. In such a case, the Bidder shall provide the Audited Annual Reports for the </w:t>
      </w:r>
      <w:r w:rsidR="000D6778" w:rsidRPr="008349B8">
        <w:t xml:space="preserve">three </w:t>
      </w:r>
      <w:r w:rsidRPr="008349B8">
        <w:t>year</w:t>
      </w:r>
      <w:r w:rsidR="000D6778" w:rsidRPr="008349B8">
        <w:t>s</w:t>
      </w:r>
      <w:r w:rsidRPr="008349B8">
        <w:t xml:space="preserve"> preceding the year for which the Audited Annual Report is not being provided. </w:t>
      </w:r>
    </w:p>
    <w:p w14:paraId="5BCF3A19" w14:textId="77777777" w:rsidR="00A30C4F" w:rsidRPr="008349B8" w:rsidRDefault="00A30C4F" w:rsidP="00A30C4F">
      <w:pPr>
        <w:pStyle w:val="ListParagraph"/>
        <w:spacing w:before="240"/>
        <w:ind w:left="1224"/>
        <w:jc w:val="both"/>
      </w:pPr>
    </w:p>
    <w:p w14:paraId="37F4AD05" w14:textId="2752D0EA" w:rsidR="00A30C4F" w:rsidRPr="008349B8" w:rsidRDefault="00C41D48" w:rsidP="00D93046">
      <w:pPr>
        <w:pStyle w:val="ListParagraph"/>
        <w:numPr>
          <w:ilvl w:val="2"/>
          <w:numId w:val="1"/>
        </w:numPr>
        <w:spacing w:before="240"/>
        <w:ind w:left="851" w:hanging="851"/>
        <w:jc w:val="both"/>
      </w:pPr>
      <w:r w:rsidRPr="008349B8">
        <w:t xml:space="preserve">The Bidder must establish a minimum Net Worth </w:t>
      </w:r>
      <w:r w:rsidR="009E0F64" w:rsidRPr="008349B8">
        <w:t xml:space="preserve">and Average Annual Turnover as </w:t>
      </w:r>
      <w:r w:rsidRPr="008349B8">
        <w:t>specified in Clause 2.2.2</w:t>
      </w:r>
      <w:r w:rsidR="007F6A6C" w:rsidRPr="008349B8">
        <w:t>(</w:t>
      </w:r>
      <w:r w:rsidR="007F6A6C" w:rsidRPr="008349B8">
        <w:fldChar w:fldCharType="begin"/>
      </w:r>
      <w:r w:rsidR="007F6A6C" w:rsidRPr="008349B8">
        <w:instrText xml:space="preserve"> REF _Ref526935792 \w \h </w:instrText>
      </w:r>
      <w:r w:rsidR="00EE6A4F" w:rsidRPr="008349B8">
        <w:instrText xml:space="preserve"> \* MERGEFORMAT </w:instrText>
      </w:r>
      <w:r w:rsidR="007F6A6C" w:rsidRPr="008349B8">
        <w:fldChar w:fldCharType="separate"/>
      </w:r>
      <w:r w:rsidR="004E5F26" w:rsidRPr="008349B8">
        <w:t>10.vi.B</w:t>
      </w:r>
      <w:r w:rsidR="007F6A6C" w:rsidRPr="008349B8">
        <w:fldChar w:fldCharType="end"/>
      </w:r>
      <w:r w:rsidR="007F6A6C" w:rsidRPr="008349B8">
        <w:t xml:space="preserve">) </w:t>
      </w:r>
      <w:r w:rsidRPr="008349B8">
        <w:t>and provide details as per format at Annex</w:t>
      </w:r>
      <w:r w:rsidR="000D6778" w:rsidRPr="008349B8">
        <w:t xml:space="preserve"> </w:t>
      </w:r>
      <w:r w:rsidRPr="008349B8">
        <w:t>III of Appendix</w:t>
      </w:r>
      <w:r w:rsidR="000D6778" w:rsidRPr="008349B8">
        <w:t xml:space="preserve"> </w:t>
      </w:r>
      <w:r w:rsidRPr="008349B8">
        <w:t>I.</w:t>
      </w:r>
    </w:p>
    <w:p w14:paraId="409E6DC9" w14:textId="77777777" w:rsidR="00336A3F" w:rsidRPr="008349B8" w:rsidRDefault="00C41D48" w:rsidP="00A30C4F">
      <w:pPr>
        <w:pStyle w:val="ListParagraph"/>
        <w:spacing w:before="240"/>
        <w:ind w:left="1224"/>
        <w:jc w:val="both"/>
      </w:pPr>
      <w:r w:rsidRPr="008349B8">
        <w:t xml:space="preserve"> </w:t>
      </w:r>
    </w:p>
    <w:p w14:paraId="40787DC4" w14:textId="77777777" w:rsidR="00336A3F" w:rsidRPr="008349B8" w:rsidRDefault="00C41D48" w:rsidP="00D93046">
      <w:pPr>
        <w:pStyle w:val="ListParagraph"/>
        <w:numPr>
          <w:ilvl w:val="1"/>
          <w:numId w:val="1"/>
        </w:numPr>
        <w:spacing w:before="240"/>
        <w:ind w:hanging="792"/>
        <w:jc w:val="both"/>
        <w:rPr>
          <w:b/>
          <w:bCs/>
        </w:rPr>
      </w:pPr>
      <w:bookmarkStart w:id="78" w:name="_Ref526935873"/>
      <w:r w:rsidRPr="008349B8">
        <w:rPr>
          <w:b/>
          <w:bCs/>
        </w:rPr>
        <w:t>Qualification of Bidders</w:t>
      </w:r>
      <w:bookmarkEnd w:id="78"/>
      <w:r w:rsidRPr="008349B8">
        <w:rPr>
          <w:b/>
          <w:bCs/>
        </w:rPr>
        <w:t xml:space="preserve"> </w:t>
      </w:r>
    </w:p>
    <w:p w14:paraId="697DB05A" w14:textId="6FD8BDCD" w:rsidR="00336A3F" w:rsidRPr="008349B8" w:rsidRDefault="00D82947" w:rsidP="00336A3F">
      <w:pPr>
        <w:pStyle w:val="ListParagraph"/>
        <w:spacing w:before="240"/>
        <w:ind w:left="792"/>
        <w:jc w:val="both"/>
      </w:pPr>
      <w:r w:rsidRPr="008349B8">
        <w:t>The credentials of eligible Bidders shall</w:t>
      </w:r>
      <w:r w:rsidR="00556208" w:rsidRPr="008349B8">
        <w:t xml:space="preserve"> </w:t>
      </w:r>
      <w:r w:rsidRPr="008349B8">
        <w:t>be measured in terms of their</w:t>
      </w:r>
      <w:r w:rsidR="00C41D48" w:rsidRPr="008349B8">
        <w:t xml:space="preserve"> </w:t>
      </w:r>
      <w:r w:rsidR="006F2D99" w:rsidRPr="008349B8">
        <w:t xml:space="preserve">Technical and Financial Capacity as per clause </w:t>
      </w:r>
      <w:r w:rsidR="00240AC0" w:rsidRPr="008349B8">
        <w:fldChar w:fldCharType="begin"/>
      </w:r>
      <w:r w:rsidR="00240AC0" w:rsidRPr="008349B8">
        <w:instrText xml:space="preserve"> REF _Ref526771178 \w \h </w:instrText>
      </w:r>
      <w:r w:rsidR="00EE6A4F" w:rsidRPr="008349B8">
        <w:instrText xml:space="preserve"> \* MERGEFORMAT </w:instrText>
      </w:r>
      <w:r w:rsidR="00240AC0" w:rsidRPr="008349B8">
        <w:fldChar w:fldCharType="separate"/>
      </w:r>
      <w:r w:rsidR="004E5F26" w:rsidRPr="008349B8">
        <w:t>2.2.2</w:t>
      </w:r>
      <w:r w:rsidR="00240AC0" w:rsidRPr="008349B8">
        <w:fldChar w:fldCharType="end"/>
      </w:r>
      <w:r w:rsidR="00C41D48" w:rsidRPr="008349B8">
        <w:t>. In case of a Consortium,</w:t>
      </w:r>
      <w:r w:rsidR="00702FFB" w:rsidRPr="008349B8">
        <w:t xml:space="preserve"> </w:t>
      </w:r>
      <w:r w:rsidR="00DA5CA4" w:rsidRPr="008349B8">
        <w:t xml:space="preserve">the </w:t>
      </w:r>
      <w:r w:rsidR="00702FFB" w:rsidRPr="008349B8">
        <w:t>credentials of</w:t>
      </w:r>
      <w:r w:rsidR="00C41D48" w:rsidRPr="008349B8">
        <w:t xml:space="preserve"> </w:t>
      </w:r>
      <w:r w:rsidRPr="008349B8">
        <w:t>Members</w:t>
      </w:r>
      <w:r w:rsidR="00C75E22" w:rsidRPr="008349B8">
        <w:t xml:space="preserve"> with </w:t>
      </w:r>
      <w:r w:rsidR="00C41D48" w:rsidRPr="008349B8">
        <w:t xml:space="preserve">an equity share of at least 26% </w:t>
      </w:r>
      <w:r w:rsidR="00BB0158" w:rsidRPr="008349B8">
        <w:t>(</w:t>
      </w:r>
      <w:r w:rsidR="00662D2C" w:rsidRPr="008349B8">
        <w:t>twenty-six</w:t>
      </w:r>
      <w:r w:rsidR="00BB0158" w:rsidRPr="008349B8">
        <w:t xml:space="preserve"> per cent) </w:t>
      </w:r>
      <w:r w:rsidR="00A930F9" w:rsidRPr="008349B8">
        <w:t xml:space="preserve">in the Consortium </w:t>
      </w:r>
      <w:r w:rsidR="00C75E22" w:rsidRPr="008349B8">
        <w:t xml:space="preserve">shall be </w:t>
      </w:r>
      <w:r w:rsidR="00DA5CA4" w:rsidRPr="008349B8">
        <w:t>considered for qualification</w:t>
      </w:r>
      <w:r w:rsidR="00C75E22" w:rsidRPr="008349B8">
        <w:t>.</w:t>
      </w:r>
      <w:r w:rsidR="00C41D48" w:rsidRPr="008349B8">
        <w:t xml:space="preserve"> </w:t>
      </w:r>
    </w:p>
    <w:p w14:paraId="15E358F8" w14:textId="77777777" w:rsidR="001065E8" w:rsidRPr="008349B8" w:rsidRDefault="001065E8" w:rsidP="00336A3F">
      <w:pPr>
        <w:pStyle w:val="ListParagraph"/>
        <w:spacing w:before="240"/>
        <w:ind w:left="792"/>
        <w:jc w:val="both"/>
      </w:pPr>
    </w:p>
    <w:p w14:paraId="4DD8E7A0" w14:textId="77777777" w:rsidR="00336A3F" w:rsidRPr="008349B8" w:rsidRDefault="00C41D48" w:rsidP="00D93046">
      <w:pPr>
        <w:pStyle w:val="ListParagraph"/>
        <w:numPr>
          <w:ilvl w:val="1"/>
          <w:numId w:val="1"/>
        </w:numPr>
        <w:spacing w:before="240"/>
        <w:ind w:hanging="792"/>
        <w:jc w:val="both"/>
        <w:rPr>
          <w:b/>
          <w:bCs/>
        </w:rPr>
      </w:pPr>
      <w:r w:rsidRPr="008349B8">
        <w:rPr>
          <w:b/>
          <w:bCs/>
        </w:rPr>
        <w:t xml:space="preserve">Bid Stage </w:t>
      </w:r>
    </w:p>
    <w:p w14:paraId="153AD48C" w14:textId="77777777" w:rsidR="00D93046" w:rsidRPr="008349B8" w:rsidRDefault="00D93046" w:rsidP="00D93046">
      <w:pPr>
        <w:pStyle w:val="ListParagraph"/>
        <w:spacing w:before="240"/>
        <w:ind w:left="792"/>
        <w:jc w:val="both"/>
        <w:rPr>
          <w:b/>
          <w:bCs/>
        </w:rPr>
      </w:pPr>
    </w:p>
    <w:p w14:paraId="0CF8B629" w14:textId="4BE91FCE" w:rsidR="00336A3F" w:rsidRPr="008349B8" w:rsidRDefault="00C41D48" w:rsidP="00D93046">
      <w:pPr>
        <w:pStyle w:val="ListParagraph"/>
        <w:numPr>
          <w:ilvl w:val="2"/>
          <w:numId w:val="1"/>
        </w:numPr>
        <w:spacing w:before="240"/>
        <w:ind w:left="851" w:hanging="851"/>
        <w:jc w:val="both"/>
      </w:pPr>
      <w:r w:rsidRPr="008349B8">
        <w:t xml:space="preserve">In the Bid Stage, Price Bids would be opened only for those Bidders who have been qualified in the Qualification Stage as per </w:t>
      </w:r>
      <w:r w:rsidR="00E95AB0" w:rsidRPr="008349B8">
        <w:t xml:space="preserve">Clause </w:t>
      </w:r>
      <w:r w:rsidR="00B453AF" w:rsidRPr="008349B8">
        <w:fldChar w:fldCharType="begin"/>
      </w:r>
      <w:r w:rsidR="00B453AF" w:rsidRPr="008349B8">
        <w:instrText xml:space="preserve"> REF _Ref526935873 \w \h </w:instrText>
      </w:r>
      <w:r w:rsidR="00EE6A4F" w:rsidRPr="008349B8">
        <w:instrText xml:space="preserve"> \* MERGEFORMAT </w:instrText>
      </w:r>
      <w:r w:rsidR="00B453AF" w:rsidRPr="008349B8">
        <w:fldChar w:fldCharType="separate"/>
      </w:r>
      <w:r w:rsidR="004E5F26" w:rsidRPr="008349B8">
        <w:t>3.5</w:t>
      </w:r>
      <w:r w:rsidR="00B453AF" w:rsidRPr="008349B8">
        <w:fldChar w:fldCharType="end"/>
      </w:r>
      <w:r w:rsidRPr="008349B8">
        <w:t xml:space="preserve">. </w:t>
      </w:r>
    </w:p>
    <w:p w14:paraId="3C70F852" w14:textId="77777777" w:rsidR="00A50FC8" w:rsidRPr="008349B8" w:rsidRDefault="00A50FC8" w:rsidP="00A50FC8">
      <w:pPr>
        <w:pStyle w:val="ListParagraph"/>
        <w:spacing w:before="240"/>
        <w:ind w:left="1224"/>
        <w:jc w:val="both"/>
      </w:pPr>
    </w:p>
    <w:p w14:paraId="54F328D2" w14:textId="2F257B86" w:rsidR="00336A3F" w:rsidRPr="008349B8" w:rsidRDefault="00C41D48" w:rsidP="00D93046">
      <w:pPr>
        <w:pStyle w:val="ListParagraph"/>
        <w:numPr>
          <w:ilvl w:val="2"/>
          <w:numId w:val="1"/>
        </w:numPr>
        <w:spacing w:before="240"/>
        <w:ind w:left="851" w:hanging="851"/>
        <w:jc w:val="both"/>
      </w:pPr>
      <w:r w:rsidRPr="008349B8">
        <w:lastRenderedPageBreak/>
        <w:t xml:space="preserve">The Price Bids will be evaluated for the Project on the basis of the highest </w:t>
      </w:r>
      <w:r w:rsidR="00725F77" w:rsidRPr="008349B8">
        <w:t>Annual Concession Fee</w:t>
      </w:r>
      <w:r w:rsidRPr="008349B8">
        <w:t xml:space="preserve"> (to be quoted in figures as well as words by Bidders in their Price Bids) to be paid by a Bidder as per </w:t>
      </w:r>
      <w:r w:rsidR="00C03545" w:rsidRPr="008349B8">
        <w:t xml:space="preserve">Clause </w:t>
      </w:r>
      <w:r w:rsidR="00B453AF" w:rsidRPr="008349B8">
        <w:fldChar w:fldCharType="begin"/>
      </w:r>
      <w:r w:rsidR="00B453AF" w:rsidRPr="008349B8">
        <w:instrText xml:space="preserve"> REF _Ref490486109 \w \h </w:instrText>
      </w:r>
      <w:r w:rsidR="00EE6A4F" w:rsidRPr="008349B8">
        <w:instrText xml:space="preserve"> \* MERGEFORMAT </w:instrText>
      </w:r>
      <w:r w:rsidR="00B453AF" w:rsidRPr="008349B8">
        <w:fldChar w:fldCharType="separate"/>
      </w:r>
      <w:r w:rsidR="004E5F26" w:rsidRPr="008349B8">
        <w:t>1.2.8</w:t>
      </w:r>
      <w:r w:rsidR="00B453AF" w:rsidRPr="008349B8">
        <w:fldChar w:fldCharType="end"/>
      </w:r>
      <w:r w:rsidRPr="008349B8">
        <w:t xml:space="preserve">. </w:t>
      </w:r>
    </w:p>
    <w:p w14:paraId="1EE968BB" w14:textId="77777777" w:rsidR="00A50FC8" w:rsidRPr="008349B8" w:rsidRDefault="00A50FC8" w:rsidP="00A50FC8">
      <w:pPr>
        <w:pStyle w:val="ListParagraph"/>
        <w:spacing w:before="240"/>
        <w:ind w:left="1224"/>
        <w:jc w:val="both"/>
      </w:pPr>
      <w:bookmarkStart w:id="79" w:name="_Ref526941047"/>
    </w:p>
    <w:p w14:paraId="7B638AD9" w14:textId="14A551BB" w:rsidR="00336A3F" w:rsidRPr="008349B8" w:rsidRDefault="00C41D48" w:rsidP="00D93046">
      <w:pPr>
        <w:pStyle w:val="ListParagraph"/>
        <w:numPr>
          <w:ilvl w:val="2"/>
          <w:numId w:val="1"/>
        </w:numPr>
        <w:spacing w:before="240"/>
        <w:ind w:left="851" w:hanging="851"/>
        <w:jc w:val="both"/>
      </w:pPr>
      <w:r w:rsidRPr="008349B8">
        <w:t xml:space="preserve">Price Bid is required to be furnished </w:t>
      </w:r>
      <w:r w:rsidR="00835A6B" w:rsidRPr="008349B8">
        <w:t xml:space="preserve">only </w:t>
      </w:r>
      <w:r w:rsidR="00592E7E" w:rsidRPr="008349B8">
        <w:t xml:space="preserve">in </w:t>
      </w:r>
      <w:r w:rsidR="00835A6B" w:rsidRPr="008349B8">
        <w:t>Karnataka Public Procurement Portal</w:t>
      </w:r>
      <w:r w:rsidRPr="008349B8">
        <w:t xml:space="preserve">, clearly indicating the amount both in figures and words and signed by the Bidder’s authorized signatory. In the event of any difference between the figures and words, the amount indicated in words shall be </w:t>
      </w:r>
      <w:r w:rsidR="00C377FA">
        <w:t>considered</w:t>
      </w:r>
      <w:r w:rsidRPr="008349B8">
        <w:t>.</w:t>
      </w:r>
      <w:bookmarkEnd w:id="79"/>
      <w:r w:rsidRPr="008349B8">
        <w:t xml:space="preserve"> </w:t>
      </w:r>
    </w:p>
    <w:p w14:paraId="34D29A86" w14:textId="77777777" w:rsidR="00A50FC8" w:rsidRPr="008349B8" w:rsidRDefault="00A50FC8" w:rsidP="00A50FC8">
      <w:pPr>
        <w:pStyle w:val="ListParagraph"/>
        <w:spacing w:before="240"/>
        <w:ind w:left="1224"/>
        <w:jc w:val="both"/>
      </w:pPr>
    </w:p>
    <w:p w14:paraId="0E7ECB8B" w14:textId="208D17BC" w:rsidR="00A50FC8" w:rsidRPr="008349B8" w:rsidRDefault="00C41D48" w:rsidP="00D93046">
      <w:pPr>
        <w:pStyle w:val="ListParagraph"/>
        <w:numPr>
          <w:ilvl w:val="2"/>
          <w:numId w:val="1"/>
        </w:numPr>
        <w:spacing w:before="240"/>
        <w:ind w:left="851" w:hanging="851"/>
        <w:jc w:val="both"/>
      </w:pPr>
      <w:r w:rsidRPr="008349B8">
        <w:t xml:space="preserve">The Bidder adjudged as responsive in terms of Clause </w:t>
      </w:r>
      <w:r w:rsidR="00B453AF" w:rsidRPr="008349B8">
        <w:fldChar w:fldCharType="begin"/>
      </w:r>
      <w:r w:rsidR="00B453AF" w:rsidRPr="008349B8">
        <w:instrText xml:space="preserve"> REF _Ref526936295 \w \h </w:instrText>
      </w:r>
      <w:r w:rsidR="00EE6A4F" w:rsidRPr="008349B8">
        <w:instrText xml:space="preserve"> \* MERGEFORMAT </w:instrText>
      </w:r>
      <w:r w:rsidR="00B453AF" w:rsidRPr="008349B8">
        <w:fldChar w:fldCharType="separate"/>
      </w:r>
      <w:r w:rsidR="004E5F26" w:rsidRPr="008349B8">
        <w:t>2.20</w:t>
      </w:r>
      <w:r w:rsidR="00B453AF" w:rsidRPr="008349B8">
        <w:fldChar w:fldCharType="end"/>
      </w:r>
      <w:r w:rsidR="00B453AF" w:rsidRPr="008349B8">
        <w:t xml:space="preserve"> </w:t>
      </w:r>
      <w:r w:rsidRPr="008349B8">
        <w:t xml:space="preserve">and quoting the highest </w:t>
      </w:r>
      <w:r w:rsidR="00725F77" w:rsidRPr="008349B8">
        <w:t>Annual Concession Fee</w:t>
      </w:r>
      <w:r w:rsidRPr="008349B8">
        <w:t xml:space="preserve"> offered to the </w:t>
      </w:r>
      <w:r w:rsidR="002D4301" w:rsidRPr="008349B8">
        <w:t>Authority</w:t>
      </w:r>
      <w:r w:rsidRPr="008349B8">
        <w:t xml:space="preserve"> shall be declared as the selected Bidder (the </w:t>
      </w:r>
      <w:r w:rsidRPr="008349B8">
        <w:rPr>
          <w:b/>
        </w:rPr>
        <w:t>“Selected Bidder”</w:t>
      </w:r>
      <w:r w:rsidRPr="008349B8">
        <w:t xml:space="preserve">). </w:t>
      </w:r>
    </w:p>
    <w:p w14:paraId="31534433" w14:textId="77777777" w:rsidR="00A50FC8" w:rsidRPr="008349B8" w:rsidRDefault="00A50FC8" w:rsidP="00A50FC8">
      <w:pPr>
        <w:pStyle w:val="ListParagraph"/>
        <w:spacing w:before="240"/>
        <w:ind w:left="1224"/>
        <w:jc w:val="both"/>
      </w:pPr>
    </w:p>
    <w:p w14:paraId="626C34EA" w14:textId="3A017B40" w:rsidR="00336A3F" w:rsidRPr="008349B8" w:rsidRDefault="00C41D48" w:rsidP="00D93046">
      <w:pPr>
        <w:pStyle w:val="ListParagraph"/>
        <w:numPr>
          <w:ilvl w:val="2"/>
          <w:numId w:val="1"/>
        </w:numPr>
        <w:spacing w:before="240"/>
        <w:ind w:left="851" w:hanging="851"/>
        <w:jc w:val="both"/>
      </w:pPr>
      <w:r w:rsidRPr="008349B8">
        <w:t xml:space="preserve">In the event that two or more Bidders quote the same amount of </w:t>
      </w:r>
      <w:r w:rsidR="00725F77" w:rsidRPr="008349B8">
        <w:t>Annual Concession Fee</w:t>
      </w:r>
      <w:r w:rsidRPr="008349B8">
        <w:t xml:space="preserve"> (the </w:t>
      </w:r>
      <w:r w:rsidRPr="008349B8">
        <w:rPr>
          <w:b/>
        </w:rPr>
        <w:t>"Tie Bidders"</w:t>
      </w:r>
      <w:r w:rsidRPr="008349B8">
        <w:t xml:space="preserve">), the Authority shall identify the Selected Bidder by draw of lots, which shall be conducted, with prior notice, in the presence of the Tie Bidders who choose to attend. </w:t>
      </w:r>
    </w:p>
    <w:p w14:paraId="6C36CD6C" w14:textId="77777777" w:rsidR="00A50FC8" w:rsidRPr="008349B8" w:rsidRDefault="00A50FC8" w:rsidP="00A50FC8">
      <w:pPr>
        <w:pStyle w:val="ListParagraph"/>
        <w:spacing w:before="240"/>
        <w:ind w:left="1224"/>
        <w:jc w:val="both"/>
      </w:pPr>
    </w:p>
    <w:p w14:paraId="2F0CB9DC" w14:textId="146BFBAB" w:rsidR="00336A3F" w:rsidRPr="008349B8" w:rsidRDefault="00C41D48" w:rsidP="00D93046">
      <w:pPr>
        <w:pStyle w:val="ListParagraph"/>
        <w:numPr>
          <w:ilvl w:val="2"/>
          <w:numId w:val="1"/>
        </w:numPr>
        <w:spacing w:before="240"/>
        <w:ind w:left="851" w:hanging="851"/>
        <w:jc w:val="both"/>
      </w:pPr>
      <w:bookmarkStart w:id="80" w:name="_Ref526941265"/>
      <w:r w:rsidRPr="008349B8">
        <w:t xml:space="preserve">After selection, a Letter of </w:t>
      </w:r>
      <w:r w:rsidR="00D82947" w:rsidRPr="008349B8">
        <w:t>Award (</w:t>
      </w:r>
      <w:r w:rsidRPr="008349B8">
        <w:t xml:space="preserve">the </w:t>
      </w:r>
      <w:r w:rsidRPr="008349B8">
        <w:rPr>
          <w:b/>
        </w:rPr>
        <w:t>“LOA”</w:t>
      </w:r>
      <w:r w:rsidR="00D82947" w:rsidRPr="008349B8">
        <w:t>),</w:t>
      </w:r>
      <w:r w:rsidRPr="008349B8">
        <w:t xml:space="preserve"> shall be issued, in duplicate, by the Authority to the Selected Bidder and the Selected Bidder shall, within 7 (seven) days of the receipt </w:t>
      </w:r>
      <w:r w:rsidR="000E76A1" w:rsidRPr="008349B8">
        <w:t>of the</w:t>
      </w:r>
      <w:r w:rsidRPr="008349B8">
        <w:t xml:space="preserve"> LOA, sign and return the duplicate copy of the LOA in acknowledgement thereof. In the event the duplicate copy of the LOA duly signed by the Selected Bidder is not received by the stipulated date</w:t>
      </w:r>
      <w:r w:rsidR="002D4301" w:rsidRPr="008349B8">
        <w:t>, the Authority may</w:t>
      </w:r>
      <w:r w:rsidRPr="008349B8">
        <w:t>, unless it consents to extension of time for submission thereof, appropriate the Bid Security of such Bidder as mutually agreed genuine pre-</w:t>
      </w:r>
      <w:r w:rsidR="002D4301" w:rsidRPr="008349B8">
        <w:t>estimated loss and damage suffered by the</w:t>
      </w:r>
      <w:r w:rsidRPr="008349B8">
        <w:t xml:space="preserve"> Authority on account of failure of the Selected Bidder to acknowledge the LOA.</w:t>
      </w:r>
      <w:bookmarkEnd w:id="80"/>
      <w:r w:rsidRPr="008349B8">
        <w:t xml:space="preserve"> </w:t>
      </w:r>
    </w:p>
    <w:p w14:paraId="1642EABE" w14:textId="77777777" w:rsidR="00D93046" w:rsidRPr="008349B8" w:rsidRDefault="00D93046" w:rsidP="00D93046">
      <w:pPr>
        <w:pStyle w:val="ListParagraph"/>
        <w:spacing w:before="240"/>
        <w:ind w:left="851"/>
        <w:jc w:val="both"/>
      </w:pPr>
    </w:p>
    <w:p w14:paraId="0C111FE0" w14:textId="006B2B47" w:rsidR="00336A3F" w:rsidRPr="008349B8" w:rsidRDefault="00C41D48" w:rsidP="00BA6A93">
      <w:pPr>
        <w:pStyle w:val="ListParagraph"/>
        <w:numPr>
          <w:ilvl w:val="2"/>
          <w:numId w:val="1"/>
        </w:numPr>
        <w:spacing w:before="240"/>
        <w:ind w:left="851" w:hanging="851"/>
        <w:jc w:val="both"/>
      </w:pPr>
      <w:bookmarkStart w:id="81" w:name="_Ref526936944"/>
      <w:r w:rsidRPr="008349B8">
        <w:t xml:space="preserve">After acknowledgement of the LOA as aforesaid by the Selected Bidder </w:t>
      </w:r>
      <w:r w:rsidR="00D82947" w:rsidRPr="008349B8">
        <w:t xml:space="preserve">execute the </w:t>
      </w:r>
      <w:r w:rsidR="000B3FED" w:rsidRPr="008349B8">
        <w:t>Concession Agreement</w:t>
      </w:r>
      <w:r w:rsidR="00D228B4" w:rsidRPr="008349B8">
        <w:t xml:space="preserve"> </w:t>
      </w:r>
      <w:r w:rsidR="00D82947" w:rsidRPr="008349B8">
        <w:t>within the period</w:t>
      </w:r>
      <w:r w:rsidRPr="008349B8">
        <w:t xml:space="preserve"> prescribed in Clause </w:t>
      </w:r>
      <w:r w:rsidR="003400D9" w:rsidRPr="008349B8">
        <w:t>1.2.9</w:t>
      </w:r>
      <w:r w:rsidRPr="008349B8">
        <w:t xml:space="preserve">. The Selected Bidder shall not be entitled to seek any deviation in the </w:t>
      </w:r>
      <w:r w:rsidR="00D228B4" w:rsidRPr="008349B8">
        <w:t>Concession</w:t>
      </w:r>
      <w:r w:rsidR="00CC2529" w:rsidRPr="008349B8">
        <w:t xml:space="preserve"> Agreement</w:t>
      </w:r>
      <w:r w:rsidRPr="008349B8">
        <w:t>.</w:t>
      </w:r>
      <w:bookmarkEnd w:id="81"/>
      <w:r w:rsidRPr="008349B8">
        <w:t xml:space="preserve"> </w:t>
      </w:r>
    </w:p>
    <w:p w14:paraId="08008994" w14:textId="77777777" w:rsidR="001065E8" w:rsidRPr="008349B8" w:rsidRDefault="001065E8" w:rsidP="001065E8">
      <w:pPr>
        <w:pStyle w:val="ListParagraph"/>
        <w:spacing w:before="240"/>
        <w:ind w:left="1224"/>
        <w:jc w:val="both"/>
      </w:pPr>
    </w:p>
    <w:p w14:paraId="17AAA4E5" w14:textId="77777777" w:rsidR="00A143CC" w:rsidRPr="008349B8" w:rsidRDefault="00A143CC" w:rsidP="00D93046">
      <w:pPr>
        <w:pStyle w:val="ListParagraph"/>
        <w:numPr>
          <w:ilvl w:val="1"/>
          <w:numId w:val="1"/>
        </w:numPr>
        <w:spacing w:before="240"/>
        <w:ind w:hanging="792"/>
        <w:jc w:val="both"/>
        <w:rPr>
          <w:b/>
          <w:color w:val="000000" w:themeColor="text1"/>
          <w:lang w:eastAsia="en-IN"/>
        </w:rPr>
      </w:pPr>
      <w:r w:rsidRPr="008349B8">
        <w:rPr>
          <w:b/>
          <w:bCs/>
        </w:rPr>
        <w:t>Contacts</w:t>
      </w:r>
      <w:r w:rsidRPr="008349B8">
        <w:rPr>
          <w:b/>
          <w:color w:val="000000" w:themeColor="text1"/>
          <w:lang w:eastAsia="en-IN"/>
        </w:rPr>
        <w:t xml:space="preserve"> during Bid Evaluation </w:t>
      </w:r>
    </w:p>
    <w:p w14:paraId="0884AC87" w14:textId="77777777" w:rsidR="0017388F" w:rsidRPr="008349B8" w:rsidRDefault="003138EC" w:rsidP="00ED0A08">
      <w:pPr>
        <w:pStyle w:val="ListParagraph"/>
        <w:spacing w:before="240"/>
        <w:ind w:left="792"/>
        <w:jc w:val="both"/>
        <w:rPr>
          <w:color w:val="000000" w:themeColor="text1"/>
          <w:lang w:eastAsia="en-IN"/>
        </w:rPr>
      </w:pPr>
      <w:r w:rsidRPr="008349B8">
        <w:t xml:space="preserve">Bids </w:t>
      </w:r>
      <w:r w:rsidR="00C41D48" w:rsidRPr="008349B8">
        <w:t>shall be deemed to be under consideration immediately after they are opened and until such time the Authority makes official intimation of award/ rejection to the Bidders. While the Bids are under consideration</w:t>
      </w:r>
      <w:r w:rsidR="002D4301" w:rsidRPr="008349B8">
        <w:t>, Bidders</w:t>
      </w:r>
      <w:r w:rsidR="00C41D48" w:rsidRPr="008349B8">
        <w:t xml:space="preserve"> and/ or their representatives or other interested parties are advised to refrain from contacting by any means, the Authority and/or their employees/ representatives on matters related to the Bids under consideration.</w:t>
      </w:r>
      <w:bookmarkStart w:id="82" w:name="_Toc429055264"/>
    </w:p>
    <w:p w14:paraId="64DB6785" w14:textId="77777777" w:rsidR="00491043" w:rsidRPr="008349B8" w:rsidRDefault="00491043" w:rsidP="00ED0A08">
      <w:pPr>
        <w:pStyle w:val="ListParagraph"/>
        <w:spacing w:before="240"/>
        <w:ind w:left="792"/>
        <w:jc w:val="both"/>
        <w:rPr>
          <w:color w:val="000000" w:themeColor="text1"/>
          <w:lang w:eastAsia="en-IN"/>
        </w:rPr>
      </w:pPr>
    </w:p>
    <w:bookmarkEnd w:id="82"/>
    <w:p w14:paraId="7EB5BF94" w14:textId="411A5F4A" w:rsidR="0093436C" w:rsidRPr="008349B8" w:rsidRDefault="00623D79" w:rsidP="0093436C">
      <w:pPr>
        <w:pStyle w:val="ListParagraph"/>
        <w:numPr>
          <w:ilvl w:val="1"/>
          <w:numId w:val="1"/>
        </w:numPr>
        <w:spacing w:before="240"/>
        <w:ind w:hanging="792"/>
        <w:jc w:val="both"/>
        <w:rPr>
          <w:b/>
        </w:rPr>
      </w:pPr>
      <w:r w:rsidRPr="008349B8">
        <w:t xml:space="preserve"> </w:t>
      </w:r>
      <w:r w:rsidR="0093436C" w:rsidRPr="008349B8">
        <w:rPr>
          <w:b/>
        </w:rPr>
        <w:t xml:space="preserve">Project </w:t>
      </w:r>
      <w:r w:rsidR="0093436C" w:rsidRPr="008349B8">
        <w:rPr>
          <w:b/>
          <w:bCs/>
        </w:rPr>
        <w:t>Development</w:t>
      </w:r>
      <w:r w:rsidR="0093436C" w:rsidRPr="008349B8">
        <w:rPr>
          <w:b/>
        </w:rPr>
        <w:t xml:space="preserve"> Expenses</w:t>
      </w:r>
    </w:p>
    <w:p w14:paraId="314C12E2" w14:textId="7E569511" w:rsidR="003E4F40" w:rsidRPr="008349B8" w:rsidRDefault="0093436C" w:rsidP="0093436C">
      <w:pPr>
        <w:ind w:left="851" w:hanging="851"/>
        <w:jc w:val="both"/>
        <w:rPr>
          <w:rFonts w:eastAsiaTheme="majorEastAsia" w:cstheme="majorBidi"/>
          <w:b/>
          <w:bCs/>
          <w:sz w:val="28"/>
          <w:szCs w:val="28"/>
        </w:rPr>
      </w:pPr>
      <w:r w:rsidRPr="008349B8">
        <w:tab/>
        <w:t xml:space="preserve">The Selected Bidder shall along with the acknowledgement of the Letter of Award, pay a non-refundable amount of </w:t>
      </w:r>
      <w:r w:rsidR="006E5B3B" w:rsidRPr="008349B8">
        <w:t>Rs.</w:t>
      </w:r>
      <w:r w:rsidRPr="008349B8">
        <w:t xml:space="preserve"> </w:t>
      </w:r>
      <w:r w:rsidR="00D14FB4">
        <w:t>26,93,900</w:t>
      </w:r>
      <w:r w:rsidR="00B94D01">
        <w:t>/-</w:t>
      </w:r>
      <w:bookmarkStart w:id="83" w:name="_GoBack"/>
      <w:bookmarkEnd w:id="83"/>
      <w:r w:rsidRPr="008349B8">
        <w:t xml:space="preserve"> (Rupees </w:t>
      </w:r>
      <w:r w:rsidR="00D14FB4">
        <w:t>Twenty-Six Lakhs Ninety-Three Thousand and Nine Hundred</w:t>
      </w:r>
      <w:r w:rsidR="009869C1" w:rsidRPr="008349B8">
        <w:t xml:space="preserve"> </w:t>
      </w:r>
      <w:r w:rsidR="00296045" w:rsidRPr="008349B8">
        <w:t>O</w:t>
      </w:r>
      <w:r w:rsidRPr="008349B8">
        <w:t>nly)</w:t>
      </w:r>
      <w:r w:rsidR="00C66796" w:rsidRPr="008349B8">
        <w:t xml:space="preserve"> </w:t>
      </w:r>
      <w:r w:rsidRPr="008349B8">
        <w:t>plus applicable GST,</w:t>
      </w:r>
      <w:r w:rsidR="00C66796" w:rsidRPr="008349B8">
        <w:t xml:space="preserve"> </w:t>
      </w:r>
      <w:r w:rsidRPr="008349B8">
        <w:t xml:space="preserve">towards Project Development Expenses by way of Demand Draft from a Nationalised Bank or a Scheduled Bank in favour </w:t>
      </w:r>
      <w:r w:rsidR="00343A95" w:rsidRPr="008349B8">
        <w:t>of “The Managing Director, Karnataka Tourism Infrastructure Limited,”</w:t>
      </w:r>
      <w:r w:rsidR="00343A95" w:rsidRPr="008349B8" w:rsidDel="00391296">
        <w:t xml:space="preserve"> </w:t>
      </w:r>
      <w:r w:rsidR="00C66796" w:rsidRPr="008349B8">
        <w:t xml:space="preserve">payable at </w:t>
      </w:r>
      <w:r w:rsidRPr="008349B8">
        <w:t>B</w:t>
      </w:r>
      <w:r w:rsidR="00C66796" w:rsidRPr="008349B8">
        <w:t>engaluru</w:t>
      </w:r>
      <w:r w:rsidRPr="008349B8">
        <w:t>.</w:t>
      </w:r>
      <w:r w:rsidR="003E4F40" w:rsidRPr="008349B8">
        <w:br w:type="page"/>
      </w:r>
    </w:p>
    <w:p w14:paraId="4E7D3FD8" w14:textId="77777777" w:rsidR="009C5B02" w:rsidRPr="008349B8" w:rsidRDefault="009C5B02" w:rsidP="00916D94">
      <w:pPr>
        <w:pStyle w:val="Heading1"/>
        <w:spacing w:after="240"/>
        <w:jc w:val="center"/>
        <w:rPr>
          <w:rFonts w:asciiTheme="minorHAnsi" w:hAnsiTheme="minorHAnsi"/>
          <w:color w:val="auto"/>
        </w:rPr>
      </w:pPr>
      <w:bookmarkStart w:id="84" w:name="_Toc505250617"/>
      <w:bookmarkStart w:id="85" w:name="_Toc153463858"/>
      <w:r w:rsidRPr="008349B8">
        <w:rPr>
          <w:rFonts w:asciiTheme="minorHAnsi" w:hAnsiTheme="minorHAnsi"/>
          <w:color w:val="auto"/>
        </w:rPr>
        <w:lastRenderedPageBreak/>
        <w:t>4. FRAUD AND CORRUPT PRACTICES</w:t>
      </w:r>
      <w:bookmarkEnd w:id="84"/>
      <w:bookmarkEnd w:id="85"/>
    </w:p>
    <w:p w14:paraId="36070FD8" w14:textId="77777777" w:rsidR="00336A3F" w:rsidRPr="008349B8" w:rsidRDefault="00C41D48" w:rsidP="00C41D48">
      <w:pPr>
        <w:pStyle w:val="ListParagraph"/>
        <w:numPr>
          <w:ilvl w:val="0"/>
          <w:numId w:val="1"/>
        </w:numPr>
        <w:spacing w:before="240"/>
        <w:jc w:val="both"/>
        <w:rPr>
          <w:b/>
        </w:rPr>
      </w:pPr>
      <w:bookmarkStart w:id="86" w:name="_Ref526854410"/>
      <w:r w:rsidRPr="008349B8">
        <w:rPr>
          <w:b/>
        </w:rPr>
        <w:t>FRAUD AND CORRUPT PRACTICES</w:t>
      </w:r>
      <w:bookmarkEnd w:id="86"/>
    </w:p>
    <w:p w14:paraId="47F7AB28" w14:textId="77777777" w:rsidR="00113FFC" w:rsidRPr="008349B8" w:rsidRDefault="00113FFC" w:rsidP="00113FFC">
      <w:pPr>
        <w:pStyle w:val="ListParagraph"/>
        <w:spacing w:before="240"/>
        <w:ind w:left="360"/>
        <w:jc w:val="both"/>
        <w:rPr>
          <w:b/>
        </w:rPr>
      </w:pPr>
    </w:p>
    <w:p w14:paraId="036E07A2" w14:textId="7B1098A8" w:rsidR="00336A3F" w:rsidRPr="008349B8" w:rsidRDefault="00C41D48" w:rsidP="00113FFC">
      <w:pPr>
        <w:pStyle w:val="ListParagraph"/>
        <w:numPr>
          <w:ilvl w:val="1"/>
          <w:numId w:val="1"/>
        </w:numPr>
        <w:spacing w:before="240"/>
        <w:ind w:hanging="792"/>
        <w:jc w:val="both"/>
      </w:pPr>
      <w:bookmarkStart w:id="87" w:name="_Ref526936995"/>
      <w:r w:rsidRPr="008349B8">
        <w:t xml:space="preserve">The Bidders and their respective officers, employees, agents and advisers shall observe the highest standard of ethics during the Bidding Process and subsequent to the issue of the LOA and during the subsistence of the </w:t>
      </w:r>
      <w:r w:rsidR="008874A0" w:rsidRPr="008349B8">
        <w:t>Concession</w:t>
      </w:r>
      <w:r w:rsidR="00CC2529" w:rsidRPr="008349B8">
        <w:t xml:space="preserve"> Agreement</w:t>
      </w:r>
      <w:r w:rsidRPr="008349B8">
        <w:t xml:space="preserve">.  Notwithstanding anything to the contrary contained herein, or in the LOA or the </w:t>
      </w:r>
      <w:r w:rsidR="008874A0" w:rsidRPr="008349B8">
        <w:t>Concession</w:t>
      </w:r>
      <w:r w:rsidR="00CC2529" w:rsidRPr="008349B8">
        <w:t xml:space="preserve"> Agreement</w:t>
      </w:r>
      <w:r w:rsidRPr="008349B8">
        <w:t xml:space="preserve">, the  Authority  shall  reject  a  Bid, withdraw  the  LOA,  or  terminate  the  </w:t>
      </w:r>
      <w:r w:rsidR="008874A0" w:rsidRPr="008349B8">
        <w:t>Concession</w:t>
      </w:r>
      <w:r w:rsidR="00CC2529" w:rsidRPr="008349B8">
        <w:t xml:space="preserve"> Agreement</w:t>
      </w:r>
      <w:r w:rsidRPr="008349B8">
        <w:t xml:space="preserve">,  as  the  case  may  be,  without being  liable  in  any  manner  whatsoever  to  the Bidder  or  </w:t>
      </w:r>
      <w:r w:rsidR="00077B00" w:rsidRPr="008349B8">
        <w:t>Concessionaire</w:t>
      </w:r>
      <w:r w:rsidRPr="008349B8">
        <w:t xml:space="preserve">, as  the  case  may be,  if  it  determines  that  the  Bidder  or </w:t>
      </w:r>
      <w:r w:rsidR="00077B00" w:rsidRPr="008349B8">
        <w:t>Concessionaire</w:t>
      </w:r>
      <w:r w:rsidRPr="008349B8">
        <w:t xml:space="preserve">,  as  the  case  may  be,  has,  directly or  indirectly  or  through  an  agent, engaged in </w:t>
      </w:r>
      <w:bookmarkStart w:id="88" w:name="_Hlk183003095"/>
      <w:r w:rsidR="00083C10" w:rsidRPr="00970AEC">
        <w:t xml:space="preserve">corrupt practice, fraudulent practice, coercive practice, undesirable practice </w:t>
      </w:r>
      <w:bookmarkEnd w:id="88"/>
      <w:r w:rsidR="00083C10" w:rsidRPr="00970AEC">
        <w:t xml:space="preserve">or </w:t>
      </w:r>
      <w:bookmarkStart w:id="89" w:name="_Hlk183003132"/>
      <w:r w:rsidR="00083C10" w:rsidRPr="00970AEC">
        <w:t>restrictive practice</w:t>
      </w:r>
      <w:bookmarkEnd w:id="89"/>
      <w:r w:rsidR="00083C10" w:rsidRPr="00970AEC">
        <w:t xml:space="preserve"> </w:t>
      </w:r>
      <w:r w:rsidRPr="008349B8">
        <w:t xml:space="preserve">in the  Bidding Process. In such an event, the Authority shall forfeit and appropriate the Bid Security </w:t>
      </w:r>
      <w:r w:rsidR="00BB1E30" w:rsidRPr="008349B8">
        <w:t>or Construction</w:t>
      </w:r>
      <w:r w:rsidRPr="008349B8">
        <w:t xml:space="preserve"> Period Performance </w:t>
      </w:r>
      <w:r w:rsidR="00BB1E30" w:rsidRPr="008349B8">
        <w:t>Security, as the case may be, as</w:t>
      </w:r>
      <w:r w:rsidRPr="008349B8">
        <w:t xml:space="preserve"> mutually agreed genuine pre-estimated compensation and damages payable to the Authority towards, inter alia, time, cost and effort of the Authority, without prejudice to any other right or remedy that may be available to the Authority hereunder or otherwise.</w:t>
      </w:r>
      <w:bookmarkEnd w:id="87"/>
      <w:r w:rsidRPr="008349B8">
        <w:t xml:space="preserve"> </w:t>
      </w:r>
    </w:p>
    <w:p w14:paraId="2F278D1F" w14:textId="77777777" w:rsidR="00BA0404" w:rsidRPr="008349B8" w:rsidRDefault="00BA0404" w:rsidP="00BA0404">
      <w:pPr>
        <w:pStyle w:val="ListParagraph"/>
        <w:spacing w:before="240"/>
        <w:ind w:left="792"/>
        <w:jc w:val="both"/>
      </w:pPr>
    </w:p>
    <w:p w14:paraId="1B5DABBD" w14:textId="004FAC6C" w:rsidR="00336A3F" w:rsidRPr="008349B8" w:rsidRDefault="00C41D48" w:rsidP="00113FFC">
      <w:pPr>
        <w:pStyle w:val="ListParagraph"/>
        <w:numPr>
          <w:ilvl w:val="1"/>
          <w:numId w:val="1"/>
        </w:numPr>
        <w:spacing w:before="240"/>
        <w:ind w:hanging="792"/>
        <w:jc w:val="both"/>
      </w:pPr>
      <w:r w:rsidRPr="008349B8">
        <w:t xml:space="preserve">Without  prejudice  to  the  rights  of  the  Authority  under  Clause  </w:t>
      </w:r>
      <w:r w:rsidR="00144610" w:rsidRPr="008349B8">
        <w:fldChar w:fldCharType="begin"/>
      </w:r>
      <w:r w:rsidR="00144610" w:rsidRPr="008349B8">
        <w:instrText xml:space="preserve"> REF _Ref526936995 \w \h </w:instrText>
      </w:r>
      <w:r w:rsidR="00EE6A4F" w:rsidRPr="008349B8">
        <w:instrText xml:space="preserve"> \* MERGEFORMAT </w:instrText>
      </w:r>
      <w:r w:rsidR="00144610" w:rsidRPr="008349B8">
        <w:fldChar w:fldCharType="separate"/>
      </w:r>
      <w:r w:rsidR="004E5F26" w:rsidRPr="008349B8">
        <w:t>4.1</w:t>
      </w:r>
      <w:r w:rsidR="00144610" w:rsidRPr="008349B8">
        <w:fldChar w:fldCharType="end"/>
      </w:r>
      <w:r w:rsidR="00144610" w:rsidRPr="008349B8">
        <w:t xml:space="preserve"> </w:t>
      </w:r>
      <w:r w:rsidRPr="008349B8">
        <w:t xml:space="preserve">hereinabove  and  the rights  and  remedies  which  the  Authority  may  have  under  the  LOA  or  the  </w:t>
      </w:r>
      <w:r w:rsidR="00BA0404" w:rsidRPr="008349B8">
        <w:t>Concession</w:t>
      </w:r>
      <w:r w:rsidR="00CC2529" w:rsidRPr="008349B8">
        <w:t xml:space="preserve"> Agreement</w:t>
      </w:r>
      <w:r w:rsidRPr="008349B8">
        <w:t xml:space="preserve">, if a Bidder or </w:t>
      </w:r>
      <w:r w:rsidR="00077B00" w:rsidRPr="008349B8">
        <w:t>Concessionaire</w:t>
      </w:r>
      <w:r w:rsidRPr="008349B8">
        <w:t xml:space="preserve">, as the case may be, is found by the Authority to have directly or indirectly or through an agent,  engaged  or  indulged  in  any  </w:t>
      </w:r>
      <w:r w:rsidR="00083C10" w:rsidRPr="00970AEC">
        <w:t xml:space="preserve">corrupt practice, fraudulent practice, coercive practice, undesirable practice or restrictive practice </w:t>
      </w:r>
      <w:r w:rsidRPr="008349B8">
        <w:t xml:space="preserve">during  the Bidding  Process,  or  after  the  issue  of  the  LOA  or  the  execution  of  the </w:t>
      </w:r>
      <w:r w:rsidR="00BA0404" w:rsidRPr="008349B8">
        <w:t>Concession</w:t>
      </w:r>
      <w:r w:rsidR="00CC2529" w:rsidRPr="008349B8">
        <w:t xml:space="preserve"> Agreement</w:t>
      </w:r>
      <w:r w:rsidRPr="008349B8">
        <w:t xml:space="preserve">, such Bidder or </w:t>
      </w:r>
      <w:r w:rsidR="00077B00" w:rsidRPr="008349B8">
        <w:t>Concessionaire</w:t>
      </w:r>
      <w:r w:rsidRPr="008349B8">
        <w:t xml:space="preserve"> shall not be eligible to participate in any tender or RFP issued by the Authority during a period of 2 (two) years from the date such Bidder or </w:t>
      </w:r>
      <w:r w:rsidR="00077B00" w:rsidRPr="008349B8">
        <w:t>Concessionaire</w:t>
      </w:r>
      <w:r w:rsidRPr="008349B8">
        <w:t xml:space="preserve">, as the case may be, is found by the Authority to have directly or indirectly or through an agent, engaged or indulged in any  </w:t>
      </w:r>
      <w:r w:rsidR="00083C10" w:rsidRPr="00970AEC">
        <w:t>corrupt practice, fraudulent practice, coercive practice, undesirable practice or restrictive practice</w:t>
      </w:r>
      <w:r w:rsidRPr="008349B8">
        <w:t xml:space="preserve">, as the case may be. </w:t>
      </w:r>
    </w:p>
    <w:p w14:paraId="73924474" w14:textId="77777777" w:rsidR="00BA0404" w:rsidRPr="008349B8" w:rsidRDefault="00BA0404" w:rsidP="00BA0404">
      <w:pPr>
        <w:pStyle w:val="ListParagraph"/>
        <w:spacing w:before="240"/>
        <w:ind w:left="792"/>
        <w:jc w:val="both"/>
      </w:pPr>
    </w:p>
    <w:p w14:paraId="4D590B54" w14:textId="14DB4F1D" w:rsidR="00336A3F" w:rsidRPr="008349B8" w:rsidRDefault="00C41D48" w:rsidP="00113FFC">
      <w:pPr>
        <w:pStyle w:val="ListParagraph"/>
        <w:numPr>
          <w:ilvl w:val="1"/>
          <w:numId w:val="1"/>
        </w:numPr>
        <w:spacing w:before="240"/>
        <w:ind w:hanging="792"/>
        <w:jc w:val="both"/>
      </w:pPr>
      <w:r w:rsidRPr="008349B8">
        <w:t xml:space="preserve">For the purposes of this Clause </w:t>
      </w:r>
      <w:r w:rsidR="00A57B34" w:rsidRPr="008349B8">
        <w:fldChar w:fldCharType="begin"/>
      </w:r>
      <w:r w:rsidR="00A57B34" w:rsidRPr="008349B8">
        <w:instrText xml:space="preserve"> REF _Ref526854410 \w \h </w:instrText>
      </w:r>
      <w:r w:rsidR="00EE6A4F" w:rsidRPr="008349B8">
        <w:instrText xml:space="preserve"> \* MERGEFORMAT </w:instrText>
      </w:r>
      <w:r w:rsidR="00A57B34" w:rsidRPr="008349B8">
        <w:fldChar w:fldCharType="separate"/>
      </w:r>
      <w:r w:rsidR="004E5F26" w:rsidRPr="008349B8">
        <w:t>4</w:t>
      </w:r>
      <w:r w:rsidR="00A57B34" w:rsidRPr="008349B8">
        <w:fldChar w:fldCharType="end"/>
      </w:r>
      <w:r w:rsidRPr="008349B8">
        <w:t xml:space="preserve">, the following terms shall have the meaning hereinafter respectively assigned to them: </w:t>
      </w:r>
    </w:p>
    <w:p w14:paraId="6C1472A6" w14:textId="789CC650" w:rsidR="00336A3F" w:rsidRPr="008349B8" w:rsidRDefault="00C41D48" w:rsidP="000464EF">
      <w:pPr>
        <w:pStyle w:val="ListParagraph"/>
        <w:numPr>
          <w:ilvl w:val="0"/>
          <w:numId w:val="18"/>
        </w:numPr>
        <w:spacing w:before="240"/>
        <w:jc w:val="both"/>
      </w:pPr>
      <w:r w:rsidRPr="008349B8">
        <w:rPr>
          <w:b/>
        </w:rPr>
        <w:t>“</w:t>
      </w:r>
      <w:r w:rsidR="00634CA7" w:rsidRPr="008349B8">
        <w:rPr>
          <w:b/>
        </w:rPr>
        <w:t>Corrupt Practice</w:t>
      </w:r>
      <w:r w:rsidRPr="008349B8">
        <w:rPr>
          <w:b/>
        </w:rPr>
        <w:t>”</w:t>
      </w:r>
      <w:r w:rsidRPr="008349B8">
        <w:t xml:space="preserve">  means (i)  the  offering, giving, receiving, or  soliciting, directly or indirectly, of anything of value to influence the actions of any person connected   with the Bidding Process (for avoidance of doubt, offering of employment to or employing or engaging in any manner whatsoever, directly or indirectly,  any official of the Authority  who  is  or  has  been  associated  in  any manner, directly or indirectly with the Bidding Process or the LOA or has dealt with matters concerning the </w:t>
      </w:r>
      <w:r w:rsidR="000B3FED" w:rsidRPr="008349B8">
        <w:t>Concession Agreement</w:t>
      </w:r>
      <w:r w:rsidR="00BA0404" w:rsidRPr="008349B8">
        <w:t xml:space="preserve"> </w:t>
      </w:r>
      <w:r w:rsidRPr="008349B8">
        <w:t xml:space="preserve">or arising therefrom, before or after the execution thereof, at any time prior to the expiry of one year from the date such official resigns or retires from or otherwise ceases to be in the service of the Authority, shall be deemed to constitute influencing the actions of a person connected with the Bidding Process); or (ii) engaging in any manner whatsoever, whether during the Bidding Process or after the issue of the LOA or after the execution  of  the  Concession  Agreement,  as  the case may be, any  person  in respect  of  any  </w:t>
      </w:r>
      <w:r w:rsidRPr="008349B8">
        <w:lastRenderedPageBreak/>
        <w:t xml:space="preserve">matter  relating to  the  Project  or  the LOA or the </w:t>
      </w:r>
      <w:r w:rsidR="00BA0404" w:rsidRPr="008349B8">
        <w:t>Concession</w:t>
      </w:r>
      <w:r w:rsidR="00CC2529" w:rsidRPr="008349B8">
        <w:t xml:space="preserve"> Agreement</w:t>
      </w:r>
      <w:r w:rsidRPr="008349B8">
        <w:t xml:space="preserve">, who at any time has been or is a legal, financial or technical adviser of the Authority in relation to any matter concerning the Project; </w:t>
      </w:r>
    </w:p>
    <w:p w14:paraId="677F420A" w14:textId="018944A4" w:rsidR="00336A3F" w:rsidRPr="008349B8" w:rsidRDefault="00C41D48" w:rsidP="000464EF">
      <w:pPr>
        <w:pStyle w:val="ListParagraph"/>
        <w:numPr>
          <w:ilvl w:val="0"/>
          <w:numId w:val="18"/>
        </w:numPr>
        <w:spacing w:before="240"/>
        <w:jc w:val="both"/>
      </w:pPr>
      <w:r w:rsidRPr="008349B8">
        <w:rPr>
          <w:b/>
        </w:rPr>
        <w:t>“</w:t>
      </w:r>
      <w:r w:rsidR="00634CA7" w:rsidRPr="008349B8">
        <w:rPr>
          <w:b/>
        </w:rPr>
        <w:t>Fraudulent Practice</w:t>
      </w:r>
      <w:r w:rsidRPr="008349B8">
        <w:rPr>
          <w:b/>
        </w:rPr>
        <w:t>”</w:t>
      </w:r>
      <w:r w:rsidRPr="008349B8">
        <w:t xml:space="preserve"> means a misrepresentation or omission of facts or suppression of facts or disclosure of incomplete facts, in order to influence the Bidding </w:t>
      </w:r>
      <w:r w:rsidR="00BB1E30" w:rsidRPr="008349B8">
        <w:t>Process</w:t>
      </w:r>
      <w:r w:rsidR="00C35C89" w:rsidRPr="008349B8">
        <w:t xml:space="preserve"> or the execution of a contract to the detriment of the </w:t>
      </w:r>
      <w:r w:rsidR="00360C5B" w:rsidRPr="008349B8">
        <w:t>Authority</w:t>
      </w:r>
      <w:r w:rsidR="00C35C89" w:rsidRPr="008349B8">
        <w:t xml:space="preserve">, and includes collusive practice among the tenderers either prior to or after tender submission, designed to establish tender prices at artificial non-competitive levels and to deprive the </w:t>
      </w:r>
      <w:r w:rsidR="00360C5B" w:rsidRPr="008349B8">
        <w:t>Authority</w:t>
      </w:r>
      <w:r w:rsidR="00C35C89" w:rsidRPr="008349B8">
        <w:t xml:space="preserve"> of the benefits of free and open competition</w:t>
      </w:r>
      <w:r w:rsidR="00BB1E30" w:rsidRPr="008349B8">
        <w:t>;</w:t>
      </w:r>
    </w:p>
    <w:p w14:paraId="18155DAA" w14:textId="0A1B0A45" w:rsidR="00336A3F" w:rsidRPr="008349B8" w:rsidRDefault="00C41D48" w:rsidP="000464EF">
      <w:pPr>
        <w:pStyle w:val="ListParagraph"/>
        <w:numPr>
          <w:ilvl w:val="0"/>
          <w:numId w:val="18"/>
        </w:numPr>
        <w:spacing w:before="240"/>
        <w:jc w:val="both"/>
      </w:pPr>
      <w:r w:rsidRPr="008349B8">
        <w:rPr>
          <w:b/>
        </w:rPr>
        <w:t>“</w:t>
      </w:r>
      <w:r w:rsidR="00634CA7" w:rsidRPr="008349B8">
        <w:rPr>
          <w:b/>
        </w:rPr>
        <w:t>Coercive Practice</w:t>
      </w:r>
      <w:r w:rsidRPr="008349B8">
        <w:rPr>
          <w:b/>
        </w:rPr>
        <w:t>”</w:t>
      </w:r>
      <w:r w:rsidRPr="008349B8">
        <w:t xml:space="preserve"> means impairing </w:t>
      </w:r>
      <w:r w:rsidR="00BB1E30" w:rsidRPr="008349B8">
        <w:t>or harming</w:t>
      </w:r>
      <w:r w:rsidRPr="008349B8">
        <w:t xml:space="preserve">, or threatening to impair or harm, directly </w:t>
      </w:r>
      <w:r w:rsidR="00BB1E30" w:rsidRPr="008349B8">
        <w:t>or indirectly</w:t>
      </w:r>
      <w:r w:rsidRPr="008349B8">
        <w:t xml:space="preserve">, any person or property to influence any person’s participation or action in the Bidding Process; </w:t>
      </w:r>
    </w:p>
    <w:p w14:paraId="06B7090B" w14:textId="4A659F81" w:rsidR="00336A3F" w:rsidRPr="008349B8" w:rsidRDefault="00C41D48" w:rsidP="000464EF">
      <w:pPr>
        <w:pStyle w:val="ListParagraph"/>
        <w:numPr>
          <w:ilvl w:val="0"/>
          <w:numId w:val="18"/>
        </w:numPr>
        <w:spacing w:before="240"/>
        <w:jc w:val="both"/>
      </w:pPr>
      <w:r w:rsidRPr="008349B8">
        <w:rPr>
          <w:b/>
        </w:rPr>
        <w:t>“</w:t>
      </w:r>
      <w:r w:rsidR="00634CA7" w:rsidRPr="008349B8">
        <w:rPr>
          <w:b/>
        </w:rPr>
        <w:t>Undesirable Practice</w:t>
      </w:r>
      <w:r w:rsidRPr="008349B8">
        <w:rPr>
          <w:b/>
        </w:rPr>
        <w:t>”</w:t>
      </w:r>
      <w:r w:rsidRPr="008349B8">
        <w:t xml:space="preserve"> means (i) establishing contact with any person connected with or employed or engaged by the Authority with the objective of canvassing, lobbying or in any manner influencing or attempting to </w:t>
      </w:r>
      <w:r w:rsidR="00BB1E30" w:rsidRPr="008349B8">
        <w:t>influence the Bidding</w:t>
      </w:r>
      <w:r w:rsidRPr="008349B8">
        <w:t xml:space="preserve"> Process; or (ii) having a Conflict of Interest; and </w:t>
      </w:r>
    </w:p>
    <w:p w14:paraId="36E2AD02" w14:textId="509DE825" w:rsidR="00C41D48" w:rsidRPr="008349B8" w:rsidRDefault="00C41D48" w:rsidP="000464EF">
      <w:pPr>
        <w:pStyle w:val="ListParagraph"/>
        <w:numPr>
          <w:ilvl w:val="0"/>
          <w:numId w:val="18"/>
        </w:numPr>
        <w:spacing w:before="240"/>
        <w:jc w:val="both"/>
      </w:pPr>
      <w:r w:rsidRPr="008349B8">
        <w:rPr>
          <w:b/>
        </w:rPr>
        <w:t>“</w:t>
      </w:r>
      <w:r w:rsidR="00634CA7" w:rsidRPr="008349B8">
        <w:rPr>
          <w:b/>
        </w:rPr>
        <w:t>Restrictive Practice</w:t>
      </w:r>
      <w:r w:rsidR="00BB1E30" w:rsidRPr="008349B8">
        <w:rPr>
          <w:b/>
        </w:rPr>
        <w:t>”</w:t>
      </w:r>
      <w:r w:rsidR="00BB1E30" w:rsidRPr="008349B8">
        <w:t xml:space="preserve"> means</w:t>
      </w:r>
      <w:r w:rsidRPr="008349B8">
        <w:t xml:space="preserve"> forming </w:t>
      </w:r>
      <w:r w:rsidR="00BB1E30" w:rsidRPr="008349B8">
        <w:t xml:space="preserve">a </w:t>
      </w:r>
      <w:r w:rsidR="00E00336" w:rsidRPr="008349B8">
        <w:t>cartel or</w:t>
      </w:r>
      <w:r w:rsidR="00BB1E30" w:rsidRPr="008349B8">
        <w:t xml:space="preserve"> </w:t>
      </w:r>
      <w:r w:rsidR="00E00336" w:rsidRPr="008349B8">
        <w:t>arriving at</w:t>
      </w:r>
      <w:r w:rsidR="00BB1E30" w:rsidRPr="008349B8">
        <w:t xml:space="preserve"> any</w:t>
      </w:r>
      <w:r w:rsidRPr="008349B8">
        <w:t xml:space="preserve"> understanding or arrangement </w:t>
      </w:r>
      <w:r w:rsidR="00BB1E30" w:rsidRPr="008349B8">
        <w:t xml:space="preserve">among Bidders with the objective of </w:t>
      </w:r>
      <w:r w:rsidR="00E00336" w:rsidRPr="008349B8">
        <w:t>restricting or</w:t>
      </w:r>
      <w:r w:rsidR="00BB1E30" w:rsidRPr="008349B8">
        <w:t xml:space="preserve"> manipulating</w:t>
      </w:r>
      <w:r w:rsidRPr="008349B8">
        <w:t xml:space="preserve"> a full and fair competition in the Bidding Process.  </w:t>
      </w:r>
    </w:p>
    <w:p w14:paraId="3114008A" w14:textId="77777777" w:rsidR="008D281B" w:rsidRPr="008349B8" w:rsidRDefault="008D281B">
      <w:pPr>
        <w:rPr>
          <w:b/>
        </w:rPr>
      </w:pPr>
      <w:r w:rsidRPr="008349B8">
        <w:rPr>
          <w:b/>
        </w:rPr>
        <w:br w:type="page"/>
      </w:r>
    </w:p>
    <w:p w14:paraId="67658DAA" w14:textId="77777777" w:rsidR="009C5B02" w:rsidRPr="008349B8" w:rsidRDefault="009C5B02" w:rsidP="00ED0A08">
      <w:pPr>
        <w:pStyle w:val="Heading1"/>
        <w:numPr>
          <w:ilvl w:val="0"/>
          <w:numId w:val="1"/>
        </w:numPr>
        <w:jc w:val="center"/>
        <w:rPr>
          <w:rFonts w:asciiTheme="minorHAnsi" w:hAnsiTheme="minorHAnsi"/>
          <w:color w:val="auto"/>
        </w:rPr>
      </w:pPr>
      <w:bookmarkStart w:id="90" w:name="_Toc505250618"/>
      <w:bookmarkStart w:id="91" w:name="_Toc153463859"/>
      <w:r w:rsidRPr="008349B8">
        <w:rPr>
          <w:rFonts w:asciiTheme="minorHAnsi" w:hAnsiTheme="minorHAnsi"/>
          <w:color w:val="auto"/>
        </w:rPr>
        <w:lastRenderedPageBreak/>
        <w:t>PRE-BID CONFERENCE</w:t>
      </w:r>
      <w:bookmarkEnd w:id="90"/>
      <w:bookmarkEnd w:id="91"/>
    </w:p>
    <w:p w14:paraId="3DF8A34D" w14:textId="77777777" w:rsidR="004107DE" w:rsidRPr="008349B8" w:rsidRDefault="004107DE" w:rsidP="00ED0A08">
      <w:pPr>
        <w:pStyle w:val="ListParagraph"/>
        <w:ind w:left="360"/>
      </w:pPr>
    </w:p>
    <w:p w14:paraId="069D9412" w14:textId="77777777" w:rsidR="008D281B" w:rsidRPr="008349B8" w:rsidRDefault="00C41D48" w:rsidP="000464EF">
      <w:pPr>
        <w:pStyle w:val="ListParagraph"/>
        <w:numPr>
          <w:ilvl w:val="0"/>
          <w:numId w:val="45"/>
        </w:numPr>
        <w:jc w:val="both"/>
      </w:pPr>
      <w:r w:rsidRPr="008349B8">
        <w:rPr>
          <w:b/>
        </w:rPr>
        <w:t xml:space="preserve">PRE-BID CONFERENCE </w:t>
      </w:r>
    </w:p>
    <w:p w14:paraId="66463ADF" w14:textId="77777777" w:rsidR="00113FFC" w:rsidRPr="008349B8" w:rsidRDefault="00113FFC" w:rsidP="00113FFC">
      <w:pPr>
        <w:pStyle w:val="ListParagraph"/>
        <w:ind w:left="360"/>
        <w:jc w:val="both"/>
      </w:pPr>
    </w:p>
    <w:p w14:paraId="2F4D7007" w14:textId="54DFBD50" w:rsidR="008D281B" w:rsidRPr="008349B8" w:rsidRDefault="00C41D48" w:rsidP="00BA6A93">
      <w:pPr>
        <w:pStyle w:val="ListParagraph"/>
        <w:numPr>
          <w:ilvl w:val="1"/>
          <w:numId w:val="45"/>
        </w:numPr>
        <w:spacing w:before="240"/>
        <w:ind w:left="709" w:hanging="792"/>
        <w:jc w:val="both"/>
      </w:pPr>
      <w:r w:rsidRPr="008349B8">
        <w:t xml:space="preserve">A Pre-Bid conference of the interested parties shall be convened </w:t>
      </w:r>
      <w:r w:rsidR="009B68D8" w:rsidRPr="008349B8">
        <w:t xml:space="preserve">as per the details provided in Clause </w:t>
      </w:r>
      <w:r w:rsidR="003400D9" w:rsidRPr="008349B8">
        <w:t>1.2.9</w:t>
      </w:r>
      <w:r w:rsidR="009B68D8" w:rsidRPr="008349B8">
        <w:t xml:space="preserve">. </w:t>
      </w:r>
      <w:r w:rsidRPr="008349B8">
        <w:t xml:space="preserve">Interested parties shall contact persons given in </w:t>
      </w:r>
      <w:r w:rsidR="00DA6AED" w:rsidRPr="008349B8">
        <w:t>Clause</w:t>
      </w:r>
      <w:r w:rsidRPr="008349B8">
        <w:t xml:space="preserve"> </w:t>
      </w:r>
      <w:r w:rsidR="005A7F31" w:rsidRPr="008349B8">
        <w:fldChar w:fldCharType="begin"/>
      </w:r>
      <w:r w:rsidR="005A7F31" w:rsidRPr="008349B8">
        <w:instrText xml:space="preserve"> REF _Ref526776158 \w \h </w:instrText>
      </w:r>
      <w:r w:rsidR="00EE6A4F" w:rsidRPr="008349B8">
        <w:instrText xml:space="preserve"> \* MERGEFORMAT </w:instrText>
      </w:r>
      <w:r w:rsidR="005A7F31" w:rsidRPr="008349B8">
        <w:fldChar w:fldCharType="separate"/>
      </w:r>
      <w:r w:rsidR="004E5F26" w:rsidRPr="008349B8">
        <w:t>2.6.1</w:t>
      </w:r>
      <w:r w:rsidR="005A7F31" w:rsidRPr="008349B8">
        <w:fldChar w:fldCharType="end"/>
      </w:r>
      <w:r w:rsidR="005A7F31" w:rsidRPr="008349B8">
        <w:t xml:space="preserve"> </w:t>
      </w:r>
      <w:r w:rsidRPr="008349B8">
        <w:t xml:space="preserve">above for any change in the venue / date / time for the Pre-Bid Conference. A maximum of three (3) representatives of each Bidder shall be allowed to participate on production of authority letter from the Bidder. </w:t>
      </w:r>
    </w:p>
    <w:p w14:paraId="48CF8F6A" w14:textId="77777777" w:rsidR="006704EE" w:rsidRPr="008349B8" w:rsidRDefault="006704EE" w:rsidP="00BA6A93">
      <w:pPr>
        <w:pStyle w:val="ListParagraph"/>
        <w:spacing w:before="240"/>
        <w:ind w:left="709" w:hanging="792"/>
        <w:jc w:val="both"/>
      </w:pPr>
    </w:p>
    <w:p w14:paraId="5DBDAB4D" w14:textId="266E9927" w:rsidR="006704EE" w:rsidRPr="008349B8" w:rsidRDefault="006704EE" w:rsidP="00BA6A93">
      <w:pPr>
        <w:pStyle w:val="ListParagraph"/>
        <w:numPr>
          <w:ilvl w:val="1"/>
          <w:numId w:val="45"/>
        </w:numPr>
        <w:spacing w:before="240"/>
        <w:ind w:left="709" w:hanging="792"/>
        <w:jc w:val="both"/>
      </w:pPr>
      <w:r w:rsidRPr="008349B8">
        <w:t xml:space="preserve">Facility for attending the pre-bid conference by the Bidders through video conferencing would be made by the Authority. In case if a Bidder is desirous in participating the pre-bid conference through video conference shall at least 3 (three) working days before the scheduled Pre-Bid conference date mentioned in clause </w:t>
      </w:r>
      <w:r w:rsidR="003400D9" w:rsidRPr="008349B8">
        <w:t>1.2.9</w:t>
      </w:r>
      <w:r w:rsidRPr="008349B8">
        <w:t>, request the Authority by mail for participation through video conference. The link for attending the meeting shall be shared by the Authority at least a day before the pre-bid meeting.</w:t>
      </w:r>
    </w:p>
    <w:p w14:paraId="506181FD" w14:textId="77777777" w:rsidR="006704EE" w:rsidRPr="008349B8" w:rsidRDefault="006704EE" w:rsidP="00BA6A93">
      <w:pPr>
        <w:pStyle w:val="ListParagraph"/>
        <w:spacing w:before="240"/>
        <w:ind w:left="709" w:hanging="792"/>
        <w:jc w:val="both"/>
      </w:pPr>
    </w:p>
    <w:p w14:paraId="47C498A8" w14:textId="77777777" w:rsidR="008D281B" w:rsidRPr="008349B8" w:rsidRDefault="00C41D48" w:rsidP="00BA6A93">
      <w:pPr>
        <w:pStyle w:val="ListParagraph"/>
        <w:numPr>
          <w:ilvl w:val="1"/>
          <w:numId w:val="45"/>
        </w:numPr>
        <w:spacing w:before="240"/>
        <w:ind w:left="709" w:hanging="792"/>
        <w:jc w:val="both"/>
      </w:pPr>
      <w:r w:rsidRPr="008349B8">
        <w:t xml:space="preserve">During the course of Pre-Bid conferences, the Bidders will be free to seek clarifications and make suggestions for consideration of the Authority. The Authority shall endeavour to provide clarifications and such further information as it may, in its sole discretion, consider </w:t>
      </w:r>
      <w:r w:rsidR="002D4301" w:rsidRPr="008349B8">
        <w:t>appropriate for facilitating</w:t>
      </w:r>
      <w:r w:rsidRPr="008349B8">
        <w:t xml:space="preserve"> a fair, transparent and competitive Bidding Process. </w:t>
      </w:r>
    </w:p>
    <w:p w14:paraId="5C214563" w14:textId="77777777" w:rsidR="006704EE" w:rsidRPr="008349B8" w:rsidRDefault="006704EE" w:rsidP="00BA6A93">
      <w:pPr>
        <w:pStyle w:val="ListParagraph"/>
        <w:spacing w:before="240"/>
        <w:ind w:left="709" w:hanging="792"/>
        <w:jc w:val="both"/>
      </w:pPr>
    </w:p>
    <w:p w14:paraId="036FD770" w14:textId="77777777" w:rsidR="00C41D48" w:rsidRPr="008349B8" w:rsidRDefault="00C41D48" w:rsidP="00BA6A93">
      <w:pPr>
        <w:pStyle w:val="ListParagraph"/>
        <w:numPr>
          <w:ilvl w:val="1"/>
          <w:numId w:val="45"/>
        </w:numPr>
        <w:spacing w:before="240"/>
        <w:ind w:left="709" w:hanging="792"/>
        <w:jc w:val="both"/>
      </w:pPr>
      <w:r w:rsidRPr="008349B8">
        <w:t xml:space="preserve">The Bidder is advised to procure &amp; study the Bidding Documents completely, undertake site visits and submit the queries in writing or by </w:t>
      </w:r>
      <w:r w:rsidR="00DF4DEC" w:rsidRPr="008349B8">
        <w:t>email</w:t>
      </w:r>
      <w:r w:rsidRPr="008349B8">
        <w:t xml:space="preserve"> to the Authority. The queries should be sent to the Authority at least 2 (two) working days before the scheduled Pre-Bid </w:t>
      </w:r>
      <w:r w:rsidR="00ED0B29" w:rsidRPr="008349B8">
        <w:t>meeting</w:t>
      </w:r>
      <w:r w:rsidRPr="008349B8">
        <w:t xml:space="preserve">. </w:t>
      </w:r>
    </w:p>
    <w:p w14:paraId="74A88973" w14:textId="77777777" w:rsidR="008D281B" w:rsidRPr="008349B8" w:rsidRDefault="008D281B">
      <w:pPr>
        <w:rPr>
          <w:b/>
        </w:rPr>
      </w:pPr>
      <w:r w:rsidRPr="008349B8">
        <w:rPr>
          <w:b/>
        </w:rPr>
        <w:br w:type="page"/>
      </w:r>
    </w:p>
    <w:p w14:paraId="00ADEF9A" w14:textId="77777777" w:rsidR="009C5B02" w:rsidRPr="008349B8" w:rsidRDefault="009C5B02" w:rsidP="00ED0A08">
      <w:pPr>
        <w:pStyle w:val="Heading1"/>
        <w:jc w:val="center"/>
        <w:rPr>
          <w:rFonts w:asciiTheme="minorHAnsi" w:hAnsiTheme="minorHAnsi"/>
          <w:color w:val="auto"/>
        </w:rPr>
      </w:pPr>
      <w:bookmarkStart w:id="92" w:name="_Toc505250619"/>
      <w:bookmarkStart w:id="93" w:name="_Toc153463860"/>
      <w:r w:rsidRPr="008349B8">
        <w:rPr>
          <w:rFonts w:asciiTheme="minorHAnsi" w:hAnsiTheme="minorHAnsi"/>
          <w:color w:val="auto"/>
        </w:rPr>
        <w:lastRenderedPageBreak/>
        <w:t>6. MISCELLANEOUS</w:t>
      </w:r>
      <w:bookmarkEnd w:id="92"/>
      <w:bookmarkEnd w:id="93"/>
    </w:p>
    <w:p w14:paraId="2BCD8CEF" w14:textId="77777777" w:rsidR="004F2EEC" w:rsidRPr="008349B8" w:rsidRDefault="004F2EEC" w:rsidP="00ED0A08">
      <w:pPr>
        <w:pStyle w:val="ListParagraph"/>
        <w:ind w:left="360"/>
        <w:jc w:val="both"/>
      </w:pPr>
    </w:p>
    <w:p w14:paraId="07A48A31" w14:textId="77777777" w:rsidR="008D281B" w:rsidRPr="008349B8" w:rsidRDefault="00C41D48" w:rsidP="000464EF">
      <w:pPr>
        <w:pStyle w:val="ListParagraph"/>
        <w:numPr>
          <w:ilvl w:val="0"/>
          <w:numId w:val="45"/>
        </w:numPr>
        <w:jc w:val="both"/>
      </w:pPr>
      <w:r w:rsidRPr="008349B8">
        <w:rPr>
          <w:b/>
        </w:rPr>
        <w:t xml:space="preserve">MISCELLANEOUS </w:t>
      </w:r>
    </w:p>
    <w:p w14:paraId="4E561EDA" w14:textId="77777777" w:rsidR="00113FFC" w:rsidRPr="008349B8" w:rsidRDefault="00113FFC" w:rsidP="00113FFC">
      <w:pPr>
        <w:pStyle w:val="ListParagraph"/>
        <w:ind w:left="360"/>
        <w:jc w:val="both"/>
      </w:pPr>
    </w:p>
    <w:p w14:paraId="58EA775C" w14:textId="1ADA8024" w:rsidR="004251B4" w:rsidRPr="008349B8" w:rsidRDefault="00C41D48" w:rsidP="00113FFC">
      <w:pPr>
        <w:pStyle w:val="ListParagraph"/>
        <w:numPr>
          <w:ilvl w:val="1"/>
          <w:numId w:val="45"/>
        </w:numPr>
        <w:spacing w:before="240"/>
        <w:ind w:left="567" w:hanging="567"/>
        <w:jc w:val="both"/>
      </w:pPr>
      <w:r w:rsidRPr="008349B8">
        <w:t xml:space="preserve">The Bidding Process shall be governed by, and construed in accordance with, the laws of India and the Courts at </w:t>
      </w:r>
      <w:r w:rsidR="00935E87" w:rsidRPr="008349B8">
        <w:t xml:space="preserve">Bengaluru </w:t>
      </w:r>
      <w:r w:rsidRPr="008349B8">
        <w:t>shall have exclusive jurisdiction over all disputes arising under, pursuant to and/ or in connection with the Bidding Process.</w:t>
      </w:r>
    </w:p>
    <w:p w14:paraId="35F1E4A1" w14:textId="77777777" w:rsidR="008D281B" w:rsidRPr="008349B8" w:rsidRDefault="00C41D48" w:rsidP="004251B4">
      <w:pPr>
        <w:pStyle w:val="ListParagraph"/>
        <w:spacing w:before="240"/>
        <w:ind w:left="792"/>
        <w:jc w:val="both"/>
      </w:pPr>
      <w:r w:rsidRPr="008349B8">
        <w:t xml:space="preserve"> </w:t>
      </w:r>
    </w:p>
    <w:p w14:paraId="1BDCD706" w14:textId="77777777" w:rsidR="008D281B" w:rsidRPr="008349B8" w:rsidRDefault="00C41D48" w:rsidP="00113FFC">
      <w:pPr>
        <w:pStyle w:val="ListParagraph"/>
        <w:numPr>
          <w:ilvl w:val="1"/>
          <w:numId w:val="45"/>
        </w:numPr>
        <w:spacing w:before="240"/>
        <w:ind w:left="567" w:hanging="567"/>
        <w:jc w:val="both"/>
      </w:pPr>
      <w:r w:rsidRPr="008349B8">
        <w:t xml:space="preserve">The Authority, in its sole discretion and without incurring any obligation or liability, reserves the right, at any time, to;  </w:t>
      </w:r>
    </w:p>
    <w:p w14:paraId="0231AF31" w14:textId="77777777" w:rsidR="00BC2C81" w:rsidRPr="008349B8" w:rsidRDefault="00C41D48" w:rsidP="000464EF">
      <w:pPr>
        <w:pStyle w:val="ListParagraph"/>
        <w:numPr>
          <w:ilvl w:val="0"/>
          <w:numId w:val="19"/>
        </w:numPr>
        <w:spacing w:before="240"/>
        <w:jc w:val="both"/>
      </w:pPr>
      <w:r w:rsidRPr="008349B8">
        <w:t xml:space="preserve">suspend and/ or cancel the Bidding Process and/ or amend and/ or supplement the Bidding Process or modify the dates or other terms and conditions relating thereto; </w:t>
      </w:r>
    </w:p>
    <w:p w14:paraId="471A8C25" w14:textId="77777777" w:rsidR="00BC2C81" w:rsidRPr="008349B8" w:rsidRDefault="00C41D48" w:rsidP="000464EF">
      <w:pPr>
        <w:pStyle w:val="ListParagraph"/>
        <w:numPr>
          <w:ilvl w:val="0"/>
          <w:numId w:val="19"/>
        </w:numPr>
        <w:spacing w:before="240"/>
        <w:jc w:val="both"/>
      </w:pPr>
      <w:r w:rsidRPr="008349B8">
        <w:t xml:space="preserve">consult with any Bidder in order to receive clarification or further information; </w:t>
      </w:r>
    </w:p>
    <w:p w14:paraId="607F3AC3" w14:textId="77777777" w:rsidR="00BC2C81" w:rsidRPr="008349B8" w:rsidRDefault="00C41D48" w:rsidP="000464EF">
      <w:pPr>
        <w:pStyle w:val="ListParagraph"/>
        <w:numPr>
          <w:ilvl w:val="0"/>
          <w:numId w:val="19"/>
        </w:numPr>
        <w:spacing w:before="240"/>
        <w:jc w:val="both"/>
      </w:pPr>
      <w:r w:rsidRPr="008349B8">
        <w:t xml:space="preserve">retain any information and/ or evidence submitted to the Authority by, on behalf of, and/ or in relation to any Bidder; and/ or </w:t>
      </w:r>
    </w:p>
    <w:p w14:paraId="0BFE3B16" w14:textId="77777777" w:rsidR="008D281B" w:rsidRPr="008349B8" w:rsidRDefault="00C41D48" w:rsidP="000464EF">
      <w:pPr>
        <w:pStyle w:val="ListParagraph"/>
        <w:numPr>
          <w:ilvl w:val="0"/>
          <w:numId w:val="19"/>
        </w:numPr>
        <w:spacing w:before="240"/>
        <w:jc w:val="both"/>
      </w:pPr>
      <w:r w:rsidRPr="008349B8">
        <w:t xml:space="preserve">independently verify, disqualify, reject and/ or accept any and all submissions or other information and/ or evidence submitted by or on behalf of any Bidder. </w:t>
      </w:r>
    </w:p>
    <w:p w14:paraId="332D7237" w14:textId="77777777" w:rsidR="004251B4" w:rsidRPr="008349B8" w:rsidRDefault="004251B4" w:rsidP="004251B4">
      <w:pPr>
        <w:pStyle w:val="ListParagraph"/>
        <w:spacing w:before="240"/>
        <w:ind w:left="1152"/>
        <w:jc w:val="both"/>
      </w:pPr>
    </w:p>
    <w:p w14:paraId="71837CCC" w14:textId="77777777" w:rsidR="00C41D48" w:rsidRPr="008349B8" w:rsidRDefault="00C41D48" w:rsidP="00113FFC">
      <w:pPr>
        <w:pStyle w:val="ListParagraph"/>
        <w:numPr>
          <w:ilvl w:val="1"/>
          <w:numId w:val="45"/>
        </w:numPr>
        <w:spacing w:before="240"/>
        <w:ind w:left="567" w:hanging="567"/>
        <w:jc w:val="both"/>
      </w:pPr>
      <w:r w:rsidRPr="008349B8">
        <w:t>It shall be deemed that by submitting the Bid, the Bidder agrees and releases the Authority, its employees,  agents  and  advis</w:t>
      </w:r>
      <w:r w:rsidR="008A5366" w:rsidRPr="008349B8">
        <w:t>e</w:t>
      </w:r>
      <w:r w:rsidRPr="008349B8">
        <w:t xml:space="preserve">rs,  irrevocably, unconditionally, fully and finally from any and  all liability for claims, losses, damages, costs, expenses or liabilities in any way related to or arising from the exercise of any rights and/ or performance of any obligations hereunder, pursuant hereto and/ or in connection herewith and waives any and all rights and/ or claims it  may have in this respect, whether actual or contingent, whether present or future. </w:t>
      </w:r>
    </w:p>
    <w:p w14:paraId="5C578FA0" w14:textId="77777777" w:rsidR="008D281B" w:rsidRPr="008349B8" w:rsidRDefault="008D281B">
      <w:r w:rsidRPr="008349B8">
        <w:br w:type="page"/>
      </w:r>
    </w:p>
    <w:p w14:paraId="262DCE29" w14:textId="77777777" w:rsidR="008D281B" w:rsidRPr="008349B8" w:rsidRDefault="00106FEA">
      <w:r w:rsidRPr="008349B8">
        <w:rPr>
          <w:noProof/>
          <w:lang w:eastAsia="en-IN"/>
        </w:rPr>
        <w:lastRenderedPageBreak/>
        <mc:AlternateContent>
          <mc:Choice Requires="wps">
            <w:drawing>
              <wp:anchor distT="0" distB="0" distL="114300" distR="114300" simplePos="0" relativeHeight="251657216" behindDoc="0" locked="0" layoutInCell="1" allowOverlap="1" wp14:anchorId="52D2E78C" wp14:editId="0009CAB8">
                <wp:simplePos x="0" y="0"/>
                <wp:positionH relativeFrom="column">
                  <wp:align>center</wp:align>
                </wp:positionH>
                <wp:positionV relativeFrom="page">
                  <wp:align>center</wp:align>
                </wp:positionV>
                <wp:extent cx="1224280" cy="29972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4280" cy="29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D4C859" w14:textId="77777777" w:rsidR="00605E2E" w:rsidRPr="00B14AF1" w:rsidRDefault="00605E2E" w:rsidP="00B14AF1">
                            <w:pPr>
                              <w:pStyle w:val="Heading1"/>
                              <w:spacing w:before="0" w:line="240" w:lineRule="auto"/>
                              <w:rPr>
                                <w:color w:val="auto"/>
                              </w:rPr>
                            </w:pPr>
                            <w:bookmarkStart w:id="94" w:name="_Toc505250620"/>
                            <w:bookmarkStart w:id="95" w:name="_Toc153463861"/>
                            <w:r w:rsidRPr="00B14AF1">
                              <w:rPr>
                                <w:color w:val="auto"/>
                              </w:rPr>
                              <w:t>APPENDICES</w:t>
                            </w:r>
                            <w:bookmarkEnd w:id="94"/>
                            <w:bookmarkEnd w:id="95"/>
                          </w:p>
                        </w:txbxContent>
                      </wps:txbx>
                      <wps:bodyPr rot="0" vert="horz" wrap="non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52D2E78C" id="_x0000_t202" coordsize="21600,21600" o:spt="202" path="m,l,21600r21600,l21600,xe">
                <v:stroke joinstyle="miter"/>
                <v:path gradientshapeok="t" o:connecttype="rect"/>
              </v:shapetype>
              <v:shape id="Text Box 2" o:spid="_x0000_s1026" type="#_x0000_t202" style="position:absolute;margin-left:0;margin-top:0;width:96.4pt;height:23.6pt;z-index:251657216;visibility:visible;mso-wrap-style:none;mso-width-percent:0;mso-height-percent:0;mso-wrap-distance-left:9pt;mso-wrap-distance-top:0;mso-wrap-distance-right:9pt;mso-wrap-distance-bottom:0;mso-position-horizontal:center;mso-position-horizontal-relative:text;mso-position-vertical:center;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" stroked="f">
                <v:textbox style="mso-fit-shape-to-text:t">
                  <w:txbxContent>
                    <w:p w14:paraId="33D4C859" w14:textId="77777777" w:rsidR="00605E2E" w:rsidRPr="00B14AF1" w:rsidRDefault="00605E2E" w:rsidP="00B14AF1">
                      <w:pPr>
                        <w:pStyle w:val="Heading1"/>
                        <w:spacing w:before="0" w:line="240" w:lineRule="auto"/>
                        <w:rPr>
                          <w:color w:val="auto"/>
                        </w:rPr>
                      </w:pPr>
                      <w:bookmarkStart w:id="95" w:name="_Toc505250620"/>
                      <w:bookmarkStart w:id="96" w:name="_Toc153463861"/>
                      <w:r w:rsidRPr="00B14AF1">
                        <w:rPr>
                          <w:color w:val="auto"/>
                        </w:rPr>
                        <w:t>APPENDICES</w:t>
                      </w:r>
                      <w:bookmarkEnd w:id="95"/>
                      <w:bookmarkEnd w:id="96"/>
                    </w:p>
                  </w:txbxContent>
                </v:textbox>
                <w10:wrap anchory="page"/>
              </v:shape>
            </w:pict>
          </mc:Fallback>
        </mc:AlternateContent>
      </w:r>
    </w:p>
    <w:p w14:paraId="464AB6FD" w14:textId="77777777" w:rsidR="00C27F68" w:rsidRPr="008349B8" w:rsidRDefault="00C27F68">
      <w:r w:rsidRPr="008349B8">
        <w:br w:type="page"/>
      </w:r>
    </w:p>
    <w:p w14:paraId="3B5AD550" w14:textId="77777777" w:rsidR="00C27F68" w:rsidRPr="008349B8" w:rsidRDefault="00C41D48" w:rsidP="00B0752A">
      <w:pPr>
        <w:pStyle w:val="Heading2"/>
        <w:jc w:val="center"/>
        <w:rPr>
          <w:rFonts w:asciiTheme="minorHAnsi" w:hAnsiTheme="minorHAnsi"/>
          <w:color w:val="auto"/>
          <w:sz w:val="22"/>
          <w:szCs w:val="22"/>
        </w:rPr>
      </w:pPr>
      <w:bookmarkStart w:id="96" w:name="_Toc505250621"/>
      <w:bookmarkStart w:id="97" w:name="_Toc153463862"/>
      <w:r w:rsidRPr="008349B8">
        <w:rPr>
          <w:rFonts w:asciiTheme="minorHAnsi" w:hAnsiTheme="minorHAnsi"/>
          <w:color w:val="auto"/>
          <w:sz w:val="22"/>
          <w:szCs w:val="22"/>
        </w:rPr>
        <w:lastRenderedPageBreak/>
        <w:t>APPENDIX I</w:t>
      </w:r>
      <w:r w:rsidR="00C85BBC" w:rsidRPr="008349B8">
        <w:rPr>
          <w:rFonts w:asciiTheme="minorHAnsi" w:hAnsiTheme="minorHAnsi"/>
          <w:color w:val="auto"/>
          <w:sz w:val="22"/>
          <w:szCs w:val="22"/>
        </w:rPr>
        <w:t xml:space="preserve"> </w:t>
      </w:r>
      <w:r w:rsidR="00CE5CAE" w:rsidRPr="008349B8">
        <w:rPr>
          <w:rFonts w:asciiTheme="minorHAnsi" w:hAnsiTheme="minorHAnsi"/>
          <w:color w:val="auto"/>
          <w:sz w:val="22"/>
          <w:szCs w:val="22"/>
        </w:rPr>
        <w:t xml:space="preserve">- </w:t>
      </w:r>
      <w:r w:rsidRPr="008349B8">
        <w:rPr>
          <w:rFonts w:asciiTheme="minorHAnsi" w:hAnsiTheme="minorHAnsi"/>
          <w:color w:val="auto"/>
          <w:sz w:val="22"/>
          <w:szCs w:val="22"/>
        </w:rPr>
        <w:t>Letter Comprising</w:t>
      </w:r>
      <w:r w:rsidR="00C27F68" w:rsidRPr="008349B8">
        <w:rPr>
          <w:rFonts w:asciiTheme="minorHAnsi" w:hAnsiTheme="minorHAnsi"/>
          <w:color w:val="auto"/>
          <w:sz w:val="22"/>
          <w:szCs w:val="22"/>
        </w:rPr>
        <w:t xml:space="preserve"> the Bid</w:t>
      </w:r>
      <w:bookmarkEnd w:id="96"/>
      <w:bookmarkEnd w:id="97"/>
    </w:p>
    <w:p w14:paraId="26B629E4" w14:textId="4F02BBCB" w:rsidR="00C41D48" w:rsidRPr="008349B8" w:rsidRDefault="00C27F68" w:rsidP="00C27F68">
      <w:pPr>
        <w:spacing w:after="0"/>
        <w:jc w:val="center"/>
        <w:rPr>
          <w:bCs/>
        </w:rPr>
      </w:pPr>
      <w:r w:rsidRPr="008349B8">
        <w:rPr>
          <w:bCs/>
        </w:rPr>
        <w:t>(Refer Clause</w:t>
      </w:r>
      <w:r w:rsidR="00B10337" w:rsidRPr="008349B8">
        <w:rPr>
          <w:bCs/>
        </w:rPr>
        <w:t xml:space="preserve"> 2.9.1,</w:t>
      </w:r>
      <w:r w:rsidR="00306C05" w:rsidRPr="008349B8">
        <w:rPr>
          <w:bCs/>
        </w:rPr>
        <w:t xml:space="preserve"> 2.14.1</w:t>
      </w:r>
      <w:r w:rsidR="00B10337" w:rsidRPr="008349B8">
        <w:rPr>
          <w:bCs/>
        </w:rPr>
        <w:t xml:space="preserve"> &amp; 2.20.1</w:t>
      </w:r>
      <w:r w:rsidRPr="008349B8">
        <w:rPr>
          <w:bCs/>
        </w:rPr>
        <w:t>)</w:t>
      </w:r>
    </w:p>
    <w:p w14:paraId="3571E2C6" w14:textId="77777777" w:rsidR="00941C47" w:rsidRPr="008349B8" w:rsidRDefault="00941C47" w:rsidP="00941C47">
      <w:pPr>
        <w:pStyle w:val="PlainText"/>
        <w:spacing w:line="276" w:lineRule="auto"/>
        <w:ind w:left="360"/>
        <w:jc w:val="center"/>
        <w:rPr>
          <w:rFonts w:asciiTheme="minorHAnsi" w:eastAsiaTheme="minorHAnsi" w:hAnsiTheme="minorHAnsi" w:cstheme="minorBidi"/>
          <w:i/>
          <w:sz w:val="22"/>
          <w:szCs w:val="22"/>
          <w:lang w:val="en-IN"/>
        </w:rPr>
      </w:pPr>
      <w:r w:rsidRPr="008349B8">
        <w:rPr>
          <w:rFonts w:asciiTheme="minorHAnsi" w:eastAsiaTheme="minorHAnsi" w:hAnsiTheme="minorHAnsi" w:cstheme="minorBidi"/>
          <w:i/>
          <w:sz w:val="22"/>
          <w:szCs w:val="22"/>
          <w:lang w:val="en-IN"/>
        </w:rPr>
        <w:t>(To be submitted on the Letterhead of the Bidder/ Lead Member in case of a Consortium)</w:t>
      </w:r>
    </w:p>
    <w:p w14:paraId="6D15A2B0" w14:textId="77777777" w:rsidR="00941C47" w:rsidRPr="008349B8" w:rsidRDefault="00941C47" w:rsidP="00C27F68">
      <w:pPr>
        <w:spacing w:after="0"/>
        <w:jc w:val="center"/>
        <w:rPr>
          <w:bCs/>
        </w:rPr>
      </w:pPr>
    </w:p>
    <w:p w14:paraId="720F3531" w14:textId="77777777" w:rsidR="00387358" w:rsidRPr="008349B8" w:rsidRDefault="00387358" w:rsidP="00C27F68">
      <w:pPr>
        <w:spacing w:after="0"/>
        <w:jc w:val="right"/>
      </w:pPr>
    </w:p>
    <w:p w14:paraId="4C78915C" w14:textId="77777777" w:rsidR="00C41D48" w:rsidRPr="008349B8" w:rsidRDefault="00387358">
      <w:pPr>
        <w:spacing w:after="0"/>
        <w:jc w:val="right"/>
      </w:pPr>
      <w:r w:rsidRPr="008349B8">
        <w:t>Date_________</w:t>
      </w:r>
    </w:p>
    <w:p w14:paraId="486D5A4D" w14:textId="77777777" w:rsidR="00C41D48" w:rsidRPr="008349B8" w:rsidRDefault="005F0DE3" w:rsidP="00C41D48">
      <w:r w:rsidRPr="008349B8">
        <w:t>To,</w:t>
      </w:r>
    </w:p>
    <w:p w14:paraId="4D1E6398" w14:textId="77777777" w:rsidR="005B0D17" w:rsidRPr="008349B8" w:rsidRDefault="005B0D17" w:rsidP="005B0D17">
      <w:pPr>
        <w:spacing w:after="0"/>
      </w:pPr>
      <w:r w:rsidRPr="008349B8">
        <w:t>The Managing Director,</w:t>
      </w:r>
    </w:p>
    <w:p w14:paraId="21DFA446" w14:textId="77777777" w:rsidR="005B0D17" w:rsidRPr="008349B8" w:rsidRDefault="005B0D17" w:rsidP="005B0D17">
      <w:pPr>
        <w:spacing w:after="0"/>
      </w:pPr>
      <w:r w:rsidRPr="008349B8">
        <w:t>Karnataka Tourism Infrastructure Limited,</w:t>
      </w:r>
    </w:p>
    <w:p w14:paraId="0E5BACEA" w14:textId="5DB34D7D" w:rsidR="003E3D3C" w:rsidRPr="008349B8" w:rsidRDefault="00B82644" w:rsidP="00737BE0">
      <w:pPr>
        <w:spacing w:after="0"/>
      </w:pPr>
      <w:r w:rsidRPr="008349B8">
        <w:t xml:space="preserve">No. </w:t>
      </w:r>
      <w:r w:rsidR="003E3D3C" w:rsidRPr="008349B8">
        <w:t>3, 4</w:t>
      </w:r>
      <w:r w:rsidR="003E3D3C" w:rsidRPr="008349B8">
        <w:rPr>
          <w:vertAlign w:val="superscript"/>
        </w:rPr>
        <w:t>th</w:t>
      </w:r>
      <w:r w:rsidRPr="008349B8">
        <w:t xml:space="preserve"> Floor</w:t>
      </w:r>
      <w:r w:rsidR="003E3D3C" w:rsidRPr="008349B8">
        <w:t xml:space="preserve">, Sungard - ATS, Embassy Icon, </w:t>
      </w:r>
    </w:p>
    <w:p w14:paraId="2C2F2015" w14:textId="6B951264" w:rsidR="00737BE0" w:rsidRPr="008349B8" w:rsidRDefault="003E3D3C" w:rsidP="00737BE0">
      <w:pPr>
        <w:spacing w:after="0"/>
      </w:pPr>
      <w:r w:rsidRPr="008349B8">
        <w:t xml:space="preserve">Infantry Road, Vasanth Nagar, </w:t>
      </w:r>
    </w:p>
    <w:p w14:paraId="26EE85D8" w14:textId="77777777" w:rsidR="00737BE0" w:rsidRPr="008349B8" w:rsidRDefault="00737BE0" w:rsidP="00737BE0">
      <w:pPr>
        <w:jc w:val="both"/>
      </w:pPr>
      <w:r w:rsidRPr="008349B8">
        <w:t>Bengaluru – 560001</w:t>
      </w:r>
    </w:p>
    <w:p w14:paraId="2D60F399" w14:textId="265BECB3" w:rsidR="00C41D48" w:rsidRPr="008349B8" w:rsidRDefault="00C41D48" w:rsidP="00AB2FDE">
      <w:pPr>
        <w:ind w:left="709" w:hanging="567"/>
        <w:jc w:val="both"/>
      </w:pPr>
      <w:r w:rsidRPr="008349B8">
        <w:rPr>
          <w:b/>
        </w:rPr>
        <w:t>Sub:</w:t>
      </w:r>
      <w:r w:rsidR="00C27F68" w:rsidRPr="008349B8">
        <w:tab/>
      </w:r>
      <w:r w:rsidRPr="004E4988">
        <w:t xml:space="preserve">Proposal for </w:t>
      </w:r>
      <w:r w:rsidR="004E4988" w:rsidRPr="004E4988">
        <w:t>Development and Operation of Adventure Sports, Eco Cottages and other Tourism Facilities at Pattadakal in Karnataka on DBFOT basis</w:t>
      </w:r>
      <w:r w:rsidR="005B0D17" w:rsidRPr="004E4988">
        <w:t>.</w:t>
      </w:r>
      <w:r w:rsidR="00737BE0" w:rsidRPr="008349B8" w:rsidDel="00737BE0">
        <w:t xml:space="preserve"> </w:t>
      </w:r>
    </w:p>
    <w:p w14:paraId="7B6E0F77" w14:textId="77777777" w:rsidR="00C41D48" w:rsidRPr="008349B8" w:rsidRDefault="00C27F68" w:rsidP="00C41D48">
      <w:r w:rsidRPr="008349B8">
        <w:t>Dear Sir,</w:t>
      </w:r>
    </w:p>
    <w:p w14:paraId="48545518" w14:textId="065CB343" w:rsidR="00C41D48" w:rsidRPr="008349B8" w:rsidRDefault="00C41D48" w:rsidP="000464EF">
      <w:pPr>
        <w:pStyle w:val="ListParagraph"/>
        <w:numPr>
          <w:ilvl w:val="0"/>
          <w:numId w:val="46"/>
        </w:numPr>
        <w:jc w:val="both"/>
      </w:pPr>
      <w:r w:rsidRPr="008349B8">
        <w:t xml:space="preserve">With reference to your RFP dated </w:t>
      </w:r>
      <w:r w:rsidR="00C27F68" w:rsidRPr="008349B8">
        <w:t>____________</w:t>
      </w:r>
      <w:r w:rsidR="00C27F68" w:rsidRPr="008349B8">
        <w:rPr>
          <w:rStyle w:val="FootnoteReference"/>
        </w:rPr>
        <w:footnoteReference w:id="7"/>
      </w:r>
      <w:r w:rsidRPr="008349B8">
        <w:t xml:space="preserve">, I/we, having examined the RFP and understood its contents, hereby submit my/our Bid for the aforesaid project. The Bid is unconditional and unqualified.  </w:t>
      </w:r>
    </w:p>
    <w:p w14:paraId="66516623" w14:textId="6739F167" w:rsidR="00C41D48" w:rsidRPr="008349B8" w:rsidRDefault="00C41D48" w:rsidP="000464EF">
      <w:pPr>
        <w:pStyle w:val="ListParagraph"/>
        <w:numPr>
          <w:ilvl w:val="0"/>
          <w:numId w:val="46"/>
        </w:numPr>
        <w:jc w:val="both"/>
      </w:pPr>
      <w:r w:rsidRPr="008349B8">
        <w:t xml:space="preserve">I/ We acknowledge that the Authority will be relying on the information provided in the Proposal and the documents accompanying the Proposal for selection of the </w:t>
      </w:r>
      <w:r w:rsidR="00077B00" w:rsidRPr="008349B8">
        <w:t>Concessionaire</w:t>
      </w:r>
      <w:r w:rsidRPr="008349B8">
        <w:t xml:space="preserve"> for the aforesaid Project, and we certify that all information provided therein is true and correct; nothing has been omitted which renders such information misleading; and all documents accompanying the Proposal are true copies of their respective originals.  </w:t>
      </w:r>
    </w:p>
    <w:p w14:paraId="5BC8468C" w14:textId="77777777" w:rsidR="00C41D48" w:rsidRPr="008349B8" w:rsidRDefault="00C41D48" w:rsidP="000464EF">
      <w:pPr>
        <w:pStyle w:val="ListParagraph"/>
        <w:numPr>
          <w:ilvl w:val="0"/>
          <w:numId w:val="46"/>
        </w:numPr>
        <w:jc w:val="both"/>
      </w:pPr>
      <w:r w:rsidRPr="008349B8">
        <w:t xml:space="preserve">This statement is made for the express purpose of qualifying as a Bidder for the development, construction, operation and maintenance of the aforesaid Project.  </w:t>
      </w:r>
    </w:p>
    <w:p w14:paraId="2D475009" w14:textId="77777777" w:rsidR="00C41D48" w:rsidRPr="008349B8" w:rsidRDefault="00C41D48" w:rsidP="000464EF">
      <w:pPr>
        <w:pStyle w:val="ListParagraph"/>
        <w:numPr>
          <w:ilvl w:val="0"/>
          <w:numId w:val="46"/>
        </w:numPr>
        <w:jc w:val="both"/>
      </w:pPr>
      <w:r w:rsidRPr="008349B8">
        <w:t xml:space="preserve">I/ We shall make available to the Authority any additional information it may find necessary or require to supplement or authenticate the Bid.  </w:t>
      </w:r>
    </w:p>
    <w:p w14:paraId="23D647AE" w14:textId="77777777" w:rsidR="00C41D48" w:rsidRPr="008349B8" w:rsidRDefault="00C41D48" w:rsidP="000464EF">
      <w:pPr>
        <w:pStyle w:val="ListParagraph"/>
        <w:numPr>
          <w:ilvl w:val="0"/>
          <w:numId w:val="46"/>
        </w:numPr>
        <w:jc w:val="both"/>
      </w:pPr>
      <w:r w:rsidRPr="008349B8">
        <w:t xml:space="preserve">I/ We acknowledge the right of the Authority to reject our Bid without assigning any reason </w:t>
      </w:r>
      <w:r w:rsidR="002D4301" w:rsidRPr="008349B8">
        <w:t>or otherwise</w:t>
      </w:r>
      <w:r w:rsidRPr="008349B8">
        <w:t xml:space="preserve"> and hereby waive our right to challenge the same on any account whatsoever.  </w:t>
      </w:r>
    </w:p>
    <w:p w14:paraId="6E88B2F4" w14:textId="77777777" w:rsidR="00C41D48" w:rsidRPr="008349B8" w:rsidRDefault="00C41D48" w:rsidP="000464EF">
      <w:pPr>
        <w:pStyle w:val="ListParagraph"/>
        <w:numPr>
          <w:ilvl w:val="0"/>
          <w:numId w:val="46"/>
        </w:numPr>
        <w:jc w:val="both"/>
      </w:pPr>
      <w:r w:rsidRPr="008349B8">
        <w:t>I/We certify that in the last three years, we/ any of the Consortium Members</w:t>
      </w:r>
      <w:r w:rsidR="00C27F68" w:rsidRPr="008349B8">
        <w:rPr>
          <w:rStyle w:val="FootnoteReference"/>
        </w:rPr>
        <w:footnoteReference w:id="8"/>
      </w:r>
      <w:r w:rsidRPr="008349B8">
        <w:t xml:space="preserve"> or our/their Associates have neither failed to perform on any contract, as evidenced by imposition of a penalty by an arbitral or judicial authority or a judicial pronouncement or arbitration award, nor been expelled from any project or contract by any public authority nor have had any contract terminated by any public authority for breach on our part.  </w:t>
      </w:r>
    </w:p>
    <w:p w14:paraId="0D462531" w14:textId="77777777" w:rsidR="00C41D48" w:rsidRPr="008349B8" w:rsidRDefault="00C41D48" w:rsidP="000464EF">
      <w:pPr>
        <w:pStyle w:val="ListParagraph"/>
        <w:numPr>
          <w:ilvl w:val="0"/>
          <w:numId w:val="46"/>
        </w:numPr>
        <w:jc w:val="both"/>
      </w:pPr>
      <w:r w:rsidRPr="008349B8">
        <w:t xml:space="preserve">I/ We declare that:  </w:t>
      </w:r>
    </w:p>
    <w:p w14:paraId="570D87AA" w14:textId="2D55BEBF" w:rsidR="00C27F68" w:rsidRPr="008349B8" w:rsidRDefault="00C41D48" w:rsidP="000464EF">
      <w:pPr>
        <w:pStyle w:val="ListParagraph"/>
        <w:numPr>
          <w:ilvl w:val="0"/>
          <w:numId w:val="20"/>
        </w:numPr>
        <w:jc w:val="both"/>
      </w:pPr>
      <w:r w:rsidRPr="008349B8">
        <w:t xml:space="preserve">I/We have examined and have no reservations to the RFP, including any Addendum issued by the Authority; </w:t>
      </w:r>
    </w:p>
    <w:p w14:paraId="3D1A6DCF" w14:textId="4D838213" w:rsidR="00C27F68" w:rsidRPr="008349B8" w:rsidRDefault="00C41D48" w:rsidP="000464EF">
      <w:pPr>
        <w:pStyle w:val="ListParagraph"/>
        <w:numPr>
          <w:ilvl w:val="0"/>
          <w:numId w:val="20"/>
        </w:numPr>
        <w:jc w:val="both"/>
      </w:pPr>
      <w:r w:rsidRPr="008349B8">
        <w:lastRenderedPageBreak/>
        <w:t xml:space="preserve">I/ We do not have any conflict of interest in accordance with the RFP; </w:t>
      </w:r>
    </w:p>
    <w:p w14:paraId="39F36B00" w14:textId="35250F7D" w:rsidR="00C27F68" w:rsidRPr="008349B8" w:rsidRDefault="00C41D48" w:rsidP="000464EF">
      <w:pPr>
        <w:pStyle w:val="ListParagraph"/>
        <w:numPr>
          <w:ilvl w:val="0"/>
          <w:numId w:val="20"/>
        </w:numPr>
        <w:jc w:val="both"/>
      </w:pPr>
      <w:r w:rsidRPr="008349B8">
        <w:t xml:space="preserve">I/We have not directly or indirectly or through an agent engaged or indulged in </w:t>
      </w:r>
      <w:r w:rsidR="00BB1E30" w:rsidRPr="008349B8">
        <w:t xml:space="preserve">any </w:t>
      </w:r>
      <w:bookmarkStart w:id="98" w:name="_Hlk183003456"/>
      <w:r w:rsidR="00083C10" w:rsidRPr="00970AEC">
        <w:t>corrupt practice, fraudulent practice, coercive practice, undesirable practice</w:t>
      </w:r>
      <w:bookmarkEnd w:id="98"/>
      <w:r w:rsidR="00083C10" w:rsidRPr="00970AEC">
        <w:t xml:space="preserve"> or </w:t>
      </w:r>
      <w:bookmarkStart w:id="99" w:name="_Hlk183003480"/>
      <w:r w:rsidR="00083C10" w:rsidRPr="00970AEC">
        <w:t>restrictive practice</w:t>
      </w:r>
      <w:bookmarkEnd w:id="99"/>
      <w:r w:rsidRPr="008349B8">
        <w:t>, as defined in Section</w:t>
      </w:r>
      <w:r w:rsidR="00480B35" w:rsidRPr="008349B8">
        <w:t xml:space="preserve"> </w:t>
      </w:r>
      <w:r w:rsidR="00480B35" w:rsidRPr="008349B8">
        <w:fldChar w:fldCharType="begin"/>
      </w:r>
      <w:r w:rsidR="00480B35" w:rsidRPr="008349B8">
        <w:instrText xml:space="preserve"> REF _Ref526854410 \r \h </w:instrText>
      </w:r>
      <w:r w:rsidR="00EE6A4F" w:rsidRPr="008349B8">
        <w:instrText xml:space="preserve"> \* MERGEFORMAT </w:instrText>
      </w:r>
      <w:r w:rsidR="00480B35" w:rsidRPr="008349B8">
        <w:fldChar w:fldCharType="separate"/>
      </w:r>
      <w:r w:rsidR="004E5F26" w:rsidRPr="008349B8">
        <w:t>4</w:t>
      </w:r>
      <w:r w:rsidR="00480B35" w:rsidRPr="008349B8">
        <w:fldChar w:fldCharType="end"/>
      </w:r>
      <w:r w:rsidR="00737BE0" w:rsidRPr="008349B8">
        <w:t xml:space="preserve"> </w:t>
      </w:r>
      <w:r w:rsidRPr="008349B8">
        <w:t xml:space="preserve">of the RFP, in respect of any tender or request for proposal issued by or any agreement entered into with the Authority or any other public sector enterprise or any government, Central or State; and </w:t>
      </w:r>
    </w:p>
    <w:p w14:paraId="4A5CBFCF" w14:textId="2CF9B239" w:rsidR="00C27F68" w:rsidRPr="008349B8" w:rsidRDefault="00C41D48" w:rsidP="000464EF">
      <w:pPr>
        <w:pStyle w:val="ListParagraph"/>
        <w:numPr>
          <w:ilvl w:val="0"/>
          <w:numId w:val="20"/>
        </w:numPr>
        <w:jc w:val="both"/>
      </w:pPr>
      <w:r w:rsidRPr="008349B8">
        <w:t>I/We hereby certify that we have taken steps to ensure that in conformity with the provisions of Clause</w:t>
      </w:r>
      <w:r w:rsidR="00423220" w:rsidRPr="008349B8">
        <w:t xml:space="preserve"> </w:t>
      </w:r>
      <w:r w:rsidR="00423220" w:rsidRPr="008349B8">
        <w:fldChar w:fldCharType="begin"/>
      </w:r>
      <w:r w:rsidR="00423220" w:rsidRPr="008349B8">
        <w:instrText xml:space="preserve"> REF _Ref526854410 \w \h </w:instrText>
      </w:r>
      <w:r w:rsidR="00EE6A4F" w:rsidRPr="008349B8">
        <w:instrText xml:space="preserve"> \* MERGEFORMAT </w:instrText>
      </w:r>
      <w:r w:rsidR="00423220" w:rsidRPr="008349B8">
        <w:fldChar w:fldCharType="separate"/>
      </w:r>
      <w:r w:rsidR="004E5F26" w:rsidRPr="008349B8">
        <w:t>4</w:t>
      </w:r>
      <w:r w:rsidR="00423220" w:rsidRPr="008349B8">
        <w:fldChar w:fldCharType="end"/>
      </w:r>
      <w:r w:rsidR="00423220" w:rsidRPr="008349B8">
        <w:t xml:space="preserve"> </w:t>
      </w:r>
      <w:r w:rsidRPr="008349B8">
        <w:t xml:space="preserve">of the RFP, no person acting for us or on our behalf has engaged or will engage in </w:t>
      </w:r>
      <w:r w:rsidR="00083C10" w:rsidRPr="00970AEC">
        <w:t>corrupt practice, fraudulent practice, coercive practice, undesirable practice or restrictive practice</w:t>
      </w:r>
      <w:r w:rsidRPr="008349B8">
        <w:t xml:space="preserve">; and </w:t>
      </w:r>
    </w:p>
    <w:p w14:paraId="633735C0" w14:textId="4B65BDDC" w:rsidR="00C41D48" w:rsidRPr="008349B8" w:rsidRDefault="00C41D48" w:rsidP="000464EF">
      <w:pPr>
        <w:pStyle w:val="ListParagraph"/>
        <w:numPr>
          <w:ilvl w:val="0"/>
          <w:numId w:val="20"/>
        </w:numPr>
        <w:jc w:val="both"/>
      </w:pPr>
      <w:r w:rsidRPr="008349B8">
        <w:t xml:space="preserve">the undertakings given by us along with the Proposal in response to the RFP for the Project were true and correct as on the date of making the Proposal and are also true and correct as on the </w:t>
      </w:r>
      <w:r w:rsidR="00E927B4" w:rsidRPr="008349B8">
        <w:t xml:space="preserve">Bid </w:t>
      </w:r>
      <w:r w:rsidRPr="008349B8">
        <w:t xml:space="preserve">Due Date and I/we shall continue to abide by them.  </w:t>
      </w:r>
    </w:p>
    <w:p w14:paraId="5815E083" w14:textId="1931846E" w:rsidR="00C41D48" w:rsidRPr="008349B8" w:rsidRDefault="00C41D48" w:rsidP="000464EF">
      <w:pPr>
        <w:pStyle w:val="ListParagraph"/>
        <w:numPr>
          <w:ilvl w:val="0"/>
          <w:numId w:val="46"/>
        </w:numPr>
        <w:jc w:val="both"/>
      </w:pPr>
      <w:r w:rsidRPr="008349B8">
        <w:t>I/ We understand that you may cancel the Bidding Process at any time and that you are neither bound to accept any Bid that you may receive nor to invite the Bidders to Bid for the Projects</w:t>
      </w:r>
      <w:r w:rsidR="007927E2" w:rsidRPr="008349B8">
        <w:t>, without incurring any liability to the</w:t>
      </w:r>
      <w:r w:rsidRPr="008349B8">
        <w:t xml:space="preserve"> Bidders, in accordance with Clause </w:t>
      </w:r>
      <w:r w:rsidR="00EF2DAD" w:rsidRPr="008349B8">
        <w:fldChar w:fldCharType="begin"/>
      </w:r>
      <w:r w:rsidR="00EF2DAD" w:rsidRPr="008349B8">
        <w:instrText xml:space="preserve"> REF _Ref526938071 \w \h </w:instrText>
      </w:r>
      <w:r w:rsidR="00EE6A4F" w:rsidRPr="008349B8">
        <w:instrText xml:space="preserve"> \* MERGEFORMAT </w:instrText>
      </w:r>
      <w:r w:rsidR="00EF2DAD" w:rsidRPr="008349B8">
        <w:fldChar w:fldCharType="separate"/>
      </w:r>
      <w:r w:rsidR="004E5F26" w:rsidRPr="008349B8">
        <w:t>2.18.6</w:t>
      </w:r>
      <w:r w:rsidR="00EF2DAD" w:rsidRPr="008349B8">
        <w:fldChar w:fldCharType="end"/>
      </w:r>
      <w:r w:rsidR="00EF2DAD" w:rsidRPr="008349B8">
        <w:t xml:space="preserve"> </w:t>
      </w:r>
      <w:r w:rsidRPr="008349B8">
        <w:t xml:space="preserve">of the RFP.  </w:t>
      </w:r>
    </w:p>
    <w:p w14:paraId="5A52F2A8" w14:textId="1BB22BD5" w:rsidR="00C41D48" w:rsidRPr="008349B8" w:rsidRDefault="00C41D48" w:rsidP="000464EF">
      <w:pPr>
        <w:pStyle w:val="ListParagraph"/>
        <w:numPr>
          <w:ilvl w:val="0"/>
          <w:numId w:val="46"/>
        </w:numPr>
        <w:jc w:val="both"/>
      </w:pPr>
      <w:r w:rsidRPr="008349B8">
        <w:t>I</w:t>
      </w:r>
      <w:r w:rsidR="007927E2" w:rsidRPr="008349B8">
        <w:t>/ We</w:t>
      </w:r>
      <w:r w:rsidRPr="008349B8">
        <w:t xml:space="preserve"> believe that we/ our Consortium meet(s) the requirements as specified in the RFP and are/ is qualified to submit a Bid.  </w:t>
      </w:r>
    </w:p>
    <w:p w14:paraId="3B33F48B" w14:textId="77777777" w:rsidR="00C41D48" w:rsidRPr="008349B8" w:rsidRDefault="00C41D48" w:rsidP="000464EF">
      <w:pPr>
        <w:pStyle w:val="ListParagraph"/>
        <w:numPr>
          <w:ilvl w:val="0"/>
          <w:numId w:val="46"/>
        </w:numPr>
        <w:jc w:val="both"/>
      </w:pPr>
      <w:r w:rsidRPr="008349B8">
        <w:t xml:space="preserve">I/ We declare that we/any Member of the Consortium, or our/its Associates are/ is not a Member of a/any other Consortium submitting a Bid for the Project.  </w:t>
      </w:r>
    </w:p>
    <w:p w14:paraId="53394659" w14:textId="77777777" w:rsidR="00C41D48" w:rsidRPr="008349B8" w:rsidRDefault="00C41D48" w:rsidP="000464EF">
      <w:pPr>
        <w:pStyle w:val="ListParagraph"/>
        <w:numPr>
          <w:ilvl w:val="0"/>
          <w:numId w:val="46"/>
        </w:numPr>
        <w:jc w:val="both"/>
      </w:pPr>
      <w:r w:rsidRPr="008349B8">
        <w:t xml:space="preserve">I/We certify that in regard to matters other than security and integrity of country, </w:t>
      </w:r>
      <w:r w:rsidR="009B5872" w:rsidRPr="008349B8">
        <w:t>w</w:t>
      </w:r>
      <w:r w:rsidRPr="008349B8">
        <w:t xml:space="preserve">e/any Member of the Consortium or any our/their Associates have not been convicted by a Court of Law or indicted or adverse orders passed by a regulatory authority which could cast a doubt on our ability to undertake the Project or which relates to a grave offence that outrages the moral sense of the community.  </w:t>
      </w:r>
    </w:p>
    <w:p w14:paraId="574C939B" w14:textId="77777777" w:rsidR="00C41D48" w:rsidRPr="008349B8" w:rsidRDefault="00C41D48" w:rsidP="000464EF">
      <w:pPr>
        <w:pStyle w:val="ListParagraph"/>
        <w:numPr>
          <w:ilvl w:val="0"/>
          <w:numId w:val="46"/>
        </w:numPr>
        <w:jc w:val="both"/>
      </w:pPr>
      <w:r w:rsidRPr="008349B8">
        <w:t xml:space="preserve">I/We further certify that in regard to matters relating to security and integrity of the country, we/any Member of the Consortium have not been charge-sheeted by any agency of the Government or convicted by a Court of Law for any offence committed by us or by any of our Associates.  </w:t>
      </w:r>
    </w:p>
    <w:p w14:paraId="2FC781E4" w14:textId="77777777" w:rsidR="00C27F68" w:rsidRPr="008349B8" w:rsidRDefault="00C41D48" w:rsidP="000464EF">
      <w:pPr>
        <w:pStyle w:val="ListParagraph"/>
        <w:numPr>
          <w:ilvl w:val="0"/>
          <w:numId w:val="46"/>
        </w:numPr>
        <w:jc w:val="both"/>
      </w:pPr>
      <w:r w:rsidRPr="008349B8">
        <w:t xml:space="preserve">I/We further certify that no investigation by a regulatory authority is pending either against us or against our Associates or against our CEO or any of our Directors.  </w:t>
      </w:r>
    </w:p>
    <w:p w14:paraId="13CEE6D7" w14:textId="77777777" w:rsidR="00C27F68" w:rsidRPr="008349B8" w:rsidRDefault="00C41D48" w:rsidP="000464EF">
      <w:pPr>
        <w:pStyle w:val="ListParagraph"/>
        <w:numPr>
          <w:ilvl w:val="0"/>
          <w:numId w:val="46"/>
        </w:numPr>
        <w:jc w:val="both"/>
      </w:pPr>
      <w:r w:rsidRPr="008349B8">
        <w:t xml:space="preserve">I/We undertake that in case due to any change in facts or circumstances during the </w:t>
      </w:r>
      <w:r w:rsidR="00F0207F" w:rsidRPr="008349B8">
        <w:t>Bidding Process</w:t>
      </w:r>
      <w:r w:rsidRPr="008349B8">
        <w:t>, we are attracted by the provisions of disqualification in terms of the guidelines referred to above, we shall intimate the Authority of the same immediately.</w:t>
      </w:r>
    </w:p>
    <w:p w14:paraId="037A85E0" w14:textId="049E4ACB" w:rsidR="00C41D48" w:rsidRPr="008349B8" w:rsidRDefault="00737BE0" w:rsidP="000464EF">
      <w:pPr>
        <w:pStyle w:val="ListParagraph"/>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jc w:val="both"/>
        <w:rPr>
          <w:rFonts w:cs="Calibri"/>
        </w:rPr>
      </w:pPr>
      <w:r w:rsidRPr="008349B8">
        <w:rPr>
          <w:lang w:val="en-US"/>
        </w:rPr>
        <w:t xml:space="preserve">I/ We acknowledge and undertake that our Consortium was qualified and short-listed on the basis of Technical Capacity and Financial Capacity of those of its Members who shall, for a period of </w:t>
      </w:r>
      <w:r w:rsidR="00BE6E09" w:rsidRPr="008349B8">
        <w:rPr>
          <w:lang w:val="en-US"/>
        </w:rPr>
        <w:t>2</w:t>
      </w:r>
      <w:r w:rsidRPr="008349B8">
        <w:rPr>
          <w:lang w:val="en-US"/>
        </w:rPr>
        <w:t xml:space="preserve"> (</w:t>
      </w:r>
      <w:r w:rsidR="00BE6E09" w:rsidRPr="008349B8">
        <w:rPr>
          <w:lang w:val="en-US"/>
        </w:rPr>
        <w:t>two</w:t>
      </w:r>
      <w:r w:rsidRPr="008349B8">
        <w:rPr>
          <w:lang w:val="en-US"/>
        </w:rPr>
        <w:t>) years from the date of commercial operation of the Project, hold equity share capital not less than: (i) 26% (twenty six per cent) of the subscribed and paid-up equity of the Concessionaire; and (ii) 5% (five per cent) of the Total Project Cost specified in the Concession Agreement. We further agree and acknowledge that the aforesaid obligation shall be in addition to the obligations contained in the Concession Agreement in respect of Change in Ownership.</w:t>
      </w:r>
      <w:r w:rsidR="00C41D48" w:rsidRPr="008349B8">
        <w:t xml:space="preserve">  </w:t>
      </w:r>
    </w:p>
    <w:p w14:paraId="0E6E8598" w14:textId="77777777" w:rsidR="00737BE0" w:rsidRPr="008349B8" w:rsidRDefault="00737BE0" w:rsidP="00737BE0">
      <w:pPr>
        <w:pStyle w:val="ListParagraph"/>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spacing w:after="0"/>
        <w:ind w:left="1152"/>
        <w:jc w:val="both"/>
        <w:rPr>
          <w:rFonts w:cs="Calibri"/>
          <w:lang w:val="en-US"/>
        </w:rPr>
      </w:pPr>
      <w:r w:rsidRPr="008349B8">
        <w:rPr>
          <w:rFonts w:cs="Calibri"/>
          <w:lang w:val="en-US"/>
        </w:rPr>
        <w:lastRenderedPageBreak/>
        <w:t>I/We acknowledge and undertake that, I/We shall have the direct equity shareholding in the issued and paid up equity capital of the Concessionaire, not less than 100% (one hundred percent) at all times commencing from the date of incorporation of the Concessionaire, until the Appointed Date.</w:t>
      </w:r>
    </w:p>
    <w:p w14:paraId="4107D9EE" w14:textId="1D4842E1" w:rsidR="00737BE0" w:rsidRPr="008349B8" w:rsidRDefault="00737BE0" w:rsidP="000464EF">
      <w:pPr>
        <w:pStyle w:val="ListParagraph"/>
        <w:numPr>
          <w:ilvl w:val="0"/>
          <w:numId w:val="46"/>
        </w:numPr>
        <w:jc w:val="both"/>
        <w:rPr>
          <w:rFonts w:cs="Calibri"/>
        </w:rPr>
      </w:pPr>
      <w:r w:rsidRPr="008349B8">
        <w:rPr>
          <w:rFonts w:cs="Calibri"/>
          <w:lang w:val="en-US"/>
        </w:rPr>
        <w:t xml:space="preserve">I/ We acknowledge and undertake that I/We shall collectively hold at least 51% (fifty one per cent) of the subscribed and paid up equity of the Concessionaire at all times until the </w:t>
      </w:r>
      <w:r w:rsidR="00BE6E09" w:rsidRPr="008349B8">
        <w:rPr>
          <w:rFonts w:cs="Calibri"/>
          <w:lang w:val="en-US"/>
        </w:rPr>
        <w:t>2</w:t>
      </w:r>
      <w:r w:rsidR="00BE6E09" w:rsidRPr="008349B8">
        <w:rPr>
          <w:rFonts w:cs="Calibri"/>
          <w:vertAlign w:val="superscript"/>
          <w:lang w:val="en-US"/>
        </w:rPr>
        <w:t>nd</w:t>
      </w:r>
      <w:r w:rsidR="00BE6E09" w:rsidRPr="008349B8">
        <w:rPr>
          <w:rFonts w:cs="Calibri"/>
          <w:lang w:val="en-US"/>
        </w:rPr>
        <w:t xml:space="preserve"> </w:t>
      </w:r>
      <w:r w:rsidRPr="008349B8">
        <w:rPr>
          <w:rFonts w:cs="Calibri"/>
          <w:lang w:val="en-US"/>
        </w:rPr>
        <w:t>(</w:t>
      </w:r>
      <w:r w:rsidR="00BE6E09" w:rsidRPr="008349B8">
        <w:rPr>
          <w:rFonts w:cs="Calibri"/>
          <w:lang w:val="en-US"/>
        </w:rPr>
        <w:t>second</w:t>
      </w:r>
      <w:r w:rsidRPr="008349B8">
        <w:rPr>
          <w:rFonts w:cs="Calibri"/>
          <w:lang w:val="en-US"/>
        </w:rPr>
        <w:t>) anniversary of the commercial operation date of the Project.</w:t>
      </w:r>
    </w:p>
    <w:p w14:paraId="2AFA9FF4" w14:textId="2CBAFCC1" w:rsidR="002202E5" w:rsidRPr="002202E5" w:rsidRDefault="002202E5" w:rsidP="002202E5">
      <w:pPr>
        <w:pStyle w:val="ListParagraph"/>
        <w:numPr>
          <w:ilvl w:val="0"/>
          <w:numId w:val="46"/>
        </w:numPr>
        <w:jc w:val="both"/>
        <w:rPr>
          <w:rFonts w:cs="Calibri"/>
        </w:rPr>
      </w:pPr>
      <w:r w:rsidRPr="00970AEC">
        <w:rPr>
          <w:rFonts w:cs="Calibri"/>
          <w:lang w:val="en-US"/>
        </w:rPr>
        <w:t xml:space="preserve">I/ We acknowledge and undertake that </w:t>
      </w:r>
      <w:r w:rsidRPr="00970AEC">
        <w:rPr>
          <w:lang w:val="en-US"/>
        </w:rPr>
        <w:t>any divestment thereafter shall be subject to the prior consent of the Authority (which shall not be unreasonably denied by the Authority) and at the option of the Authority, be accompanied by suitable no objection letters from the lenders.</w:t>
      </w:r>
    </w:p>
    <w:p w14:paraId="654064C3" w14:textId="0D3AFCA3" w:rsidR="00C41D48" w:rsidRPr="008349B8" w:rsidRDefault="00C41D48" w:rsidP="000464EF">
      <w:pPr>
        <w:pStyle w:val="ListParagraph"/>
        <w:numPr>
          <w:ilvl w:val="0"/>
          <w:numId w:val="46"/>
        </w:numPr>
        <w:jc w:val="both"/>
      </w:pPr>
      <w:r w:rsidRPr="008349B8">
        <w:t xml:space="preserve">I/We further acknowledge and agree that in the event such change in control occurs after signing of the </w:t>
      </w:r>
      <w:r w:rsidR="000B3FED" w:rsidRPr="008349B8">
        <w:t>Concession Agreement</w:t>
      </w:r>
      <w:r w:rsidR="00737BE0" w:rsidRPr="008349B8">
        <w:t xml:space="preserve"> </w:t>
      </w:r>
      <w:r w:rsidRPr="008349B8">
        <w:t>but prior to Financial Clos</w:t>
      </w:r>
      <w:r w:rsidR="00502E91" w:rsidRPr="008349B8">
        <w:t>ur</w:t>
      </w:r>
      <w:r w:rsidRPr="008349B8">
        <w:t xml:space="preserve">e of the Project, it would, notwithstanding anything to the contrary contained in the Agreement, be deemed a breach thereof, and the </w:t>
      </w:r>
      <w:r w:rsidR="000B3FED" w:rsidRPr="008349B8">
        <w:t>Concession Agreement</w:t>
      </w:r>
      <w:r w:rsidR="00737BE0" w:rsidRPr="008349B8">
        <w:t xml:space="preserve"> </w:t>
      </w:r>
      <w:r w:rsidRPr="008349B8">
        <w:t xml:space="preserve">shall be liable to be terminated without the Authority being liable to us in any manner whatsoever.   </w:t>
      </w:r>
    </w:p>
    <w:p w14:paraId="72667CDB" w14:textId="647BE5F2" w:rsidR="00C41D48" w:rsidRPr="008349B8" w:rsidRDefault="00C41D48" w:rsidP="000464EF">
      <w:pPr>
        <w:pStyle w:val="ListParagraph"/>
        <w:numPr>
          <w:ilvl w:val="0"/>
          <w:numId w:val="46"/>
        </w:numPr>
        <w:jc w:val="both"/>
      </w:pPr>
      <w:r w:rsidRPr="008349B8">
        <w:t xml:space="preserve">I/ We understand that the Selected Bidder shall incorporate a Special Purpose Vehicle as a company under the Indian Companies Act, 2013, prior to execution of the </w:t>
      </w:r>
      <w:r w:rsidR="00CC04F3" w:rsidRPr="008349B8">
        <w:t>Concession</w:t>
      </w:r>
      <w:r w:rsidR="00CC2529" w:rsidRPr="008349B8">
        <w:t xml:space="preserve"> Agreement</w:t>
      </w:r>
      <w:r w:rsidRPr="008349B8">
        <w:t xml:space="preserve">.  </w:t>
      </w:r>
    </w:p>
    <w:p w14:paraId="60D0CC9A" w14:textId="77777777" w:rsidR="00C41D48" w:rsidRPr="008349B8" w:rsidRDefault="00C41D48" w:rsidP="000464EF">
      <w:pPr>
        <w:pStyle w:val="ListParagraph"/>
        <w:numPr>
          <w:ilvl w:val="0"/>
          <w:numId w:val="46"/>
        </w:numPr>
        <w:jc w:val="both"/>
      </w:pPr>
      <w:r w:rsidRPr="008349B8">
        <w:t xml:space="preserve">I/We hereby irrevocably waive any right or remedy which we may have at any stage at law or howsoever otherwise arising to challenge or question any decision taken by the Authority in connection with the selection of the Bidder, or in connection with the Bidding Process itself, in respect of the above mentioned Project and the terms and implementation thereof.  </w:t>
      </w:r>
    </w:p>
    <w:p w14:paraId="45461147" w14:textId="7F538C06" w:rsidR="00C41D48" w:rsidRPr="008349B8" w:rsidRDefault="00C41D48" w:rsidP="000464EF">
      <w:pPr>
        <w:pStyle w:val="ListParagraph"/>
        <w:numPr>
          <w:ilvl w:val="0"/>
          <w:numId w:val="46"/>
        </w:numPr>
        <w:jc w:val="both"/>
      </w:pPr>
      <w:r w:rsidRPr="008349B8">
        <w:t xml:space="preserve">In the event of my/our being declared as the Selected Bidder, I/We agree to enter into a </w:t>
      </w:r>
      <w:r w:rsidR="000B3FED" w:rsidRPr="008349B8">
        <w:t>Concession Agreement</w:t>
      </w:r>
      <w:r w:rsidR="00737BE0" w:rsidRPr="008349B8">
        <w:t xml:space="preserve"> </w:t>
      </w:r>
      <w:r w:rsidRPr="008349B8">
        <w:t xml:space="preserve">in accordance with the draft that has been provided to me/us prior to the Bid Due Date. We agree not to seek any changes in the aforesaid draft and agree to abide by the same.  </w:t>
      </w:r>
    </w:p>
    <w:p w14:paraId="2C11A8C3" w14:textId="432FB0DA" w:rsidR="00C41D48" w:rsidRPr="008349B8" w:rsidRDefault="00C41D48" w:rsidP="000464EF">
      <w:pPr>
        <w:pStyle w:val="ListParagraph"/>
        <w:numPr>
          <w:ilvl w:val="0"/>
          <w:numId w:val="46"/>
        </w:numPr>
        <w:jc w:val="both"/>
      </w:pPr>
      <w:r w:rsidRPr="008349B8">
        <w:t xml:space="preserve">I/We have studied all the Bidding Documents carefully and also surveyed the Project Site. </w:t>
      </w:r>
      <w:r w:rsidR="00F0207F" w:rsidRPr="008349B8">
        <w:t>We understand</w:t>
      </w:r>
      <w:r w:rsidRPr="008349B8">
        <w:t xml:space="preserve"> that except to the extent as expressly set forth in the </w:t>
      </w:r>
      <w:r w:rsidR="00CC04F3" w:rsidRPr="008349B8">
        <w:t>Concession</w:t>
      </w:r>
      <w:r w:rsidR="00CC2529" w:rsidRPr="008349B8">
        <w:t xml:space="preserve"> </w:t>
      </w:r>
      <w:r w:rsidR="00F0207F" w:rsidRPr="008349B8">
        <w:t>Agreement, we shall</w:t>
      </w:r>
      <w:r w:rsidRPr="008349B8">
        <w:t xml:space="preserve"> have no claim, right or title arising out of any documents or information provided </w:t>
      </w:r>
      <w:r w:rsidR="00F0207F" w:rsidRPr="008349B8">
        <w:t>to us by</w:t>
      </w:r>
      <w:r w:rsidRPr="008349B8">
        <w:t xml:space="preserve"> the Authority </w:t>
      </w:r>
      <w:r w:rsidR="00BB1E30" w:rsidRPr="008349B8">
        <w:t xml:space="preserve">or in </w:t>
      </w:r>
      <w:r w:rsidR="00E00336" w:rsidRPr="008349B8">
        <w:t>respect of</w:t>
      </w:r>
      <w:r w:rsidR="00BB1E30" w:rsidRPr="008349B8">
        <w:t xml:space="preserve"> any</w:t>
      </w:r>
      <w:r w:rsidRPr="008349B8">
        <w:t xml:space="preserve"> matter arising out of or concerning or relating to the Bidding Process including the award of Concession.  </w:t>
      </w:r>
    </w:p>
    <w:p w14:paraId="3C83FDC2" w14:textId="77777777" w:rsidR="00C41D48" w:rsidRPr="008349B8" w:rsidRDefault="00C41D48" w:rsidP="000464EF">
      <w:pPr>
        <w:pStyle w:val="ListParagraph"/>
        <w:numPr>
          <w:ilvl w:val="0"/>
          <w:numId w:val="46"/>
        </w:numPr>
        <w:jc w:val="both"/>
      </w:pPr>
      <w:r w:rsidRPr="008349B8">
        <w:t xml:space="preserve">I/We, hereby irrevocably waive any right </w:t>
      </w:r>
      <w:r w:rsidR="007927E2" w:rsidRPr="008349B8">
        <w:t>which we may have at any stage at law or</w:t>
      </w:r>
      <w:r w:rsidRPr="008349B8">
        <w:t xml:space="preserve"> howsoever otherwise arising to challenge or question any decision taken by the Authority in connection with the selection of Bidders, selection of the Bidder, or in connection with the selection/ Bidding Process itself, in respect of the above mentioned Projects and the terms and implementation thereof.  </w:t>
      </w:r>
    </w:p>
    <w:p w14:paraId="2EAAC8CE" w14:textId="783A6390" w:rsidR="00C41D48" w:rsidRPr="008349B8" w:rsidRDefault="00C41D48" w:rsidP="000464EF">
      <w:pPr>
        <w:pStyle w:val="ListParagraph"/>
        <w:numPr>
          <w:ilvl w:val="0"/>
          <w:numId w:val="46"/>
        </w:numPr>
        <w:jc w:val="both"/>
      </w:pPr>
      <w:r w:rsidRPr="008349B8">
        <w:t xml:space="preserve">I/We </w:t>
      </w:r>
      <w:r w:rsidR="00D36EC6" w:rsidRPr="008349B8">
        <w:t>have submitted a</w:t>
      </w:r>
      <w:r w:rsidRPr="008349B8">
        <w:t xml:space="preserve"> Bid Security </w:t>
      </w:r>
      <w:r w:rsidR="00464BF6" w:rsidRPr="008349B8">
        <w:t>as specified in Clause</w:t>
      </w:r>
      <w:r w:rsidR="00D25FDD" w:rsidRPr="008349B8">
        <w:t xml:space="preserve"> 1.2.7</w:t>
      </w:r>
      <w:r w:rsidR="00464BF6" w:rsidRPr="008349B8">
        <w:t xml:space="preserve"> </w:t>
      </w:r>
      <w:r w:rsidRPr="008349B8">
        <w:t xml:space="preserve">to the Authority in accordance with the RFP.  </w:t>
      </w:r>
    </w:p>
    <w:p w14:paraId="68E64BB1" w14:textId="062A494B" w:rsidR="00C41D48" w:rsidRPr="008349B8" w:rsidRDefault="00C41D48" w:rsidP="000464EF">
      <w:pPr>
        <w:pStyle w:val="ListParagraph"/>
        <w:numPr>
          <w:ilvl w:val="0"/>
          <w:numId w:val="46"/>
        </w:numPr>
        <w:jc w:val="both"/>
      </w:pPr>
      <w:r w:rsidRPr="008349B8">
        <w:t>The Statement of Legal Capacity as per format provided at Annex</w:t>
      </w:r>
      <w:r w:rsidR="00C723BC" w:rsidRPr="008349B8">
        <w:t xml:space="preserve"> I</w:t>
      </w:r>
      <w:r w:rsidRPr="008349B8">
        <w:t>V in Appendix</w:t>
      </w:r>
      <w:r w:rsidR="00C723BC" w:rsidRPr="008349B8">
        <w:t xml:space="preserve"> I of the </w:t>
      </w:r>
      <w:r w:rsidRPr="008349B8">
        <w:t xml:space="preserve">RFP document, and duly signed, is enclosed. The power of attorney for signing of Bid and the power of attorney for Lead Member of consortium, as per format provided in the RFP, are also enclosed.  </w:t>
      </w:r>
    </w:p>
    <w:p w14:paraId="65F2C2BB" w14:textId="77777777" w:rsidR="00C41D48" w:rsidRPr="008349B8" w:rsidRDefault="00C41D48" w:rsidP="000464EF">
      <w:pPr>
        <w:pStyle w:val="ListParagraph"/>
        <w:numPr>
          <w:ilvl w:val="0"/>
          <w:numId w:val="46"/>
        </w:numPr>
        <w:jc w:val="both"/>
      </w:pPr>
      <w:r w:rsidRPr="008349B8">
        <w:lastRenderedPageBreak/>
        <w:t xml:space="preserve">I/We agree and understand that the Bid is subject to the provisions of the Bidding Documents. In no case, I/We shall have any claim or right of whatsoever nature if the Project / Concession is not awarded to me/us or our Bid is not opened or rejected.  </w:t>
      </w:r>
    </w:p>
    <w:p w14:paraId="2D255C52" w14:textId="1F4A6F6E" w:rsidR="00C41D48" w:rsidRPr="008349B8" w:rsidRDefault="00C41D48" w:rsidP="000464EF">
      <w:pPr>
        <w:pStyle w:val="ListParagraph"/>
        <w:numPr>
          <w:ilvl w:val="0"/>
          <w:numId w:val="46"/>
        </w:numPr>
        <w:jc w:val="both"/>
      </w:pPr>
      <w:r w:rsidRPr="008349B8">
        <w:t xml:space="preserve">The </w:t>
      </w:r>
      <w:r w:rsidR="00725F77" w:rsidRPr="008349B8">
        <w:t>Annual Concession Fee</w:t>
      </w:r>
      <w:r w:rsidRPr="008349B8">
        <w:t xml:space="preserve"> has been quoted by me/us after taking into consideration all the terms and conditions stated in the RFP, draft </w:t>
      </w:r>
      <w:r w:rsidR="00CC04F3" w:rsidRPr="008349B8">
        <w:t>Concession</w:t>
      </w:r>
      <w:r w:rsidR="00CC2529" w:rsidRPr="008349B8">
        <w:t xml:space="preserve"> Agreement</w:t>
      </w:r>
      <w:r w:rsidRPr="008349B8">
        <w:t xml:space="preserve">, our own estimates of costs and revenues and after a careful assessment of the Project Site and all the conditions that may affect the Project cost and implementation of the Project.  </w:t>
      </w:r>
    </w:p>
    <w:p w14:paraId="0D538E35" w14:textId="05A196BF" w:rsidR="00C41D48" w:rsidRPr="008349B8" w:rsidRDefault="00C41D48" w:rsidP="000464EF">
      <w:pPr>
        <w:pStyle w:val="ListParagraph"/>
        <w:numPr>
          <w:ilvl w:val="0"/>
          <w:numId w:val="46"/>
        </w:numPr>
        <w:jc w:val="both"/>
      </w:pPr>
      <w:r w:rsidRPr="008349B8">
        <w:t xml:space="preserve">I/We agree and undertake to abide by all the terms and conditions of the RFP.  </w:t>
      </w:r>
    </w:p>
    <w:p w14:paraId="5983479E" w14:textId="6B13E7B4" w:rsidR="00C41D48" w:rsidRPr="008349B8" w:rsidRDefault="00C41D48" w:rsidP="000464EF">
      <w:pPr>
        <w:pStyle w:val="ListParagraph"/>
        <w:numPr>
          <w:ilvl w:val="0"/>
          <w:numId w:val="46"/>
        </w:numPr>
        <w:jc w:val="both"/>
      </w:pPr>
      <w:r w:rsidRPr="008349B8">
        <w:t xml:space="preserve">{We, the Consortium Members agree and undertake to be jointly and severally liable for all the obligations of the </w:t>
      </w:r>
      <w:r w:rsidR="00077B00" w:rsidRPr="008349B8">
        <w:t>Concessionaire</w:t>
      </w:r>
      <w:r w:rsidRPr="008349B8">
        <w:t xml:space="preserve"> under the </w:t>
      </w:r>
      <w:r w:rsidR="000B3FED" w:rsidRPr="008349B8">
        <w:t>Concession Agreement</w:t>
      </w:r>
      <w:r w:rsidR="00737BE0" w:rsidRPr="008349B8">
        <w:t xml:space="preserve"> </w:t>
      </w:r>
      <w:r w:rsidRPr="008349B8">
        <w:t>till Financial Clos</w:t>
      </w:r>
      <w:r w:rsidR="00502E91" w:rsidRPr="008349B8">
        <w:t>ur</w:t>
      </w:r>
      <w:r w:rsidRPr="008349B8">
        <w:t xml:space="preserve">e in accordance with the </w:t>
      </w:r>
      <w:r w:rsidR="00CC04F3" w:rsidRPr="008349B8">
        <w:t>Concession</w:t>
      </w:r>
      <w:r w:rsidR="00CC2529" w:rsidRPr="008349B8">
        <w:t xml:space="preserve"> Agreement</w:t>
      </w:r>
      <w:r w:rsidRPr="008349B8">
        <w:t xml:space="preserve">.}  </w:t>
      </w:r>
    </w:p>
    <w:p w14:paraId="1C5F535D" w14:textId="2320D150" w:rsidR="00C41D48" w:rsidRPr="008349B8" w:rsidRDefault="00C41D48" w:rsidP="000464EF">
      <w:pPr>
        <w:pStyle w:val="ListParagraph"/>
        <w:numPr>
          <w:ilvl w:val="0"/>
          <w:numId w:val="46"/>
        </w:numPr>
        <w:jc w:val="both"/>
      </w:pPr>
      <w:r w:rsidRPr="008349B8">
        <w:t>I/We shall keep this offer valid for 1</w:t>
      </w:r>
      <w:r w:rsidR="009900D6" w:rsidRPr="008349B8">
        <w:t>8</w:t>
      </w:r>
      <w:r w:rsidRPr="008349B8">
        <w:t xml:space="preserve">0 (one hundred and </w:t>
      </w:r>
      <w:r w:rsidR="009900D6" w:rsidRPr="008349B8">
        <w:t>eighty</w:t>
      </w:r>
      <w:r w:rsidRPr="008349B8">
        <w:t xml:space="preserve">) days from the </w:t>
      </w:r>
      <w:r w:rsidR="00E927B4" w:rsidRPr="008349B8">
        <w:t xml:space="preserve">Bid </w:t>
      </w:r>
      <w:r w:rsidRPr="008349B8">
        <w:t xml:space="preserve">Due Date specified in the RFP.  </w:t>
      </w:r>
    </w:p>
    <w:p w14:paraId="320931D6" w14:textId="3D0ABF2E" w:rsidR="00C41D48" w:rsidRPr="008349B8" w:rsidRDefault="00C41D48" w:rsidP="00322C22">
      <w:pPr>
        <w:jc w:val="both"/>
      </w:pPr>
      <w:r w:rsidRPr="008349B8">
        <w:t xml:space="preserve">In witness thereof, I/We submit this Bid under and in accordance with the terms of the RFP.   </w:t>
      </w:r>
    </w:p>
    <w:p w14:paraId="25C99C1C" w14:textId="77777777" w:rsidR="00DA2498" w:rsidRPr="008349B8" w:rsidRDefault="00C41D48" w:rsidP="00C41D48">
      <w:r w:rsidRPr="008349B8">
        <w:t xml:space="preserve">Yours faithfully,  </w:t>
      </w:r>
    </w:p>
    <w:p w14:paraId="4276AEF2" w14:textId="77777777" w:rsidR="00DA2498" w:rsidRPr="008349B8" w:rsidRDefault="00DA2498" w:rsidP="00C41D48"/>
    <w:p w14:paraId="5E224C69" w14:textId="77777777" w:rsidR="00C41D48" w:rsidRPr="008349B8" w:rsidRDefault="00C41D48" w:rsidP="00C41D48">
      <w:r w:rsidRPr="008349B8">
        <w:t xml:space="preserve">(Signature of the Authorised signatory)  </w:t>
      </w:r>
    </w:p>
    <w:p w14:paraId="64DA3175" w14:textId="77777777" w:rsidR="00DA2498" w:rsidRPr="008349B8" w:rsidRDefault="00C41D48" w:rsidP="00C41D48">
      <w:r w:rsidRPr="008349B8">
        <w:t xml:space="preserve">Date:  </w:t>
      </w:r>
    </w:p>
    <w:p w14:paraId="21A84320" w14:textId="77777777" w:rsidR="00C41D48" w:rsidRPr="008349B8" w:rsidRDefault="00C41D48" w:rsidP="00C41D48">
      <w:r w:rsidRPr="008349B8">
        <w:t xml:space="preserve">Place:  </w:t>
      </w:r>
    </w:p>
    <w:p w14:paraId="4F23F27F" w14:textId="77777777" w:rsidR="00C41D48" w:rsidRPr="008349B8" w:rsidRDefault="00C41D48" w:rsidP="00C41D48">
      <w:r w:rsidRPr="008349B8">
        <w:t xml:space="preserve">(Name and designation of the of the Authorised signatory)  </w:t>
      </w:r>
    </w:p>
    <w:p w14:paraId="311AE41B" w14:textId="77777777" w:rsidR="00C41D48" w:rsidRPr="008349B8" w:rsidRDefault="00C41D48" w:rsidP="00C41D48">
      <w:r w:rsidRPr="008349B8">
        <w:t xml:space="preserve">Name and seal of Bidder/Lead Firm   </w:t>
      </w:r>
    </w:p>
    <w:p w14:paraId="6FAD9DD9" w14:textId="77777777" w:rsidR="00C41D48" w:rsidRPr="008349B8" w:rsidRDefault="00C41D48" w:rsidP="00DA2498">
      <w:pPr>
        <w:jc w:val="both"/>
      </w:pPr>
      <w:r w:rsidRPr="008349B8">
        <w:t>Note: Paragraphs in curly parenthesis may be omitted by the Bidder, if not applicable to it, or modified</w:t>
      </w:r>
      <w:r w:rsidR="004C2F51" w:rsidRPr="008349B8">
        <w:t xml:space="preserve"> as necessary to reflect Bidder </w:t>
      </w:r>
      <w:r w:rsidRPr="008349B8">
        <w:t>specific particulars.</w:t>
      </w:r>
    </w:p>
    <w:p w14:paraId="728D76F4" w14:textId="77777777" w:rsidR="00DA2498" w:rsidRPr="008349B8" w:rsidRDefault="00DA2498">
      <w:r w:rsidRPr="008349B8">
        <w:br w:type="page"/>
      </w:r>
    </w:p>
    <w:p w14:paraId="381968D9" w14:textId="77777777" w:rsidR="00134EED" w:rsidRPr="008349B8" w:rsidRDefault="00C41D48" w:rsidP="00134EED">
      <w:pPr>
        <w:jc w:val="center"/>
        <w:rPr>
          <w:b/>
        </w:rPr>
      </w:pPr>
      <w:r w:rsidRPr="008349B8">
        <w:rPr>
          <w:b/>
        </w:rPr>
        <w:t>A</w:t>
      </w:r>
      <w:r w:rsidR="00F070C4" w:rsidRPr="008349B8">
        <w:rPr>
          <w:b/>
        </w:rPr>
        <w:t>nnex</w:t>
      </w:r>
      <w:r w:rsidR="00FB3308" w:rsidRPr="008349B8">
        <w:rPr>
          <w:b/>
        </w:rPr>
        <w:t xml:space="preserve"> </w:t>
      </w:r>
      <w:r w:rsidRPr="008349B8">
        <w:rPr>
          <w:b/>
        </w:rPr>
        <w:t>I to Appendix I</w:t>
      </w:r>
    </w:p>
    <w:p w14:paraId="41D83090" w14:textId="77777777" w:rsidR="00C41D48" w:rsidRPr="008349B8" w:rsidRDefault="00C41D48" w:rsidP="00935A9C">
      <w:pPr>
        <w:pStyle w:val="Heading3"/>
        <w:jc w:val="center"/>
        <w:rPr>
          <w:rFonts w:asciiTheme="minorHAnsi" w:hAnsiTheme="minorHAnsi"/>
          <w:color w:val="auto"/>
        </w:rPr>
      </w:pPr>
      <w:bookmarkStart w:id="100" w:name="_Toc505250622"/>
      <w:bookmarkStart w:id="101" w:name="_Toc153463863"/>
      <w:r w:rsidRPr="008349B8">
        <w:rPr>
          <w:rFonts w:asciiTheme="minorHAnsi" w:hAnsiTheme="minorHAnsi"/>
          <w:color w:val="auto"/>
        </w:rPr>
        <w:t>Details of Bidder</w:t>
      </w:r>
      <w:bookmarkEnd w:id="100"/>
      <w:bookmarkEnd w:id="101"/>
    </w:p>
    <w:p w14:paraId="1DCBD516" w14:textId="77777777" w:rsidR="00E927B4" w:rsidRPr="008349B8" w:rsidRDefault="00E927B4" w:rsidP="00E927B4">
      <w:pPr>
        <w:pStyle w:val="PlainText"/>
        <w:spacing w:line="276" w:lineRule="auto"/>
        <w:ind w:left="360"/>
        <w:jc w:val="center"/>
        <w:rPr>
          <w:rFonts w:asciiTheme="minorHAnsi" w:eastAsiaTheme="minorHAnsi" w:hAnsiTheme="minorHAnsi" w:cstheme="minorBidi"/>
          <w:i/>
          <w:sz w:val="22"/>
          <w:szCs w:val="22"/>
          <w:lang w:val="en-IN"/>
        </w:rPr>
      </w:pPr>
      <w:r w:rsidRPr="008349B8">
        <w:rPr>
          <w:rFonts w:asciiTheme="minorHAnsi" w:eastAsiaTheme="minorHAnsi" w:hAnsiTheme="minorHAnsi" w:cstheme="minorBidi"/>
          <w:i/>
          <w:sz w:val="22"/>
          <w:szCs w:val="22"/>
          <w:lang w:val="en-IN"/>
        </w:rPr>
        <w:t>(To be submitted on the Letterhead of the Bidder/ Lead Member in case of a Consortium)</w:t>
      </w:r>
    </w:p>
    <w:p w14:paraId="2FBA7F7D" w14:textId="77777777" w:rsidR="00E927B4" w:rsidRPr="008349B8" w:rsidRDefault="00E927B4" w:rsidP="004C2F51">
      <w:pPr>
        <w:spacing w:after="0"/>
      </w:pPr>
    </w:p>
    <w:p w14:paraId="20B9B7BA" w14:textId="77777777" w:rsidR="00DA2498" w:rsidRPr="008349B8" w:rsidRDefault="00C41D48" w:rsidP="000464EF">
      <w:pPr>
        <w:pStyle w:val="ListParagraph"/>
        <w:numPr>
          <w:ilvl w:val="0"/>
          <w:numId w:val="21"/>
        </w:numPr>
        <w:spacing w:after="0"/>
      </w:pPr>
      <w:r w:rsidRPr="008349B8">
        <w:t xml:space="preserve">(a) Name:  </w:t>
      </w:r>
    </w:p>
    <w:p w14:paraId="0FCA21D5" w14:textId="77777777" w:rsidR="00DA2498" w:rsidRPr="008349B8" w:rsidRDefault="00DA2498" w:rsidP="00DA2498">
      <w:pPr>
        <w:spacing w:after="0"/>
      </w:pPr>
      <w:r w:rsidRPr="008349B8">
        <w:tab/>
      </w:r>
      <w:r w:rsidR="00C41D48" w:rsidRPr="008349B8">
        <w:t xml:space="preserve">(b) Country of incorporation:  </w:t>
      </w:r>
    </w:p>
    <w:p w14:paraId="588091E3" w14:textId="77777777" w:rsidR="00DA2498" w:rsidRPr="008349B8" w:rsidRDefault="00DA2498" w:rsidP="00DA2498">
      <w:pPr>
        <w:spacing w:after="0"/>
      </w:pPr>
      <w:r w:rsidRPr="008349B8">
        <w:tab/>
      </w:r>
      <w:r w:rsidR="00C41D48" w:rsidRPr="008349B8">
        <w:t xml:space="preserve">(c) Address of the corporate headquarters and its branch office(s), if any, in India:  </w:t>
      </w:r>
    </w:p>
    <w:p w14:paraId="5769A36E" w14:textId="77777777" w:rsidR="00C41D48" w:rsidRPr="008349B8" w:rsidRDefault="00DA2498" w:rsidP="00DA2498">
      <w:pPr>
        <w:spacing w:after="0"/>
      </w:pPr>
      <w:r w:rsidRPr="008349B8">
        <w:tab/>
      </w:r>
      <w:r w:rsidR="00C41D48" w:rsidRPr="008349B8">
        <w:t xml:space="preserve">(d) Date of incorporation and/or commencement of business:  </w:t>
      </w:r>
    </w:p>
    <w:p w14:paraId="0AAF975E" w14:textId="77777777" w:rsidR="00102627" w:rsidRPr="008349B8" w:rsidRDefault="00102627" w:rsidP="00ED0A08">
      <w:pPr>
        <w:pStyle w:val="ListParagraph"/>
        <w:spacing w:after="0"/>
        <w:jc w:val="both"/>
      </w:pPr>
    </w:p>
    <w:p w14:paraId="0D4EB3EA" w14:textId="77777777" w:rsidR="00DA2498" w:rsidRPr="008349B8" w:rsidRDefault="00C41D48" w:rsidP="000464EF">
      <w:pPr>
        <w:pStyle w:val="ListParagraph"/>
        <w:numPr>
          <w:ilvl w:val="0"/>
          <w:numId w:val="21"/>
        </w:numPr>
        <w:spacing w:after="0"/>
        <w:jc w:val="both"/>
      </w:pPr>
      <w:r w:rsidRPr="008349B8">
        <w:t xml:space="preserve">Brief description of the </w:t>
      </w:r>
      <w:r w:rsidR="00BB1E30" w:rsidRPr="008349B8">
        <w:t>Company including details</w:t>
      </w:r>
      <w:r w:rsidRPr="008349B8">
        <w:t xml:space="preserve"> of its </w:t>
      </w:r>
      <w:r w:rsidR="00BB1E30" w:rsidRPr="008349B8">
        <w:t>main lines</w:t>
      </w:r>
      <w:r w:rsidRPr="008349B8">
        <w:t xml:space="preserve"> of business and proposed role and responsibilities in this Projects: </w:t>
      </w:r>
    </w:p>
    <w:p w14:paraId="1F58C56B" w14:textId="77777777" w:rsidR="00102627" w:rsidRPr="008349B8" w:rsidRDefault="00102627" w:rsidP="00ED0A08">
      <w:pPr>
        <w:pStyle w:val="ListParagraph"/>
        <w:spacing w:after="0"/>
        <w:jc w:val="both"/>
      </w:pPr>
    </w:p>
    <w:p w14:paraId="2B9A5032" w14:textId="77777777" w:rsidR="00DA2498" w:rsidRPr="008349B8" w:rsidRDefault="00BB1E30" w:rsidP="000464EF">
      <w:pPr>
        <w:pStyle w:val="ListParagraph"/>
        <w:numPr>
          <w:ilvl w:val="0"/>
          <w:numId w:val="21"/>
        </w:numPr>
        <w:spacing w:after="0"/>
        <w:jc w:val="both"/>
      </w:pPr>
      <w:r w:rsidRPr="008349B8">
        <w:t>Details of individual</w:t>
      </w:r>
      <w:r w:rsidR="00C41D48" w:rsidRPr="008349B8">
        <w:t>(</w:t>
      </w:r>
      <w:r w:rsidRPr="008349B8">
        <w:t>s) who will serve as the point of contact/ communication</w:t>
      </w:r>
      <w:r w:rsidR="00FB3308" w:rsidRPr="008349B8">
        <w:t xml:space="preserve"> </w:t>
      </w:r>
      <w:r w:rsidRPr="008349B8">
        <w:t>for the</w:t>
      </w:r>
      <w:r w:rsidR="00DA2498" w:rsidRPr="008349B8">
        <w:t xml:space="preserve"> Authority:</w:t>
      </w:r>
    </w:p>
    <w:p w14:paraId="5A035C17" w14:textId="77777777" w:rsidR="00DA2498" w:rsidRPr="008349B8" w:rsidRDefault="00C41D48" w:rsidP="000464EF">
      <w:pPr>
        <w:pStyle w:val="ListParagraph"/>
        <w:numPr>
          <w:ilvl w:val="0"/>
          <w:numId w:val="22"/>
        </w:numPr>
        <w:spacing w:after="0"/>
      </w:pPr>
      <w:r w:rsidRPr="008349B8">
        <w:t xml:space="preserve">Name: </w:t>
      </w:r>
    </w:p>
    <w:p w14:paraId="4DF0B499" w14:textId="77777777" w:rsidR="00DA2498" w:rsidRPr="008349B8" w:rsidRDefault="00C41D48" w:rsidP="000464EF">
      <w:pPr>
        <w:pStyle w:val="ListParagraph"/>
        <w:numPr>
          <w:ilvl w:val="0"/>
          <w:numId w:val="22"/>
        </w:numPr>
        <w:spacing w:after="0"/>
      </w:pPr>
      <w:r w:rsidRPr="008349B8">
        <w:t xml:space="preserve">Designation:  </w:t>
      </w:r>
    </w:p>
    <w:p w14:paraId="264D2E0C" w14:textId="77777777" w:rsidR="00DA2498" w:rsidRPr="008349B8" w:rsidRDefault="00C41D48" w:rsidP="000464EF">
      <w:pPr>
        <w:pStyle w:val="ListParagraph"/>
        <w:numPr>
          <w:ilvl w:val="0"/>
          <w:numId w:val="22"/>
        </w:numPr>
        <w:spacing w:after="0"/>
      </w:pPr>
      <w:r w:rsidRPr="008349B8">
        <w:t xml:space="preserve">Company: </w:t>
      </w:r>
    </w:p>
    <w:p w14:paraId="79EC3B60" w14:textId="77777777" w:rsidR="00DA2498" w:rsidRPr="008349B8" w:rsidRDefault="00C41D48" w:rsidP="000464EF">
      <w:pPr>
        <w:pStyle w:val="ListParagraph"/>
        <w:numPr>
          <w:ilvl w:val="0"/>
          <w:numId w:val="22"/>
        </w:numPr>
        <w:spacing w:after="0"/>
      </w:pPr>
      <w:r w:rsidRPr="008349B8">
        <w:t xml:space="preserve">Address: </w:t>
      </w:r>
    </w:p>
    <w:p w14:paraId="76AEDAD7" w14:textId="77777777" w:rsidR="00DA2498" w:rsidRPr="008349B8" w:rsidRDefault="00C41D48" w:rsidP="000464EF">
      <w:pPr>
        <w:pStyle w:val="ListParagraph"/>
        <w:numPr>
          <w:ilvl w:val="0"/>
          <w:numId w:val="22"/>
        </w:numPr>
        <w:spacing w:after="0"/>
      </w:pPr>
      <w:r w:rsidRPr="008349B8">
        <w:t xml:space="preserve">Telephone Number:  </w:t>
      </w:r>
    </w:p>
    <w:p w14:paraId="2D0E6BCF" w14:textId="77777777" w:rsidR="00DA2498" w:rsidRPr="008349B8" w:rsidRDefault="00C41D48" w:rsidP="000464EF">
      <w:pPr>
        <w:pStyle w:val="ListParagraph"/>
        <w:numPr>
          <w:ilvl w:val="0"/>
          <w:numId w:val="22"/>
        </w:numPr>
        <w:spacing w:after="0"/>
      </w:pPr>
      <w:r w:rsidRPr="008349B8">
        <w:t xml:space="preserve">E-Mail Address: </w:t>
      </w:r>
    </w:p>
    <w:p w14:paraId="1D4AA7DD" w14:textId="77777777" w:rsidR="00102627" w:rsidRPr="008349B8" w:rsidRDefault="00102627" w:rsidP="000464EF">
      <w:pPr>
        <w:pStyle w:val="ListParagraph"/>
        <w:numPr>
          <w:ilvl w:val="0"/>
          <w:numId w:val="22"/>
        </w:numPr>
        <w:spacing w:after="0"/>
      </w:pPr>
      <w:r w:rsidRPr="008349B8">
        <w:t>Mobile Number:</w:t>
      </w:r>
    </w:p>
    <w:p w14:paraId="54167D96" w14:textId="77777777" w:rsidR="00102627" w:rsidRPr="008349B8" w:rsidRDefault="00102627" w:rsidP="00ED0A08">
      <w:pPr>
        <w:pStyle w:val="ListParagraph"/>
        <w:spacing w:after="0"/>
        <w:jc w:val="both"/>
      </w:pPr>
    </w:p>
    <w:p w14:paraId="7DDCB516" w14:textId="77777777" w:rsidR="00DA2498" w:rsidRPr="008349B8" w:rsidRDefault="00C41D48" w:rsidP="000464EF">
      <w:pPr>
        <w:pStyle w:val="ListParagraph"/>
        <w:numPr>
          <w:ilvl w:val="0"/>
          <w:numId w:val="21"/>
        </w:numPr>
        <w:spacing w:after="0"/>
        <w:jc w:val="both"/>
      </w:pPr>
      <w:r w:rsidRPr="008349B8">
        <w:t xml:space="preserve">Particulars of the Authorised Signatory of the Bidder:  </w:t>
      </w:r>
    </w:p>
    <w:p w14:paraId="171C05C8" w14:textId="77777777" w:rsidR="00DA2498" w:rsidRPr="008349B8" w:rsidRDefault="00C41D48" w:rsidP="000464EF">
      <w:pPr>
        <w:pStyle w:val="ListParagraph"/>
        <w:numPr>
          <w:ilvl w:val="0"/>
          <w:numId w:val="23"/>
        </w:numPr>
        <w:spacing w:after="0"/>
      </w:pPr>
      <w:r w:rsidRPr="008349B8">
        <w:t xml:space="preserve">Name: </w:t>
      </w:r>
    </w:p>
    <w:p w14:paraId="291675A4" w14:textId="77777777" w:rsidR="00DA2498" w:rsidRPr="008349B8" w:rsidRDefault="00C41D48" w:rsidP="000464EF">
      <w:pPr>
        <w:pStyle w:val="ListParagraph"/>
        <w:numPr>
          <w:ilvl w:val="0"/>
          <w:numId w:val="23"/>
        </w:numPr>
        <w:spacing w:after="0"/>
      </w:pPr>
      <w:r w:rsidRPr="008349B8">
        <w:t xml:space="preserve">Designation:  </w:t>
      </w:r>
    </w:p>
    <w:p w14:paraId="5DABDFF4" w14:textId="77777777" w:rsidR="00102627" w:rsidRPr="008349B8" w:rsidRDefault="00102627" w:rsidP="000464EF">
      <w:pPr>
        <w:pStyle w:val="ListParagraph"/>
        <w:numPr>
          <w:ilvl w:val="0"/>
          <w:numId w:val="23"/>
        </w:numPr>
        <w:spacing w:after="0"/>
      </w:pPr>
      <w:r w:rsidRPr="008349B8">
        <w:t xml:space="preserve">Company: </w:t>
      </w:r>
    </w:p>
    <w:p w14:paraId="25BB8981" w14:textId="77777777" w:rsidR="00102627" w:rsidRPr="008349B8" w:rsidRDefault="00102627" w:rsidP="000464EF">
      <w:pPr>
        <w:pStyle w:val="ListParagraph"/>
        <w:numPr>
          <w:ilvl w:val="0"/>
          <w:numId w:val="23"/>
        </w:numPr>
        <w:spacing w:after="0"/>
      </w:pPr>
      <w:r w:rsidRPr="008349B8">
        <w:t xml:space="preserve">Address: </w:t>
      </w:r>
    </w:p>
    <w:p w14:paraId="2696E8FD" w14:textId="77777777" w:rsidR="00102627" w:rsidRPr="008349B8" w:rsidRDefault="00102627" w:rsidP="000464EF">
      <w:pPr>
        <w:pStyle w:val="ListParagraph"/>
        <w:numPr>
          <w:ilvl w:val="0"/>
          <w:numId w:val="23"/>
        </w:numPr>
        <w:spacing w:after="0"/>
      </w:pPr>
      <w:r w:rsidRPr="008349B8">
        <w:t xml:space="preserve">Telephone Number:  </w:t>
      </w:r>
    </w:p>
    <w:p w14:paraId="0675048F" w14:textId="77777777" w:rsidR="00102627" w:rsidRPr="008349B8" w:rsidRDefault="00102627" w:rsidP="000464EF">
      <w:pPr>
        <w:pStyle w:val="ListParagraph"/>
        <w:numPr>
          <w:ilvl w:val="0"/>
          <w:numId w:val="23"/>
        </w:numPr>
        <w:spacing w:after="0"/>
      </w:pPr>
      <w:r w:rsidRPr="008349B8">
        <w:t xml:space="preserve">E-Mail Address: </w:t>
      </w:r>
    </w:p>
    <w:p w14:paraId="523CA2D6" w14:textId="77777777" w:rsidR="00102627" w:rsidRPr="008349B8" w:rsidRDefault="00102627" w:rsidP="000464EF">
      <w:pPr>
        <w:pStyle w:val="ListParagraph"/>
        <w:numPr>
          <w:ilvl w:val="0"/>
          <w:numId w:val="23"/>
        </w:numPr>
        <w:spacing w:after="0"/>
      </w:pPr>
      <w:r w:rsidRPr="008349B8">
        <w:t>Mobile Number:</w:t>
      </w:r>
    </w:p>
    <w:p w14:paraId="7B3FD11E" w14:textId="77777777" w:rsidR="00102627" w:rsidRPr="008349B8" w:rsidRDefault="00102627" w:rsidP="00ED0A08">
      <w:pPr>
        <w:pStyle w:val="ListParagraph"/>
        <w:spacing w:after="0"/>
        <w:ind w:left="1080"/>
      </w:pPr>
    </w:p>
    <w:p w14:paraId="5A4662E2" w14:textId="77777777" w:rsidR="00C41D48" w:rsidRPr="008349B8" w:rsidRDefault="00C41D48" w:rsidP="000464EF">
      <w:pPr>
        <w:pStyle w:val="ListParagraph"/>
        <w:numPr>
          <w:ilvl w:val="0"/>
          <w:numId w:val="21"/>
        </w:numPr>
        <w:spacing w:after="0"/>
        <w:jc w:val="both"/>
      </w:pPr>
      <w:r w:rsidRPr="008349B8">
        <w:t xml:space="preserve">In case of a Consortium:  </w:t>
      </w:r>
    </w:p>
    <w:p w14:paraId="594C6306" w14:textId="77777777" w:rsidR="00DA2498" w:rsidRPr="008349B8" w:rsidRDefault="007927E2" w:rsidP="000464EF">
      <w:pPr>
        <w:pStyle w:val="ListParagraph"/>
        <w:numPr>
          <w:ilvl w:val="0"/>
          <w:numId w:val="24"/>
        </w:numPr>
        <w:jc w:val="both"/>
      </w:pPr>
      <w:r w:rsidRPr="008349B8">
        <w:t>The information above (</w:t>
      </w:r>
      <w:r w:rsidR="00C41D48" w:rsidRPr="008349B8">
        <w:t>1-4</w:t>
      </w:r>
      <w:r w:rsidRPr="008349B8">
        <w:t>) should</w:t>
      </w:r>
      <w:r w:rsidR="00C41D48" w:rsidRPr="008349B8">
        <w:t xml:space="preserve"> be provided for all the members of the Consortium. </w:t>
      </w:r>
    </w:p>
    <w:p w14:paraId="627FBEBC" w14:textId="13DCD7C5" w:rsidR="001B5A38" w:rsidRPr="008349B8" w:rsidRDefault="00C41D48" w:rsidP="000464EF">
      <w:pPr>
        <w:pStyle w:val="ListParagraph"/>
        <w:numPr>
          <w:ilvl w:val="0"/>
          <w:numId w:val="24"/>
        </w:numPr>
        <w:jc w:val="both"/>
      </w:pPr>
      <w:r w:rsidRPr="008349B8">
        <w:t xml:space="preserve">A copy of the Jt. Bidding Agreement, as envisaged in </w:t>
      </w:r>
      <w:r w:rsidR="007927E2" w:rsidRPr="008349B8">
        <w:t>Clause 2.2.</w:t>
      </w:r>
      <w:r w:rsidR="00083C10">
        <w:t>6</w:t>
      </w:r>
      <w:r w:rsidRPr="008349B8">
        <w:t>(</w:t>
      </w:r>
      <w:r w:rsidR="00F03195" w:rsidRPr="008349B8">
        <w:fldChar w:fldCharType="begin"/>
      </w:r>
      <w:r w:rsidR="00F03195" w:rsidRPr="008349B8">
        <w:instrText xml:space="preserve"> REF _Ref526939172 \w \h </w:instrText>
      </w:r>
      <w:r w:rsidR="00EE6A4F" w:rsidRPr="008349B8">
        <w:instrText xml:space="preserve"> \* MERGEFORMAT </w:instrText>
      </w:r>
      <w:r w:rsidR="00F03195" w:rsidRPr="008349B8">
        <w:fldChar w:fldCharType="separate"/>
      </w:r>
      <w:r w:rsidR="004E5F26" w:rsidRPr="008349B8">
        <w:t>f</w:t>
      </w:r>
      <w:r w:rsidR="00F03195" w:rsidRPr="008349B8">
        <w:fldChar w:fldCharType="end"/>
      </w:r>
      <w:r w:rsidRPr="008349B8">
        <w:t xml:space="preserve">) should be attached to the Bid. </w:t>
      </w:r>
    </w:p>
    <w:p w14:paraId="59C51F2B" w14:textId="77777777" w:rsidR="00C41D48" w:rsidRPr="008349B8" w:rsidRDefault="00C41D48" w:rsidP="000464EF">
      <w:pPr>
        <w:pStyle w:val="ListParagraph"/>
        <w:numPr>
          <w:ilvl w:val="0"/>
          <w:numId w:val="24"/>
        </w:numPr>
        <w:jc w:val="both"/>
      </w:pPr>
      <w:r w:rsidRPr="008349B8">
        <w:t>Information regarding role of each member should b</w:t>
      </w:r>
      <w:r w:rsidR="001B5A38" w:rsidRPr="008349B8">
        <w:t xml:space="preserve">e provided as per table below: </w:t>
      </w:r>
    </w:p>
    <w:p w14:paraId="7A498B89" w14:textId="77777777" w:rsidR="00C723BC" w:rsidRPr="008349B8" w:rsidRDefault="00C723BC" w:rsidP="00C723BC">
      <w:pPr>
        <w:pStyle w:val="ListParagraph"/>
        <w:ind w:left="1080"/>
        <w:jc w:val="both"/>
      </w:pPr>
    </w:p>
    <w:tbl>
      <w:tblPr>
        <w:tblStyle w:val="TableGrid"/>
        <w:tblW w:w="0" w:type="auto"/>
        <w:tblInd w:w="1080" w:type="dxa"/>
        <w:tblCellMar>
          <w:top w:w="28" w:type="dxa"/>
          <w:bottom w:w="28" w:type="dxa"/>
        </w:tblCellMar>
        <w:tblLook w:val="04A0" w:firstRow="1" w:lastRow="0" w:firstColumn="1" w:lastColumn="0" w:noHBand="0" w:noVBand="1"/>
      </w:tblPr>
      <w:tblGrid>
        <w:gridCol w:w="530"/>
        <w:gridCol w:w="1787"/>
        <w:gridCol w:w="1843"/>
        <w:gridCol w:w="3776"/>
      </w:tblGrid>
      <w:tr w:rsidR="001B5A38" w:rsidRPr="008349B8" w14:paraId="4C48E8DC" w14:textId="77777777" w:rsidTr="00252A67">
        <w:tc>
          <w:tcPr>
            <w:tcW w:w="530" w:type="dxa"/>
            <w:vAlign w:val="center"/>
          </w:tcPr>
          <w:p w14:paraId="727AFB94" w14:textId="77777777" w:rsidR="001B5A38" w:rsidRPr="008349B8" w:rsidRDefault="001B5A38" w:rsidP="001065E8">
            <w:pPr>
              <w:pStyle w:val="ListParagraph"/>
              <w:ind w:left="0"/>
              <w:jc w:val="center"/>
            </w:pPr>
            <w:r w:rsidRPr="008349B8">
              <w:t>No.</w:t>
            </w:r>
          </w:p>
        </w:tc>
        <w:tc>
          <w:tcPr>
            <w:tcW w:w="1787" w:type="dxa"/>
            <w:vAlign w:val="center"/>
          </w:tcPr>
          <w:p w14:paraId="731263DC" w14:textId="77777777" w:rsidR="001B5A38" w:rsidRPr="008349B8" w:rsidRDefault="001B5A38" w:rsidP="001065E8">
            <w:pPr>
              <w:pStyle w:val="ListParagraph"/>
              <w:ind w:left="0"/>
              <w:jc w:val="center"/>
            </w:pPr>
            <w:r w:rsidRPr="008349B8">
              <w:t>Name of Member</w:t>
            </w:r>
          </w:p>
        </w:tc>
        <w:tc>
          <w:tcPr>
            <w:tcW w:w="1843" w:type="dxa"/>
            <w:vAlign w:val="center"/>
          </w:tcPr>
          <w:p w14:paraId="238DDBF2" w14:textId="2D6270D8" w:rsidR="001B5A38" w:rsidRPr="008349B8" w:rsidRDefault="00D25FDD" w:rsidP="00FD2E2E">
            <w:pPr>
              <w:pStyle w:val="ListParagraph"/>
              <w:ind w:left="0"/>
              <w:jc w:val="center"/>
            </w:pPr>
            <w:r w:rsidRPr="008349B8">
              <w:t>Role {Refer Clause 2.2.5</w:t>
            </w:r>
            <w:r w:rsidR="001B5A38" w:rsidRPr="008349B8">
              <w:t>(</w:t>
            </w:r>
            <w:r w:rsidR="00FD2E2E" w:rsidRPr="008349B8">
              <w:fldChar w:fldCharType="begin"/>
            </w:r>
            <w:r w:rsidR="00FD2E2E" w:rsidRPr="008349B8">
              <w:instrText xml:space="preserve"> REF _Ref526939361 \w \h </w:instrText>
            </w:r>
            <w:r w:rsidR="00EE6A4F" w:rsidRPr="008349B8">
              <w:instrText xml:space="preserve"> \* MERGEFORMAT </w:instrText>
            </w:r>
            <w:r w:rsidR="00FD2E2E" w:rsidRPr="008349B8">
              <w:fldChar w:fldCharType="separate"/>
            </w:r>
            <w:r w:rsidR="004E5F26" w:rsidRPr="008349B8">
              <w:t>d</w:t>
            </w:r>
            <w:r w:rsidR="00FD2E2E" w:rsidRPr="008349B8">
              <w:fldChar w:fldCharType="end"/>
            </w:r>
            <w:r w:rsidR="001B5A38" w:rsidRPr="008349B8">
              <w:t>)}</w:t>
            </w:r>
          </w:p>
        </w:tc>
        <w:tc>
          <w:tcPr>
            <w:tcW w:w="3776" w:type="dxa"/>
            <w:vAlign w:val="center"/>
          </w:tcPr>
          <w:p w14:paraId="143B917B" w14:textId="3CDA1167" w:rsidR="001B5A38" w:rsidRPr="008349B8" w:rsidRDefault="001B5A38" w:rsidP="00D25FDD">
            <w:pPr>
              <w:pStyle w:val="ListParagraph"/>
              <w:ind w:left="0"/>
              <w:jc w:val="center"/>
            </w:pPr>
            <w:r w:rsidRPr="008349B8">
              <w:t>Percentage of equity in the Consortium {Refer  Clauses  2.2.</w:t>
            </w:r>
            <w:r w:rsidR="00D25FDD" w:rsidRPr="008349B8">
              <w:t>5</w:t>
            </w:r>
            <w:r w:rsidRPr="008349B8">
              <w:t>(</w:t>
            </w:r>
            <w:r w:rsidR="003E79D6" w:rsidRPr="008349B8">
              <w:fldChar w:fldCharType="begin"/>
            </w:r>
            <w:r w:rsidR="003E79D6" w:rsidRPr="008349B8">
              <w:instrText xml:space="preserve"> REF _Ref12295277 \n \h </w:instrText>
            </w:r>
            <w:r w:rsidR="00EE6A4F" w:rsidRPr="008349B8">
              <w:instrText xml:space="preserve"> \* MERGEFORMAT </w:instrText>
            </w:r>
            <w:r w:rsidR="003E79D6" w:rsidRPr="008349B8">
              <w:fldChar w:fldCharType="separate"/>
            </w:r>
            <w:r w:rsidR="004E5F26" w:rsidRPr="008349B8">
              <w:t>a</w:t>
            </w:r>
            <w:r w:rsidR="003E79D6" w:rsidRPr="008349B8">
              <w:fldChar w:fldCharType="end"/>
            </w:r>
            <w:r w:rsidRPr="008349B8">
              <w:t>)</w:t>
            </w:r>
            <w:r w:rsidR="00CF0E91" w:rsidRPr="008349B8">
              <w:t xml:space="preserve">, </w:t>
            </w:r>
            <w:r w:rsidRPr="008349B8">
              <w:t>(</w:t>
            </w:r>
            <w:r w:rsidR="00FD2E2E" w:rsidRPr="008349B8">
              <w:fldChar w:fldCharType="begin"/>
            </w:r>
            <w:r w:rsidR="00FD2E2E" w:rsidRPr="008349B8">
              <w:instrText xml:space="preserve"> REF _Ref526939424 \w \h </w:instrText>
            </w:r>
            <w:r w:rsidR="00EE6A4F" w:rsidRPr="008349B8">
              <w:instrText xml:space="preserve"> \* MERGEFORMAT </w:instrText>
            </w:r>
            <w:r w:rsidR="00FD2E2E" w:rsidRPr="008349B8">
              <w:fldChar w:fldCharType="separate"/>
            </w:r>
            <w:r w:rsidR="004E5F26" w:rsidRPr="008349B8">
              <w:t>c</w:t>
            </w:r>
            <w:r w:rsidR="00FD2E2E" w:rsidRPr="008349B8">
              <w:fldChar w:fldCharType="end"/>
            </w:r>
            <w:r w:rsidRPr="008349B8">
              <w:t>)</w:t>
            </w:r>
            <w:r w:rsidR="00CF0E91" w:rsidRPr="008349B8">
              <w:t xml:space="preserve"> &amp; (</w:t>
            </w:r>
            <w:r w:rsidR="00D25FDD" w:rsidRPr="008349B8">
              <w:t>f</w:t>
            </w:r>
            <w:r w:rsidR="00CF0E91" w:rsidRPr="008349B8">
              <w:t>)</w:t>
            </w:r>
            <w:r w:rsidRPr="008349B8">
              <w:t>}</w:t>
            </w:r>
          </w:p>
        </w:tc>
      </w:tr>
      <w:tr w:rsidR="001B5A38" w:rsidRPr="008349B8" w14:paraId="2CC77EDF" w14:textId="77777777" w:rsidTr="00252A67">
        <w:tc>
          <w:tcPr>
            <w:tcW w:w="530" w:type="dxa"/>
          </w:tcPr>
          <w:p w14:paraId="241A1D36" w14:textId="77777777" w:rsidR="001B5A38" w:rsidRPr="008349B8" w:rsidRDefault="001B5A38" w:rsidP="000464EF">
            <w:pPr>
              <w:pStyle w:val="ListParagraph"/>
              <w:numPr>
                <w:ilvl w:val="0"/>
                <w:numId w:val="25"/>
              </w:numPr>
              <w:jc w:val="both"/>
            </w:pPr>
          </w:p>
        </w:tc>
        <w:tc>
          <w:tcPr>
            <w:tcW w:w="1787" w:type="dxa"/>
          </w:tcPr>
          <w:p w14:paraId="18DF5991" w14:textId="77777777" w:rsidR="001B5A38" w:rsidRPr="008349B8" w:rsidRDefault="001B5A38" w:rsidP="001065E8">
            <w:pPr>
              <w:pStyle w:val="ListParagraph"/>
              <w:ind w:left="0"/>
              <w:jc w:val="both"/>
            </w:pPr>
          </w:p>
        </w:tc>
        <w:tc>
          <w:tcPr>
            <w:tcW w:w="1843" w:type="dxa"/>
          </w:tcPr>
          <w:p w14:paraId="4B7BC4F3" w14:textId="77777777" w:rsidR="001B5A38" w:rsidRPr="008349B8" w:rsidRDefault="001B5A38" w:rsidP="001065E8">
            <w:pPr>
              <w:pStyle w:val="ListParagraph"/>
              <w:ind w:left="0"/>
              <w:jc w:val="both"/>
            </w:pPr>
          </w:p>
        </w:tc>
        <w:tc>
          <w:tcPr>
            <w:tcW w:w="3776" w:type="dxa"/>
          </w:tcPr>
          <w:p w14:paraId="663F7DBC" w14:textId="77777777" w:rsidR="001B5A38" w:rsidRPr="008349B8" w:rsidRDefault="001B5A38" w:rsidP="001065E8">
            <w:pPr>
              <w:pStyle w:val="ListParagraph"/>
              <w:ind w:left="0"/>
              <w:jc w:val="both"/>
            </w:pPr>
          </w:p>
        </w:tc>
      </w:tr>
      <w:tr w:rsidR="001B5A38" w:rsidRPr="008349B8" w14:paraId="068ED8CE" w14:textId="77777777" w:rsidTr="00252A67">
        <w:tc>
          <w:tcPr>
            <w:tcW w:w="530" w:type="dxa"/>
          </w:tcPr>
          <w:p w14:paraId="7C5B083A" w14:textId="77777777" w:rsidR="001B5A38" w:rsidRPr="008349B8" w:rsidRDefault="001B5A38" w:rsidP="000464EF">
            <w:pPr>
              <w:pStyle w:val="ListParagraph"/>
              <w:numPr>
                <w:ilvl w:val="0"/>
                <w:numId w:val="25"/>
              </w:numPr>
              <w:jc w:val="both"/>
            </w:pPr>
          </w:p>
        </w:tc>
        <w:tc>
          <w:tcPr>
            <w:tcW w:w="1787" w:type="dxa"/>
          </w:tcPr>
          <w:p w14:paraId="4B578365" w14:textId="77777777" w:rsidR="001B5A38" w:rsidRPr="008349B8" w:rsidRDefault="001B5A38" w:rsidP="001065E8">
            <w:pPr>
              <w:pStyle w:val="ListParagraph"/>
              <w:ind w:left="0"/>
              <w:jc w:val="both"/>
            </w:pPr>
          </w:p>
        </w:tc>
        <w:tc>
          <w:tcPr>
            <w:tcW w:w="1843" w:type="dxa"/>
          </w:tcPr>
          <w:p w14:paraId="775889F0" w14:textId="77777777" w:rsidR="001B5A38" w:rsidRPr="008349B8" w:rsidRDefault="001B5A38" w:rsidP="001065E8">
            <w:pPr>
              <w:pStyle w:val="ListParagraph"/>
              <w:ind w:left="0"/>
              <w:jc w:val="both"/>
            </w:pPr>
          </w:p>
        </w:tc>
        <w:tc>
          <w:tcPr>
            <w:tcW w:w="3776" w:type="dxa"/>
          </w:tcPr>
          <w:p w14:paraId="1AB0AAA2" w14:textId="77777777" w:rsidR="001B5A38" w:rsidRPr="008349B8" w:rsidRDefault="001B5A38" w:rsidP="001065E8">
            <w:pPr>
              <w:pStyle w:val="ListParagraph"/>
              <w:ind w:left="0"/>
              <w:jc w:val="both"/>
            </w:pPr>
          </w:p>
        </w:tc>
      </w:tr>
    </w:tbl>
    <w:p w14:paraId="3120030B" w14:textId="77777777" w:rsidR="001B5A38" w:rsidRPr="008349B8" w:rsidRDefault="001B5A38" w:rsidP="001B5A38">
      <w:pPr>
        <w:pStyle w:val="ListParagraph"/>
        <w:ind w:left="1080"/>
        <w:jc w:val="both"/>
      </w:pPr>
    </w:p>
    <w:p w14:paraId="34219D48" w14:textId="77777777" w:rsidR="00C41D48" w:rsidRPr="008349B8" w:rsidRDefault="00C41D48" w:rsidP="000464EF">
      <w:pPr>
        <w:pStyle w:val="ListParagraph"/>
        <w:numPr>
          <w:ilvl w:val="0"/>
          <w:numId w:val="24"/>
        </w:numPr>
        <w:jc w:val="both"/>
      </w:pPr>
      <w:r w:rsidRPr="008349B8">
        <w:t xml:space="preserve">The following information shall also be provided for each member of the Consortium:      </w:t>
      </w:r>
    </w:p>
    <w:p w14:paraId="089B964C" w14:textId="77777777" w:rsidR="00C41D48" w:rsidRPr="008349B8" w:rsidRDefault="00C265A0" w:rsidP="00ED0A08">
      <w:pPr>
        <w:tabs>
          <w:tab w:val="left" w:pos="993"/>
        </w:tabs>
      </w:pPr>
      <w:r w:rsidRPr="008349B8">
        <w:rPr>
          <w:b/>
        </w:rPr>
        <w:tab/>
      </w:r>
      <w:r w:rsidR="00C41D48" w:rsidRPr="008349B8">
        <w:t xml:space="preserve">Name of Bidder/ member of Consortium:  </w:t>
      </w:r>
    </w:p>
    <w:tbl>
      <w:tblPr>
        <w:tblStyle w:val="TableGrid"/>
        <w:tblW w:w="0" w:type="auto"/>
        <w:tblInd w:w="1101" w:type="dxa"/>
        <w:tblCellMar>
          <w:top w:w="57" w:type="dxa"/>
          <w:bottom w:w="57" w:type="dxa"/>
        </w:tblCellMar>
        <w:tblLook w:val="04A0" w:firstRow="1" w:lastRow="0" w:firstColumn="1" w:lastColumn="0" w:noHBand="0" w:noVBand="1"/>
      </w:tblPr>
      <w:tblGrid>
        <w:gridCol w:w="563"/>
        <w:gridCol w:w="6164"/>
        <w:gridCol w:w="595"/>
        <w:gridCol w:w="593"/>
      </w:tblGrid>
      <w:tr w:rsidR="00C265A0" w:rsidRPr="008349B8" w14:paraId="4BCF306D" w14:textId="77777777" w:rsidTr="00097947">
        <w:trPr>
          <w:tblHeader/>
        </w:trPr>
        <w:tc>
          <w:tcPr>
            <w:tcW w:w="567" w:type="dxa"/>
          </w:tcPr>
          <w:p w14:paraId="53E18B7E" w14:textId="77777777" w:rsidR="00C265A0" w:rsidRPr="008349B8" w:rsidRDefault="00C265A0" w:rsidP="00ED0A08">
            <w:pPr>
              <w:jc w:val="center"/>
              <w:rPr>
                <w:b/>
                <w:bCs/>
              </w:rPr>
            </w:pPr>
            <w:r w:rsidRPr="008349B8">
              <w:rPr>
                <w:b/>
                <w:bCs/>
              </w:rPr>
              <w:t>No</w:t>
            </w:r>
          </w:p>
        </w:tc>
        <w:tc>
          <w:tcPr>
            <w:tcW w:w="6378" w:type="dxa"/>
          </w:tcPr>
          <w:p w14:paraId="0EB14F39" w14:textId="77777777" w:rsidR="00C265A0" w:rsidRPr="008349B8" w:rsidRDefault="00C265A0" w:rsidP="00ED0A08">
            <w:pPr>
              <w:jc w:val="center"/>
              <w:rPr>
                <w:b/>
                <w:bCs/>
              </w:rPr>
            </w:pPr>
            <w:r w:rsidRPr="008349B8">
              <w:rPr>
                <w:b/>
                <w:bCs/>
              </w:rPr>
              <w:t>Criteria</w:t>
            </w:r>
          </w:p>
        </w:tc>
        <w:tc>
          <w:tcPr>
            <w:tcW w:w="598" w:type="dxa"/>
          </w:tcPr>
          <w:p w14:paraId="4338E724" w14:textId="77777777" w:rsidR="00C265A0" w:rsidRPr="008349B8" w:rsidRDefault="00C265A0" w:rsidP="00ED0A08">
            <w:pPr>
              <w:jc w:val="center"/>
              <w:rPr>
                <w:b/>
                <w:bCs/>
              </w:rPr>
            </w:pPr>
            <w:r w:rsidRPr="008349B8">
              <w:rPr>
                <w:b/>
                <w:bCs/>
              </w:rPr>
              <w:t>Yes</w:t>
            </w:r>
          </w:p>
        </w:tc>
        <w:tc>
          <w:tcPr>
            <w:tcW w:w="598" w:type="dxa"/>
          </w:tcPr>
          <w:p w14:paraId="79083B13" w14:textId="77777777" w:rsidR="00C265A0" w:rsidRPr="008349B8" w:rsidRDefault="00C265A0" w:rsidP="00ED0A08">
            <w:pPr>
              <w:jc w:val="center"/>
              <w:rPr>
                <w:b/>
                <w:bCs/>
              </w:rPr>
            </w:pPr>
            <w:r w:rsidRPr="008349B8">
              <w:rPr>
                <w:b/>
                <w:bCs/>
              </w:rPr>
              <w:t>No</w:t>
            </w:r>
          </w:p>
        </w:tc>
      </w:tr>
      <w:tr w:rsidR="00C265A0" w:rsidRPr="008349B8" w14:paraId="4AF5CAEF" w14:textId="77777777" w:rsidTr="00097947">
        <w:tc>
          <w:tcPr>
            <w:tcW w:w="567" w:type="dxa"/>
          </w:tcPr>
          <w:p w14:paraId="6681AE6C" w14:textId="77777777" w:rsidR="00C265A0" w:rsidRPr="008349B8" w:rsidRDefault="00C265A0" w:rsidP="000464EF">
            <w:pPr>
              <w:pStyle w:val="ListParagraph"/>
              <w:numPr>
                <w:ilvl w:val="0"/>
                <w:numId w:val="26"/>
              </w:numPr>
              <w:jc w:val="center"/>
            </w:pPr>
          </w:p>
        </w:tc>
        <w:tc>
          <w:tcPr>
            <w:tcW w:w="6378" w:type="dxa"/>
          </w:tcPr>
          <w:p w14:paraId="180D437F" w14:textId="77777777" w:rsidR="00C265A0" w:rsidRPr="008349B8" w:rsidRDefault="00C265A0" w:rsidP="001065E8">
            <w:r w:rsidRPr="008349B8">
              <w:t>Has   the   Bidder/   constituent   of   the   Consortium been  barred  by  the   Central/  State  Government, or any  entity  controlled  by  them,  from  participating  in any project[s] (BOT or otherwise).</w:t>
            </w:r>
          </w:p>
        </w:tc>
        <w:tc>
          <w:tcPr>
            <w:tcW w:w="598" w:type="dxa"/>
          </w:tcPr>
          <w:p w14:paraId="4FE325F1" w14:textId="77777777" w:rsidR="00C265A0" w:rsidRPr="008349B8" w:rsidRDefault="00C265A0" w:rsidP="001065E8"/>
        </w:tc>
        <w:tc>
          <w:tcPr>
            <w:tcW w:w="598" w:type="dxa"/>
          </w:tcPr>
          <w:p w14:paraId="58338157" w14:textId="77777777" w:rsidR="00C265A0" w:rsidRPr="008349B8" w:rsidRDefault="00C265A0" w:rsidP="001065E8"/>
        </w:tc>
      </w:tr>
      <w:tr w:rsidR="00C265A0" w:rsidRPr="008349B8" w14:paraId="139B6D73" w14:textId="77777777" w:rsidTr="00097947">
        <w:tc>
          <w:tcPr>
            <w:tcW w:w="567" w:type="dxa"/>
          </w:tcPr>
          <w:p w14:paraId="527714FB" w14:textId="77777777" w:rsidR="00C265A0" w:rsidRPr="008349B8" w:rsidRDefault="00C265A0" w:rsidP="000464EF">
            <w:pPr>
              <w:pStyle w:val="ListParagraph"/>
              <w:numPr>
                <w:ilvl w:val="0"/>
                <w:numId w:val="26"/>
              </w:numPr>
              <w:jc w:val="center"/>
            </w:pPr>
          </w:p>
        </w:tc>
        <w:tc>
          <w:tcPr>
            <w:tcW w:w="6378" w:type="dxa"/>
          </w:tcPr>
          <w:p w14:paraId="3D6CB913" w14:textId="77777777" w:rsidR="00C265A0" w:rsidRPr="008349B8" w:rsidRDefault="00C265A0" w:rsidP="001065E8">
            <w:r w:rsidRPr="008349B8">
              <w:t xml:space="preserve">If the answer to 1 is yes, does the bar subsist as on the date of Bid.   </w:t>
            </w:r>
          </w:p>
        </w:tc>
        <w:tc>
          <w:tcPr>
            <w:tcW w:w="598" w:type="dxa"/>
          </w:tcPr>
          <w:p w14:paraId="0F04EA38" w14:textId="77777777" w:rsidR="00C265A0" w:rsidRPr="008349B8" w:rsidRDefault="00C265A0" w:rsidP="001065E8"/>
        </w:tc>
        <w:tc>
          <w:tcPr>
            <w:tcW w:w="598" w:type="dxa"/>
          </w:tcPr>
          <w:p w14:paraId="4A9A116D" w14:textId="77777777" w:rsidR="00C265A0" w:rsidRPr="008349B8" w:rsidRDefault="00C265A0" w:rsidP="001065E8"/>
        </w:tc>
      </w:tr>
      <w:tr w:rsidR="00C265A0" w:rsidRPr="008349B8" w14:paraId="12E01C9B" w14:textId="77777777" w:rsidTr="00097947">
        <w:tc>
          <w:tcPr>
            <w:tcW w:w="567" w:type="dxa"/>
          </w:tcPr>
          <w:p w14:paraId="4CC28900" w14:textId="77777777" w:rsidR="00C265A0" w:rsidRPr="008349B8" w:rsidRDefault="00C265A0" w:rsidP="000464EF">
            <w:pPr>
              <w:pStyle w:val="ListParagraph"/>
              <w:numPr>
                <w:ilvl w:val="0"/>
                <w:numId w:val="26"/>
              </w:numPr>
              <w:jc w:val="center"/>
            </w:pPr>
          </w:p>
        </w:tc>
        <w:tc>
          <w:tcPr>
            <w:tcW w:w="6378" w:type="dxa"/>
          </w:tcPr>
          <w:p w14:paraId="5E0EB5FE" w14:textId="77777777" w:rsidR="00C265A0" w:rsidRPr="008349B8" w:rsidRDefault="00C265A0" w:rsidP="001065E8">
            <w:r w:rsidRPr="008349B8">
              <w:t>Has   the   Bidder/   constituent   of   the   Consortium paid liquidated damages of more than 5% of the contract value in a contract due to delay or has been penalised due to any other reason in relation to execution of a contract, in the last three years?</w:t>
            </w:r>
          </w:p>
        </w:tc>
        <w:tc>
          <w:tcPr>
            <w:tcW w:w="598" w:type="dxa"/>
          </w:tcPr>
          <w:p w14:paraId="7568A7D0" w14:textId="77777777" w:rsidR="00C265A0" w:rsidRPr="008349B8" w:rsidRDefault="00C265A0" w:rsidP="001065E8"/>
        </w:tc>
        <w:tc>
          <w:tcPr>
            <w:tcW w:w="598" w:type="dxa"/>
          </w:tcPr>
          <w:p w14:paraId="4AFACEE6" w14:textId="77777777" w:rsidR="00C265A0" w:rsidRPr="008349B8" w:rsidRDefault="00C265A0" w:rsidP="001065E8"/>
        </w:tc>
      </w:tr>
    </w:tbl>
    <w:p w14:paraId="3AB631FD" w14:textId="77777777" w:rsidR="00C265A0" w:rsidRPr="008349B8" w:rsidRDefault="00C265A0" w:rsidP="00FC5752">
      <w:pPr>
        <w:spacing w:after="0"/>
      </w:pPr>
    </w:p>
    <w:p w14:paraId="7AA87BEA" w14:textId="77777777" w:rsidR="00C41D48" w:rsidRPr="008349B8" w:rsidRDefault="00C41D48" w:rsidP="000464EF">
      <w:pPr>
        <w:pStyle w:val="ListParagraph"/>
        <w:numPr>
          <w:ilvl w:val="0"/>
          <w:numId w:val="21"/>
        </w:numPr>
        <w:spacing w:after="0"/>
        <w:jc w:val="both"/>
      </w:pPr>
      <w:r w:rsidRPr="008349B8">
        <w:t xml:space="preserve">A statement by the Bidder and each of </w:t>
      </w:r>
      <w:r w:rsidR="00F0207F" w:rsidRPr="008349B8">
        <w:t>the members</w:t>
      </w:r>
      <w:r w:rsidRPr="008349B8">
        <w:t xml:space="preserve"> of its consortium (where applicable) disclosing material non-performance or contractual non-compliance in past projects, contractual disputes and litigation/ arbitration in the recent past is given below (Attach extra sheets, if necessary):  </w:t>
      </w:r>
    </w:p>
    <w:p w14:paraId="2CA6CB60" w14:textId="77777777" w:rsidR="00C265A0" w:rsidRPr="008349B8" w:rsidRDefault="00C265A0">
      <w:r w:rsidRPr="008349B8">
        <w:br w:type="page"/>
      </w:r>
    </w:p>
    <w:p w14:paraId="15D4F606" w14:textId="77777777" w:rsidR="00C265A0" w:rsidRPr="008349B8" w:rsidRDefault="00C41D48" w:rsidP="00C265A0">
      <w:pPr>
        <w:jc w:val="center"/>
        <w:rPr>
          <w:b/>
        </w:rPr>
      </w:pPr>
      <w:r w:rsidRPr="008349B8">
        <w:rPr>
          <w:b/>
        </w:rPr>
        <w:t>A</w:t>
      </w:r>
      <w:r w:rsidR="00ED0A08" w:rsidRPr="008349B8">
        <w:rPr>
          <w:b/>
        </w:rPr>
        <w:t>nnex</w:t>
      </w:r>
      <w:r w:rsidR="00FB3308" w:rsidRPr="008349B8">
        <w:rPr>
          <w:b/>
        </w:rPr>
        <w:t xml:space="preserve"> </w:t>
      </w:r>
      <w:r w:rsidRPr="008349B8">
        <w:rPr>
          <w:b/>
        </w:rPr>
        <w:t xml:space="preserve">II to Appendix I  </w:t>
      </w:r>
    </w:p>
    <w:p w14:paraId="25EEF6FC" w14:textId="77777777" w:rsidR="00C41D48" w:rsidRPr="008349B8" w:rsidRDefault="00C41D48" w:rsidP="003A55DC">
      <w:pPr>
        <w:pStyle w:val="Heading3"/>
        <w:jc w:val="center"/>
        <w:rPr>
          <w:rFonts w:asciiTheme="minorHAnsi" w:hAnsiTheme="minorHAnsi"/>
          <w:color w:val="auto"/>
        </w:rPr>
      </w:pPr>
      <w:bookmarkStart w:id="102" w:name="_Toc505250623"/>
      <w:bookmarkStart w:id="103" w:name="_Toc153463864"/>
      <w:r w:rsidRPr="008349B8">
        <w:rPr>
          <w:rFonts w:asciiTheme="minorHAnsi" w:hAnsiTheme="minorHAnsi"/>
          <w:color w:val="auto"/>
        </w:rPr>
        <w:t>Te</w:t>
      </w:r>
      <w:r w:rsidR="00927E4F" w:rsidRPr="008349B8">
        <w:rPr>
          <w:rFonts w:asciiTheme="minorHAnsi" w:hAnsiTheme="minorHAnsi"/>
          <w:color w:val="auto"/>
        </w:rPr>
        <w:t>chnical Capacity of the Bidder</w:t>
      </w:r>
      <w:r w:rsidR="002A47D5" w:rsidRPr="008349B8">
        <w:rPr>
          <w:rStyle w:val="FootnoteReference"/>
          <w:rFonts w:asciiTheme="minorHAnsi" w:hAnsiTheme="minorHAnsi"/>
          <w:color w:val="auto"/>
        </w:rPr>
        <w:footnoteReference w:id="9"/>
      </w:r>
      <w:bookmarkEnd w:id="102"/>
      <w:bookmarkEnd w:id="103"/>
    </w:p>
    <w:p w14:paraId="5B85DADE" w14:textId="475AA35D" w:rsidR="00C41D48" w:rsidRPr="008349B8" w:rsidRDefault="00087142" w:rsidP="00ED0A08">
      <w:pPr>
        <w:spacing w:after="0"/>
        <w:jc w:val="center"/>
      </w:pPr>
      <w:r w:rsidRPr="008349B8">
        <w:t>(</w:t>
      </w:r>
      <w:r w:rsidR="00C41D48" w:rsidRPr="008349B8">
        <w:t>Refer to Clauses 2.2.2(</w:t>
      </w:r>
      <w:r w:rsidR="00EB2BBE" w:rsidRPr="008349B8">
        <w:fldChar w:fldCharType="begin"/>
      </w:r>
      <w:r w:rsidR="00EB2BBE" w:rsidRPr="008349B8">
        <w:instrText xml:space="preserve"> REF _Ref526770608 \w \h </w:instrText>
      </w:r>
      <w:r w:rsidR="00EE6A4F" w:rsidRPr="008349B8">
        <w:instrText xml:space="preserve"> \* MERGEFORMAT </w:instrText>
      </w:r>
      <w:r w:rsidR="00EB2BBE" w:rsidRPr="008349B8">
        <w:fldChar w:fldCharType="separate"/>
      </w:r>
      <w:r w:rsidR="004E5F26" w:rsidRPr="008349B8">
        <w:t>1</w:t>
      </w:r>
      <w:r w:rsidR="00160563">
        <w:t>10.vi</w:t>
      </w:r>
      <w:r w:rsidR="00EB2BBE" w:rsidRPr="008349B8">
        <w:fldChar w:fldCharType="end"/>
      </w:r>
      <w:r w:rsidR="00C41D48" w:rsidRPr="008349B8">
        <w:t xml:space="preserve">), </w:t>
      </w:r>
      <w:r w:rsidR="00EB2BBE" w:rsidRPr="008349B8">
        <w:fldChar w:fldCharType="begin"/>
      </w:r>
      <w:r w:rsidR="00EB2BBE" w:rsidRPr="008349B8">
        <w:instrText xml:space="preserve"> REF _Ref526771245 \w \h </w:instrText>
      </w:r>
      <w:r w:rsidR="00EE6A4F" w:rsidRPr="008349B8">
        <w:instrText xml:space="preserve"> \* MERGEFORMAT </w:instrText>
      </w:r>
      <w:r w:rsidR="00EB2BBE" w:rsidRPr="008349B8">
        <w:fldChar w:fldCharType="separate"/>
      </w:r>
      <w:r w:rsidR="004E5F26" w:rsidRPr="008349B8">
        <w:t>3.2</w:t>
      </w:r>
      <w:r w:rsidR="00EB2BBE" w:rsidRPr="008349B8">
        <w:fldChar w:fldCharType="end"/>
      </w:r>
      <w:r w:rsidR="00EB2BBE" w:rsidRPr="008349B8">
        <w:t xml:space="preserve"> </w:t>
      </w:r>
      <w:r w:rsidR="00ED0A08" w:rsidRPr="008349B8">
        <w:t xml:space="preserve">and </w:t>
      </w:r>
      <w:r w:rsidR="00EB2BBE" w:rsidRPr="008349B8">
        <w:fldChar w:fldCharType="begin"/>
      </w:r>
      <w:r w:rsidR="00EB2BBE" w:rsidRPr="008349B8">
        <w:instrText xml:space="preserve"> REF _Ref526939680 \w \h </w:instrText>
      </w:r>
      <w:r w:rsidR="00EE6A4F" w:rsidRPr="008349B8">
        <w:instrText xml:space="preserve"> \* MERGEFORMAT </w:instrText>
      </w:r>
      <w:r w:rsidR="00EB2BBE" w:rsidRPr="008349B8">
        <w:fldChar w:fldCharType="separate"/>
      </w:r>
      <w:r w:rsidR="004E5F26" w:rsidRPr="008349B8">
        <w:t>3.3</w:t>
      </w:r>
      <w:r w:rsidR="00EB2BBE" w:rsidRPr="008349B8">
        <w:fldChar w:fldCharType="end"/>
      </w:r>
      <w:r w:rsidR="00EB2BBE" w:rsidRPr="008349B8">
        <w:t xml:space="preserve"> </w:t>
      </w:r>
      <w:r w:rsidR="00ED0A08" w:rsidRPr="008349B8">
        <w:t xml:space="preserve">of the </w:t>
      </w:r>
      <w:r w:rsidRPr="008349B8">
        <w:t>RFP</w:t>
      </w:r>
      <w:r w:rsidR="00C41D48" w:rsidRPr="008349B8">
        <w:t>)</w:t>
      </w:r>
    </w:p>
    <w:tbl>
      <w:tblPr>
        <w:tblW w:w="8406" w:type="dxa"/>
        <w:jc w:val="center"/>
        <w:tblLayout w:type="fixed"/>
        <w:tblCellMar>
          <w:left w:w="0" w:type="dxa"/>
          <w:right w:w="0" w:type="dxa"/>
        </w:tblCellMar>
        <w:tblLook w:val="0000" w:firstRow="0" w:lastRow="0" w:firstColumn="0" w:lastColumn="0" w:noHBand="0" w:noVBand="0"/>
      </w:tblPr>
      <w:tblGrid>
        <w:gridCol w:w="1328"/>
        <w:gridCol w:w="1088"/>
        <w:gridCol w:w="907"/>
        <w:gridCol w:w="1088"/>
        <w:gridCol w:w="1330"/>
        <w:gridCol w:w="1330"/>
        <w:gridCol w:w="1335"/>
      </w:tblGrid>
      <w:tr w:rsidR="00577C44" w:rsidRPr="008349B8" w14:paraId="26F18648" w14:textId="77777777" w:rsidTr="00577C44">
        <w:trPr>
          <w:trHeight w:hRule="exact" w:val="634"/>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392A4EC4" w14:textId="77777777" w:rsidR="00577C44" w:rsidRPr="008349B8" w:rsidRDefault="00577C44" w:rsidP="00C03B46">
            <w:pPr>
              <w:widowControl w:val="0"/>
              <w:autoSpaceDE w:val="0"/>
              <w:autoSpaceDN w:val="0"/>
              <w:adjustRightInd w:val="0"/>
              <w:spacing w:after="0" w:line="240" w:lineRule="auto"/>
              <w:ind w:right="182"/>
              <w:jc w:val="center"/>
              <w:rPr>
                <w:rFonts w:cstheme="minorHAnsi"/>
              </w:rPr>
            </w:pPr>
            <w:r w:rsidRPr="008349B8">
              <w:rPr>
                <w:rFonts w:cstheme="minorHAnsi"/>
                <w:b/>
                <w:spacing w:val="1"/>
                <w:w w:val="102"/>
              </w:rPr>
              <w:t xml:space="preserve">Bidder </w:t>
            </w:r>
            <w:r w:rsidRPr="008349B8">
              <w:rPr>
                <w:rFonts w:cstheme="minorHAnsi"/>
                <w:b/>
                <w:w w:val="102"/>
              </w:rPr>
              <w:t>type</w:t>
            </w:r>
            <w:r w:rsidRPr="008349B8">
              <w:rPr>
                <w:rFonts w:cstheme="minorHAnsi"/>
                <w:b/>
                <w:bCs/>
                <w:spacing w:val="2"/>
              </w:rPr>
              <w:t xml:space="preserve"> </w:t>
            </w:r>
            <w:r w:rsidRPr="008349B8">
              <w:rPr>
                <w:rFonts w:cstheme="minorHAnsi"/>
                <w:b/>
                <w:bCs/>
                <w:position w:val="10"/>
              </w:rPr>
              <w:t>#</w:t>
            </w:r>
          </w:p>
        </w:tc>
        <w:tc>
          <w:tcPr>
            <w:tcW w:w="1088" w:type="dxa"/>
            <w:vMerge w:val="restart"/>
            <w:tcBorders>
              <w:top w:val="single" w:sz="4" w:space="0" w:color="000000"/>
              <w:left w:val="single" w:sz="4" w:space="0" w:color="000000"/>
              <w:bottom w:val="single" w:sz="3" w:space="0" w:color="000000"/>
              <w:right w:val="single" w:sz="4" w:space="0" w:color="000000"/>
            </w:tcBorders>
          </w:tcPr>
          <w:p w14:paraId="271C800F"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b/>
                <w:w w:val="102"/>
              </w:rPr>
              <w:t>Mem</w:t>
            </w:r>
            <w:r w:rsidRPr="008349B8">
              <w:rPr>
                <w:rFonts w:cstheme="minorHAnsi"/>
                <w:b/>
                <w:spacing w:val="2"/>
                <w:w w:val="102"/>
              </w:rPr>
              <w:t>b</w:t>
            </w:r>
            <w:r w:rsidRPr="008349B8">
              <w:rPr>
                <w:rFonts w:cstheme="minorHAnsi"/>
                <w:b/>
                <w:spacing w:val="-2"/>
                <w:w w:val="102"/>
              </w:rPr>
              <w:t>e</w:t>
            </w:r>
            <w:r w:rsidRPr="008349B8">
              <w:rPr>
                <w:rFonts w:cstheme="minorHAnsi"/>
                <w:b/>
                <w:w w:val="102"/>
              </w:rPr>
              <w:t>r</w:t>
            </w:r>
          </w:p>
          <w:p w14:paraId="0B698489"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b/>
                <w:spacing w:val="1"/>
                <w:w w:val="102"/>
              </w:rPr>
              <w:t>C</w:t>
            </w:r>
            <w:r w:rsidRPr="008349B8">
              <w:rPr>
                <w:rFonts w:cstheme="minorHAnsi"/>
                <w:b/>
                <w:w w:val="102"/>
              </w:rPr>
              <w:t>o</w:t>
            </w:r>
            <w:r w:rsidRPr="008349B8">
              <w:rPr>
                <w:rFonts w:cstheme="minorHAnsi"/>
                <w:b/>
                <w:spacing w:val="1"/>
                <w:w w:val="102"/>
              </w:rPr>
              <w:t>d</w:t>
            </w:r>
            <w:r w:rsidRPr="008349B8">
              <w:rPr>
                <w:rFonts w:cstheme="minorHAnsi"/>
                <w:b/>
                <w:spacing w:val="-1"/>
                <w:w w:val="102"/>
              </w:rPr>
              <w:t>e</w:t>
            </w:r>
            <w:r w:rsidRPr="008349B8">
              <w:rPr>
                <w:rFonts w:cstheme="minorHAnsi"/>
                <w:b/>
                <w:spacing w:val="1"/>
                <w:w w:val="102"/>
              </w:rPr>
              <w:t>*</w:t>
            </w:r>
          </w:p>
        </w:tc>
        <w:tc>
          <w:tcPr>
            <w:tcW w:w="907" w:type="dxa"/>
            <w:vMerge w:val="restart"/>
            <w:tcBorders>
              <w:top w:val="single" w:sz="4" w:space="0" w:color="000000"/>
              <w:left w:val="single" w:sz="4" w:space="0" w:color="000000"/>
              <w:bottom w:val="single" w:sz="3" w:space="0" w:color="000000"/>
              <w:right w:val="single" w:sz="3" w:space="0" w:color="000000"/>
            </w:tcBorders>
          </w:tcPr>
          <w:p w14:paraId="6A0E4160"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b/>
                <w:w w:val="102"/>
              </w:rPr>
              <w:t>Proje</w:t>
            </w:r>
            <w:r w:rsidRPr="008349B8">
              <w:rPr>
                <w:rFonts w:cstheme="minorHAnsi"/>
                <w:b/>
                <w:spacing w:val="-2"/>
                <w:w w:val="102"/>
              </w:rPr>
              <w:t>c</w:t>
            </w:r>
            <w:r w:rsidRPr="008349B8">
              <w:rPr>
                <w:rFonts w:cstheme="minorHAnsi"/>
                <w:b/>
                <w:w w:val="102"/>
              </w:rPr>
              <w:t>t</w:t>
            </w:r>
          </w:p>
          <w:p w14:paraId="3FEEF643"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b/>
                <w:spacing w:val="1"/>
                <w:w w:val="102"/>
              </w:rPr>
              <w:t>C</w:t>
            </w:r>
            <w:r w:rsidRPr="008349B8">
              <w:rPr>
                <w:rFonts w:cstheme="minorHAnsi"/>
                <w:b/>
                <w:w w:val="102"/>
              </w:rPr>
              <w:t>o</w:t>
            </w:r>
            <w:r w:rsidRPr="008349B8">
              <w:rPr>
                <w:rFonts w:cstheme="minorHAnsi"/>
                <w:b/>
                <w:spacing w:val="1"/>
                <w:w w:val="102"/>
              </w:rPr>
              <w:t>d</w:t>
            </w:r>
            <w:r w:rsidRPr="008349B8">
              <w:rPr>
                <w:rFonts w:cstheme="minorHAnsi"/>
                <w:b/>
                <w:spacing w:val="-1"/>
                <w:w w:val="102"/>
              </w:rPr>
              <w:t>e</w:t>
            </w:r>
            <w:r w:rsidRPr="008349B8">
              <w:rPr>
                <w:rFonts w:cstheme="minorHAnsi"/>
                <w:b/>
                <w:w w:val="102"/>
              </w:rPr>
              <w:t>*</w:t>
            </w:r>
            <w:r w:rsidRPr="008349B8">
              <w:rPr>
                <w:rFonts w:cstheme="minorHAnsi"/>
                <w:b/>
                <w:spacing w:val="1"/>
                <w:w w:val="102"/>
              </w:rPr>
              <w:t>*</w:t>
            </w:r>
          </w:p>
        </w:tc>
        <w:tc>
          <w:tcPr>
            <w:tcW w:w="1088" w:type="dxa"/>
            <w:vMerge w:val="restart"/>
            <w:tcBorders>
              <w:top w:val="single" w:sz="4" w:space="0" w:color="000000"/>
              <w:left w:val="single" w:sz="3" w:space="0" w:color="000000"/>
              <w:bottom w:val="single" w:sz="3" w:space="0" w:color="000000"/>
              <w:right w:val="single" w:sz="3" w:space="0" w:color="000000"/>
            </w:tcBorders>
          </w:tcPr>
          <w:p w14:paraId="4D6A41E1"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b/>
                <w:w w:val="102"/>
              </w:rPr>
              <w:t>Category</w:t>
            </w:r>
          </w:p>
          <w:p w14:paraId="006E30E7"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b/>
                <w:bCs/>
              </w:rPr>
              <w:t>$</w:t>
            </w:r>
          </w:p>
        </w:tc>
        <w:tc>
          <w:tcPr>
            <w:tcW w:w="3995" w:type="dxa"/>
            <w:gridSpan w:val="3"/>
            <w:tcBorders>
              <w:top w:val="single" w:sz="4" w:space="0" w:color="000000"/>
              <w:left w:val="single" w:sz="3" w:space="0" w:color="000000"/>
              <w:bottom w:val="single" w:sz="3" w:space="0" w:color="000000"/>
              <w:right w:val="single" w:sz="4" w:space="0" w:color="000000"/>
            </w:tcBorders>
          </w:tcPr>
          <w:p w14:paraId="1E56D16E" w14:textId="77777777" w:rsidR="00577C44" w:rsidRPr="008349B8" w:rsidRDefault="00577C44" w:rsidP="00C03B46">
            <w:pPr>
              <w:widowControl w:val="0"/>
              <w:autoSpaceDE w:val="0"/>
              <w:autoSpaceDN w:val="0"/>
              <w:adjustRightInd w:val="0"/>
              <w:spacing w:after="0" w:line="240" w:lineRule="auto"/>
              <w:ind w:right="5"/>
              <w:jc w:val="center"/>
              <w:rPr>
                <w:rFonts w:cstheme="minorHAnsi"/>
                <w:b/>
                <w:w w:val="102"/>
              </w:rPr>
            </w:pPr>
            <w:r w:rsidRPr="008349B8">
              <w:rPr>
                <w:rFonts w:cstheme="minorHAnsi"/>
                <w:b/>
                <w:w w:val="102"/>
              </w:rPr>
              <w:t>E</w:t>
            </w:r>
            <w:r w:rsidRPr="008349B8">
              <w:rPr>
                <w:rFonts w:cstheme="minorHAnsi"/>
                <w:b/>
                <w:spacing w:val="1"/>
                <w:w w:val="102"/>
              </w:rPr>
              <w:t>x</w:t>
            </w:r>
            <w:r w:rsidRPr="008349B8">
              <w:rPr>
                <w:rFonts w:cstheme="minorHAnsi"/>
                <w:b/>
                <w:spacing w:val="2"/>
                <w:w w:val="102"/>
              </w:rPr>
              <w:t>p</w:t>
            </w:r>
            <w:r w:rsidRPr="008349B8">
              <w:rPr>
                <w:rFonts w:cstheme="minorHAnsi"/>
                <w:b/>
                <w:spacing w:val="-2"/>
                <w:w w:val="102"/>
              </w:rPr>
              <w:t>e</w:t>
            </w:r>
            <w:r w:rsidRPr="008349B8">
              <w:rPr>
                <w:rFonts w:cstheme="minorHAnsi"/>
                <w:b/>
                <w:w w:val="102"/>
              </w:rPr>
              <w:t>rien</w:t>
            </w:r>
            <w:r w:rsidRPr="008349B8">
              <w:rPr>
                <w:rFonts w:cstheme="minorHAnsi"/>
                <w:b/>
                <w:spacing w:val="1"/>
                <w:w w:val="102"/>
              </w:rPr>
              <w:t>c</w:t>
            </w:r>
            <w:r w:rsidRPr="008349B8">
              <w:rPr>
                <w:rFonts w:cstheme="minorHAnsi"/>
                <w:b/>
                <w:w w:val="102"/>
              </w:rPr>
              <w:t xml:space="preserve">e </w:t>
            </w:r>
            <w:r w:rsidRPr="008349B8">
              <w:rPr>
                <w:rFonts w:cstheme="minorHAnsi"/>
                <w:iCs/>
              </w:rPr>
              <w:t>¥</w:t>
            </w:r>
          </w:p>
          <w:p w14:paraId="03AD35B1" w14:textId="77777777" w:rsidR="00577C44" w:rsidRPr="008349B8" w:rsidRDefault="00577C44" w:rsidP="00C03B46">
            <w:pPr>
              <w:widowControl w:val="0"/>
              <w:autoSpaceDE w:val="0"/>
              <w:autoSpaceDN w:val="0"/>
              <w:adjustRightInd w:val="0"/>
              <w:spacing w:after="0" w:line="240" w:lineRule="auto"/>
              <w:ind w:right="5"/>
              <w:jc w:val="center"/>
              <w:rPr>
                <w:rFonts w:cstheme="minorHAnsi"/>
              </w:rPr>
            </w:pPr>
            <w:r w:rsidRPr="008349B8">
              <w:rPr>
                <w:rFonts w:cstheme="minorHAnsi"/>
                <w:w w:val="102"/>
              </w:rPr>
              <w:t>(Equival</w:t>
            </w:r>
            <w:r w:rsidRPr="008349B8">
              <w:rPr>
                <w:rFonts w:cstheme="minorHAnsi"/>
                <w:spacing w:val="-2"/>
                <w:w w:val="102"/>
              </w:rPr>
              <w:t>e</w:t>
            </w:r>
            <w:r w:rsidRPr="008349B8">
              <w:rPr>
                <w:rFonts w:cstheme="minorHAnsi"/>
                <w:spacing w:val="1"/>
                <w:w w:val="102"/>
              </w:rPr>
              <w:t>n</w:t>
            </w:r>
            <w:r w:rsidRPr="008349B8">
              <w:rPr>
                <w:rFonts w:cstheme="minorHAnsi"/>
                <w:w w:val="102"/>
              </w:rPr>
              <w:t>t</w:t>
            </w:r>
            <w:r w:rsidRPr="008349B8">
              <w:rPr>
                <w:rFonts w:cstheme="minorHAnsi"/>
                <w:spacing w:val="2"/>
              </w:rPr>
              <w:t xml:space="preserve"> </w:t>
            </w:r>
            <w:r w:rsidRPr="008349B8">
              <w:rPr>
                <w:rFonts w:cstheme="minorHAnsi"/>
                <w:w w:val="102"/>
              </w:rPr>
              <w:t>Rs.</w:t>
            </w:r>
            <w:r w:rsidRPr="008349B8">
              <w:rPr>
                <w:rFonts w:cstheme="minorHAnsi"/>
                <w:spacing w:val="1"/>
              </w:rPr>
              <w:t xml:space="preserve"> </w:t>
            </w:r>
            <w:r w:rsidRPr="008349B8">
              <w:rPr>
                <w:rFonts w:cstheme="minorHAnsi"/>
                <w:w w:val="102"/>
              </w:rPr>
              <w:t>cror</w:t>
            </w:r>
            <w:r w:rsidRPr="008349B8">
              <w:rPr>
                <w:rFonts w:cstheme="minorHAnsi"/>
                <w:spacing w:val="-2"/>
                <w:w w:val="102"/>
              </w:rPr>
              <w:t>e</w:t>
            </w:r>
            <w:r w:rsidRPr="008349B8">
              <w:rPr>
                <w:rFonts w:cstheme="minorHAnsi"/>
                <w:w w:val="102"/>
              </w:rPr>
              <w:t>)</w:t>
            </w:r>
            <w:r w:rsidRPr="008349B8">
              <w:rPr>
                <w:rFonts w:cstheme="minorHAnsi"/>
                <w:iCs/>
              </w:rPr>
              <w:t xml:space="preserve"> $$</w:t>
            </w:r>
          </w:p>
        </w:tc>
      </w:tr>
      <w:tr w:rsidR="00577C44" w:rsidRPr="008349B8" w14:paraId="5906F8CB" w14:textId="77777777" w:rsidTr="00577C44">
        <w:trPr>
          <w:trHeight w:hRule="exact" w:val="2121"/>
          <w:jc w:val="center"/>
        </w:trPr>
        <w:tc>
          <w:tcPr>
            <w:tcW w:w="1328" w:type="dxa"/>
            <w:vMerge/>
            <w:tcBorders>
              <w:top w:val="single" w:sz="4" w:space="0" w:color="000000"/>
              <w:left w:val="single" w:sz="4" w:space="0" w:color="000000"/>
              <w:bottom w:val="single" w:sz="3" w:space="0" w:color="000000"/>
              <w:right w:val="single" w:sz="4" w:space="0" w:color="000000"/>
            </w:tcBorders>
          </w:tcPr>
          <w:p w14:paraId="1AB9321E" w14:textId="77777777" w:rsidR="00577C44" w:rsidRPr="008349B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4DC45C56" w14:textId="77777777" w:rsidR="00577C44" w:rsidRPr="008349B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907" w:type="dxa"/>
            <w:vMerge/>
            <w:tcBorders>
              <w:top w:val="single" w:sz="4" w:space="0" w:color="000000"/>
              <w:left w:val="single" w:sz="4" w:space="0" w:color="000000"/>
              <w:bottom w:val="single" w:sz="3" w:space="0" w:color="000000"/>
              <w:right w:val="single" w:sz="3" w:space="0" w:color="000000"/>
            </w:tcBorders>
          </w:tcPr>
          <w:p w14:paraId="0117309E" w14:textId="77777777" w:rsidR="00577C44" w:rsidRPr="008349B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088" w:type="dxa"/>
            <w:vMerge/>
            <w:tcBorders>
              <w:top w:val="single" w:sz="4" w:space="0" w:color="000000"/>
              <w:left w:val="single" w:sz="3" w:space="0" w:color="000000"/>
              <w:bottom w:val="single" w:sz="3" w:space="0" w:color="000000"/>
              <w:right w:val="single" w:sz="3" w:space="0" w:color="000000"/>
            </w:tcBorders>
          </w:tcPr>
          <w:p w14:paraId="71B0BF43" w14:textId="77777777" w:rsidR="00577C44" w:rsidRPr="008349B8" w:rsidRDefault="00577C44" w:rsidP="00C03B46">
            <w:pPr>
              <w:keepNext/>
              <w:widowControl w:val="0"/>
              <w:autoSpaceDE w:val="0"/>
              <w:autoSpaceDN w:val="0"/>
              <w:adjustRightInd w:val="0"/>
              <w:spacing w:after="0" w:line="240" w:lineRule="auto"/>
              <w:ind w:left="432" w:right="-20"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24A67171" w14:textId="77777777" w:rsidR="00577C44" w:rsidRPr="008349B8" w:rsidRDefault="00577C44" w:rsidP="00C03B46">
            <w:pPr>
              <w:widowControl w:val="0"/>
              <w:autoSpaceDE w:val="0"/>
              <w:autoSpaceDN w:val="0"/>
              <w:adjustRightInd w:val="0"/>
              <w:spacing w:after="0" w:line="240" w:lineRule="auto"/>
              <w:ind w:right="-15"/>
              <w:jc w:val="center"/>
              <w:rPr>
                <w:rFonts w:cstheme="minorHAnsi"/>
              </w:rPr>
            </w:pPr>
            <w:r w:rsidRPr="008349B8">
              <w:rPr>
                <w:rFonts w:cstheme="minorHAnsi"/>
                <w:w w:val="102"/>
              </w:rPr>
              <w:t>P</w:t>
            </w:r>
            <w:r w:rsidRPr="008349B8">
              <w:rPr>
                <w:rFonts w:cstheme="minorHAnsi"/>
                <w:spacing w:val="-2"/>
                <w:w w:val="102"/>
              </w:rPr>
              <w:t>a</w:t>
            </w:r>
            <w:r w:rsidRPr="008349B8">
              <w:rPr>
                <w:rFonts w:cstheme="minorHAnsi"/>
                <w:spacing w:val="3"/>
                <w:w w:val="102"/>
              </w:rPr>
              <w:t>y</w:t>
            </w:r>
            <w:r w:rsidRPr="008349B8">
              <w:rPr>
                <w:rFonts w:cstheme="minorHAnsi"/>
                <w:spacing w:val="-3"/>
                <w:w w:val="102"/>
              </w:rPr>
              <w:t>m</w:t>
            </w:r>
            <w:r w:rsidRPr="008349B8">
              <w:rPr>
                <w:rFonts w:cstheme="minorHAnsi"/>
                <w:w w:val="102"/>
              </w:rPr>
              <w:t>ents made/rec</w:t>
            </w:r>
            <w:r w:rsidRPr="008349B8">
              <w:rPr>
                <w:rFonts w:cstheme="minorHAnsi"/>
                <w:spacing w:val="-2"/>
                <w:w w:val="102"/>
              </w:rPr>
              <w:t>e</w:t>
            </w:r>
            <w:r w:rsidRPr="008349B8">
              <w:rPr>
                <w:rFonts w:cstheme="minorHAnsi"/>
                <w:w w:val="102"/>
              </w:rPr>
              <w:t>ived</w:t>
            </w:r>
            <w:r w:rsidRPr="008349B8">
              <w:rPr>
                <w:rFonts w:cstheme="minorHAnsi"/>
                <w:spacing w:val="2"/>
              </w:rPr>
              <w:t xml:space="preserve"> </w:t>
            </w:r>
            <w:r w:rsidRPr="008349B8">
              <w:rPr>
                <w:rFonts w:cstheme="minorHAnsi"/>
                <w:w w:val="102"/>
              </w:rPr>
              <w:t>for constr</w:t>
            </w:r>
            <w:r w:rsidRPr="008349B8">
              <w:rPr>
                <w:rFonts w:cstheme="minorHAnsi"/>
                <w:spacing w:val="1"/>
                <w:w w:val="102"/>
              </w:rPr>
              <w:t>u</w:t>
            </w:r>
            <w:r w:rsidRPr="008349B8">
              <w:rPr>
                <w:rFonts w:cstheme="minorHAnsi"/>
                <w:spacing w:val="-1"/>
                <w:w w:val="102"/>
              </w:rPr>
              <w:t>c</w:t>
            </w:r>
            <w:r w:rsidRPr="008349B8">
              <w:rPr>
                <w:rFonts w:cstheme="minorHAnsi"/>
                <w:w w:val="102"/>
              </w:rPr>
              <w:t>t</w:t>
            </w:r>
            <w:r w:rsidRPr="008349B8">
              <w:rPr>
                <w:rFonts w:cstheme="minorHAnsi"/>
                <w:spacing w:val="-2"/>
                <w:w w:val="102"/>
              </w:rPr>
              <w:t>i</w:t>
            </w:r>
            <w:r w:rsidRPr="008349B8">
              <w:rPr>
                <w:rFonts w:cstheme="minorHAnsi"/>
                <w:w w:val="102"/>
              </w:rPr>
              <w:t>on of</w:t>
            </w:r>
            <w:r w:rsidRPr="008349B8">
              <w:rPr>
                <w:rFonts w:cstheme="minorHAnsi"/>
                <w:spacing w:val="1"/>
              </w:rPr>
              <w:t xml:space="preserve"> </w:t>
            </w:r>
            <w:r w:rsidRPr="008349B8">
              <w:rPr>
                <w:rFonts w:cstheme="minorHAnsi"/>
                <w:w w:val="102"/>
              </w:rPr>
              <w:t>El</w:t>
            </w:r>
            <w:r w:rsidRPr="008349B8">
              <w:rPr>
                <w:rFonts w:cstheme="minorHAnsi"/>
                <w:spacing w:val="-2"/>
                <w:w w:val="102"/>
              </w:rPr>
              <w:t>i</w:t>
            </w:r>
            <w:r w:rsidRPr="008349B8">
              <w:rPr>
                <w:rFonts w:cstheme="minorHAnsi"/>
                <w:w w:val="102"/>
              </w:rPr>
              <w:t>gi</w:t>
            </w:r>
            <w:r w:rsidRPr="008349B8">
              <w:rPr>
                <w:rFonts w:cstheme="minorHAnsi"/>
                <w:spacing w:val="1"/>
                <w:w w:val="102"/>
              </w:rPr>
              <w:t>b</w:t>
            </w:r>
            <w:r w:rsidRPr="008349B8">
              <w:rPr>
                <w:rFonts w:cstheme="minorHAnsi"/>
                <w:w w:val="102"/>
              </w:rPr>
              <w:t>le Projects in Categories 3 and 4</w:t>
            </w:r>
          </w:p>
        </w:tc>
        <w:tc>
          <w:tcPr>
            <w:tcW w:w="1330" w:type="dxa"/>
            <w:tcBorders>
              <w:top w:val="single" w:sz="3" w:space="0" w:color="000000"/>
              <w:left w:val="single" w:sz="4" w:space="0" w:color="000000"/>
              <w:bottom w:val="single" w:sz="3" w:space="0" w:color="000000"/>
              <w:right w:val="single" w:sz="4" w:space="0" w:color="000000"/>
            </w:tcBorders>
          </w:tcPr>
          <w:p w14:paraId="205AC40F" w14:textId="77777777" w:rsidR="00577C44" w:rsidRPr="008349B8" w:rsidRDefault="00577C44" w:rsidP="00C03B46">
            <w:pPr>
              <w:widowControl w:val="0"/>
              <w:autoSpaceDE w:val="0"/>
              <w:autoSpaceDN w:val="0"/>
              <w:adjustRightInd w:val="0"/>
              <w:spacing w:after="0" w:line="240" w:lineRule="auto"/>
              <w:ind w:right="-31"/>
              <w:jc w:val="center"/>
              <w:rPr>
                <w:rFonts w:cstheme="minorHAnsi"/>
              </w:rPr>
            </w:pPr>
            <w:r w:rsidRPr="008349B8">
              <w:rPr>
                <w:rFonts w:cstheme="minorHAnsi"/>
                <w:w w:val="102"/>
              </w:rPr>
              <w:t>P</w:t>
            </w:r>
            <w:r w:rsidRPr="008349B8">
              <w:rPr>
                <w:rFonts w:cstheme="minorHAnsi"/>
                <w:spacing w:val="-2"/>
                <w:w w:val="102"/>
              </w:rPr>
              <w:t>a</w:t>
            </w:r>
            <w:r w:rsidRPr="008349B8">
              <w:rPr>
                <w:rFonts w:cstheme="minorHAnsi"/>
                <w:spacing w:val="3"/>
                <w:w w:val="102"/>
              </w:rPr>
              <w:t>y</w:t>
            </w:r>
            <w:r w:rsidRPr="008349B8">
              <w:rPr>
                <w:rFonts w:cstheme="minorHAnsi"/>
                <w:spacing w:val="-3"/>
                <w:w w:val="102"/>
              </w:rPr>
              <w:t>m</w:t>
            </w:r>
            <w:r w:rsidRPr="008349B8">
              <w:rPr>
                <w:rFonts w:cstheme="minorHAnsi"/>
                <w:w w:val="102"/>
              </w:rPr>
              <w:t xml:space="preserve">ents </w:t>
            </w:r>
            <w:r w:rsidRPr="008349B8">
              <w:rPr>
                <w:rFonts w:cstheme="minorHAnsi"/>
                <w:spacing w:val="-1"/>
                <w:w w:val="102"/>
              </w:rPr>
              <w:t>ma</w:t>
            </w:r>
            <w:r w:rsidRPr="008349B8">
              <w:rPr>
                <w:rFonts w:cstheme="minorHAnsi"/>
                <w:spacing w:val="1"/>
                <w:w w:val="102"/>
              </w:rPr>
              <w:t>d</w:t>
            </w:r>
            <w:r w:rsidRPr="008349B8">
              <w:rPr>
                <w:rFonts w:cstheme="minorHAnsi"/>
                <w:w w:val="102"/>
              </w:rPr>
              <w:t>e f</w:t>
            </w:r>
            <w:r w:rsidRPr="008349B8">
              <w:rPr>
                <w:rFonts w:cstheme="minorHAnsi"/>
                <w:spacing w:val="1"/>
                <w:w w:val="102"/>
              </w:rPr>
              <w:t>o</w:t>
            </w:r>
            <w:r w:rsidRPr="008349B8">
              <w:rPr>
                <w:rFonts w:cstheme="minorHAnsi"/>
                <w:spacing w:val="-1"/>
                <w:w w:val="102"/>
              </w:rPr>
              <w:t>r development of Eligible</w:t>
            </w:r>
          </w:p>
          <w:p w14:paraId="55203C47"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Projects in Categories 1 and 2</w:t>
            </w:r>
          </w:p>
        </w:tc>
        <w:tc>
          <w:tcPr>
            <w:tcW w:w="1335" w:type="dxa"/>
            <w:tcBorders>
              <w:top w:val="single" w:sz="3" w:space="0" w:color="000000"/>
              <w:left w:val="single" w:sz="4" w:space="0" w:color="000000"/>
              <w:bottom w:val="single" w:sz="3" w:space="0" w:color="000000"/>
              <w:right w:val="single" w:sz="4" w:space="0" w:color="000000"/>
            </w:tcBorders>
          </w:tcPr>
          <w:p w14:paraId="50B55EE9" w14:textId="77777777" w:rsidR="00577C44" w:rsidRPr="008349B8" w:rsidRDefault="00577C44" w:rsidP="00C03B46">
            <w:pPr>
              <w:widowControl w:val="0"/>
              <w:autoSpaceDE w:val="0"/>
              <w:autoSpaceDN w:val="0"/>
              <w:adjustRightInd w:val="0"/>
              <w:spacing w:after="0" w:line="240" w:lineRule="auto"/>
              <w:ind w:right="129"/>
              <w:jc w:val="center"/>
              <w:rPr>
                <w:rFonts w:cstheme="minorHAnsi"/>
              </w:rPr>
            </w:pPr>
            <w:r w:rsidRPr="008349B8">
              <w:rPr>
                <w:rFonts w:cstheme="minorHAnsi"/>
                <w:spacing w:val="-1"/>
                <w:w w:val="102"/>
              </w:rPr>
              <w:t>Re</w:t>
            </w:r>
            <w:r w:rsidRPr="008349B8">
              <w:rPr>
                <w:rFonts w:cstheme="minorHAnsi"/>
                <w:spacing w:val="1"/>
                <w:w w:val="102"/>
              </w:rPr>
              <w:t>v</w:t>
            </w:r>
            <w:r w:rsidRPr="008349B8">
              <w:rPr>
                <w:rFonts w:cstheme="minorHAnsi"/>
                <w:spacing w:val="-2"/>
                <w:w w:val="102"/>
              </w:rPr>
              <w:t>e</w:t>
            </w:r>
            <w:r w:rsidRPr="008349B8">
              <w:rPr>
                <w:rFonts w:cstheme="minorHAnsi"/>
                <w:spacing w:val="1"/>
                <w:w w:val="102"/>
              </w:rPr>
              <w:t>nu</w:t>
            </w:r>
            <w:r w:rsidRPr="008349B8">
              <w:rPr>
                <w:rFonts w:cstheme="minorHAnsi"/>
                <w:spacing w:val="-2"/>
                <w:w w:val="102"/>
              </w:rPr>
              <w:t>e</w:t>
            </w:r>
            <w:r w:rsidRPr="008349B8">
              <w:rPr>
                <w:rFonts w:cstheme="minorHAnsi"/>
                <w:spacing w:val="-1"/>
                <w:w w:val="102"/>
              </w:rPr>
              <w:t xml:space="preserve">s </w:t>
            </w:r>
            <w:r w:rsidRPr="008349B8">
              <w:rPr>
                <w:rFonts w:cstheme="minorHAnsi"/>
                <w:w w:val="102"/>
              </w:rPr>
              <w:t xml:space="preserve">appropriated </w:t>
            </w:r>
            <w:r w:rsidRPr="008349B8">
              <w:rPr>
                <w:rFonts w:cstheme="minorHAnsi"/>
                <w:spacing w:val="1"/>
                <w:w w:val="102"/>
              </w:rPr>
              <w:t xml:space="preserve">from </w:t>
            </w:r>
            <w:r w:rsidRPr="008349B8">
              <w:rPr>
                <w:rFonts w:cstheme="minorHAnsi"/>
                <w:w w:val="102"/>
              </w:rPr>
              <w:t>Eligible Projects in Categories 1 and 2</w:t>
            </w:r>
          </w:p>
        </w:tc>
      </w:tr>
      <w:tr w:rsidR="00577C44" w:rsidRPr="008349B8" w14:paraId="7E492729" w14:textId="77777777" w:rsidTr="00577C44">
        <w:trPr>
          <w:trHeight w:hRule="exact" w:val="322"/>
          <w:jc w:val="center"/>
        </w:trPr>
        <w:tc>
          <w:tcPr>
            <w:tcW w:w="1328" w:type="dxa"/>
            <w:tcBorders>
              <w:top w:val="single" w:sz="3" w:space="0" w:color="000000"/>
              <w:left w:val="single" w:sz="4" w:space="0" w:color="000000"/>
              <w:bottom w:val="single" w:sz="4" w:space="0" w:color="000000"/>
              <w:right w:val="single" w:sz="4" w:space="0" w:color="000000"/>
            </w:tcBorders>
          </w:tcPr>
          <w:p w14:paraId="7B837004" w14:textId="77777777" w:rsidR="00577C44" w:rsidRPr="008349B8" w:rsidRDefault="00577C44" w:rsidP="00C03B46">
            <w:pPr>
              <w:widowControl w:val="0"/>
              <w:autoSpaceDE w:val="0"/>
              <w:autoSpaceDN w:val="0"/>
              <w:adjustRightInd w:val="0"/>
              <w:spacing w:after="0" w:line="240" w:lineRule="auto"/>
              <w:ind w:right="245"/>
              <w:jc w:val="center"/>
              <w:rPr>
                <w:rFonts w:cstheme="minorHAnsi"/>
                <w:spacing w:val="2"/>
                <w:w w:val="102"/>
              </w:rPr>
            </w:pPr>
            <w:r w:rsidRPr="008349B8">
              <w:rPr>
                <w:rFonts w:cstheme="minorHAnsi"/>
                <w:spacing w:val="2"/>
                <w:w w:val="102"/>
              </w:rPr>
              <w:t>(1)</w:t>
            </w:r>
          </w:p>
        </w:tc>
        <w:tc>
          <w:tcPr>
            <w:tcW w:w="1088" w:type="dxa"/>
            <w:tcBorders>
              <w:top w:val="single" w:sz="3" w:space="0" w:color="000000"/>
              <w:left w:val="single" w:sz="4" w:space="0" w:color="000000"/>
              <w:bottom w:val="single" w:sz="4" w:space="0" w:color="000000"/>
              <w:right w:val="single" w:sz="4" w:space="0" w:color="000000"/>
            </w:tcBorders>
          </w:tcPr>
          <w:p w14:paraId="7C6D3559" w14:textId="77777777" w:rsidR="00577C44" w:rsidRPr="008349B8" w:rsidRDefault="00577C44" w:rsidP="00C03B46">
            <w:pPr>
              <w:widowControl w:val="0"/>
              <w:autoSpaceDE w:val="0"/>
              <w:autoSpaceDN w:val="0"/>
              <w:adjustRightInd w:val="0"/>
              <w:spacing w:after="0" w:line="240" w:lineRule="auto"/>
              <w:ind w:right="245"/>
              <w:jc w:val="center"/>
              <w:rPr>
                <w:rFonts w:cstheme="minorHAnsi"/>
              </w:rPr>
            </w:pPr>
            <w:r w:rsidRPr="008349B8">
              <w:rPr>
                <w:rFonts w:cstheme="minorHAnsi"/>
                <w:spacing w:val="2"/>
                <w:w w:val="102"/>
              </w:rPr>
              <w:t>(2)</w:t>
            </w:r>
          </w:p>
        </w:tc>
        <w:tc>
          <w:tcPr>
            <w:tcW w:w="907" w:type="dxa"/>
            <w:tcBorders>
              <w:top w:val="single" w:sz="3" w:space="0" w:color="000000"/>
              <w:left w:val="single" w:sz="4" w:space="0" w:color="000000"/>
              <w:bottom w:val="single" w:sz="3" w:space="0" w:color="000000"/>
              <w:right w:val="single" w:sz="3" w:space="0" w:color="000000"/>
            </w:tcBorders>
          </w:tcPr>
          <w:p w14:paraId="04A486C1" w14:textId="77777777" w:rsidR="00577C44" w:rsidRPr="008349B8" w:rsidRDefault="00577C44" w:rsidP="00C03B46">
            <w:pPr>
              <w:widowControl w:val="0"/>
              <w:autoSpaceDE w:val="0"/>
              <w:autoSpaceDN w:val="0"/>
              <w:adjustRightInd w:val="0"/>
              <w:spacing w:after="0" w:line="240" w:lineRule="auto"/>
              <w:ind w:right="-20"/>
              <w:jc w:val="center"/>
              <w:rPr>
                <w:rFonts w:cstheme="minorHAnsi"/>
                <w:spacing w:val="1"/>
                <w:w w:val="102"/>
              </w:rPr>
            </w:pPr>
            <w:r w:rsidRPr="008349B8">
              <w:rPr>
                <w:rFonts w:cstheme="minorHAnsi"/>
                <w:spacing w:val="1"/>
                <w:w w:val="102"/>
              </w:rPr>
              <w:t>(3)</w:t>
            </w:r>
          </w:p>
        </w:tc>
        <w:tc>
          <w:tcPr>
            <w:tcW w:w="1088" w:type="dxa"/>
            <w:tcBorders>
              <w:top w:val="single" w:sz="3" w:space="0" w:color="000000"/>
              <w:left w:val="single" w:sz="3" w:space="0" w:color="000000"/>
              <w:bottom w:val="single" w:sz="3" w:space="0" w:color="000000"/>
              <w:right w:val="single" w:sz="3" w:space="0" w:color="000000"/>
            </w:tcBorders>
          </w:tcPr>
          <w:p w14:paraId="36D2517C" w14:textId="77777777" w:rsidR="00577C44" w:rsidRPr="008349B8" w:rsidRDefault="00577C44" w:rsidP="00C03B46">
            <w:pPr>
              <w:widowControl w:val="0"/>
              <w:autoSpaceDE w:val="0"/>
              <w:autoSpaceDN w:val="0"/>
              <w:adjustRightInd w:val="0"/>
              <w:spacing w:after="0" w:line="240" w:lineRule="auto"/>
              <w:ind w:right="-20"/>
              <w:jc w:val="center"/>
              <w:rPr>
                <w:rFonts w:cstheme="minorHAnsi"/>
                <w:spacing w:val="1"/>
                <w:w w:val="102"/>
              </w:rPr>
            </w:pPr>
            <w:r w:rsidRPr="008349B8">
              <w:rPr>
                <w:rFonts w:cstheme="minorHAnsi"/>
                <w:spacing w:val="1"/>
                <w:w w:val="102"/>
              </w:rPr>
              <w:t>(4)</w:t>
            </w:r>
          </w:p>
        </w:tc>
        <w:tc>
          <w:tcPr>
            <w:tcW w:w="1330" w:type="dxa"/>
            <w:tcBorders>
              <w:top w:val="single" w:sz="3" w:space="0" w:color="000000"/>
              <w:left w:val="single" w:sz="3" w:space="0" w:color="000000"/>
              <w:bottom w:val="single" w:sz="3" w:space="0" w:color="000000"/>
              <w:right w:val="single" w:sz="4" w:space="0" w:color="000000"/>
            </w:tcBorders>
          </w:tcPr>
          <w:p w14:paraId="3D8CE4CE" w14:textId="77777777" w:rsidR="00577C44" w:rsidRPr="008349B8" w:rsidRDefault="00577C44" w:rsidP="00C03B46">
            <w:pPr>
              <w:widowControl w:val="0"/>
              <w:autoSpaceDE w:val="0"/>
              <w:autoSpaceDN w:val="0"/>
              <w:adjustRightInd w:val="0"/>
              <w:spacing w:after="0" w:line="240" w:lineRule="auto"/>
              <w:ind w:right="-20"/>
              <w:jc w:val="center"/>
              <w:rPr>
                <w:rFonts w:cstheme="minorHAnsi"/>
                <w:spacing w:val="1"/>
                <w:w w:val="102"/>
              </w:rPr>
            </w:pPr>
            <w:r w:rsidRPr="008349B8">
              <w:rPr>
                <w:rFonts w:cstheme="minorHAnsi"/>
                <w:spacing w:val="1"/>
                <w:w w:val="102"/>
              </w:rPr>
              <w:t>(5)</w:t>
            </w:r>
          </w:p>
        </w:tc>
        <w:tc>
          <w:tcPr>
            <w:tcW w:w="1330" w:type="dxa"/>
            <w:tcBorders>
              <w:top w:val="single" w:sz="3" w:space="0" w:color="000000"/>
              <w:left w:val="single" w:sz="4" w:space="0" w:color="000000"/>
              <w:bottom w:val="single" w:sz="3" w:space="0" w:color="000000"/>
              <w:right w:val="single" w:sz="4" w:space="0" w:color="000000"/>
            </w:tcBorders>
          </w:tcPr>
          <w:p w14:paraId="613275BF" w14:textId="77777777" w:rsidR="00577C44" w:rsidRPr="008349B8" w:rsidRDefault="00577C44" w:rsidP="00C03B46">
            <w:pPr>
              <w:widowControl w:val="0"/>
              <w:autoSpaceDE w:val="0"/>
              <w:autoSpaceDN w:val="0"/>
              <w:adjustRightInd w:val="0"/>
              <w:spacing w:after="0" w:line="240" w:lineRule="auto"/>
              <w:ind w:right="-20"/>
              <w:jc w:val="center"/>
              <w:rPr>
                <w:rFonts w:cstheme="minorHAnsi"/>
                <w:spacing w:val="1"/>
                <w:w w:val="102"/>
              </w:rPr>
            </w:pPr>
            <w:r w:rsidRPr="008349B8">
              <w:rPr>
                <w:rFonts w:cstheme="minorHAnsi"/>
                <w:spacing w:val="1"/>
                <w:w w:val="102"/>
              </w:rPr>
              <w:t>(6)</w:t>
            </w:r>
          </w:p>
        </w:tc>
        <w:tc>
          <w:tcPr>
            <w:tcW w:w="1335" w:type="dxa"/>
            <w:tcBorders>
              <w:top w:val="single" w:sz="3" w:space="0" w:color="000000"/>
              <w:left w:val="single" w:sz="4" w:space="0" w:color="000000"/>
              <w:bottom w:val="single" w:sz="3" w:space="0" w:color="000000"/>
              <w:right w:val="single" w:sz="4" w:space="0" w:color="000000"/>
            </w:tcBorders>
          </w:tcPr>
          <w:p w14:paraId="67DC0217" w14:textId="77777777" w:rsidR="00577C44" w:rsidRPr="008349B8" w:rsidRDefault="00577C44" w:rsidP="00C03B46">
            <w:pPr>
              <w:widowControl w:val="0"/>
              <w:autoSpaceDE w:val="0"/>
              <w:autoSpaceDN w:val="0"/>
              <w:adjustRightInd w:val="0"/>
              <w:spacing w:after="0" w:line="240" w:lineRule="auto"/>
              <w:ind w:right="-20"/>
              <w:jc w:val="center"/>
              <w:rPr>
                <w:rFonts w:cstheme="minorHAnsi"/>
                <w:spacing w:val="1"/>
                <w:w w:val="102"/>
              </w:rPr>
            </w:pPr>
            <w:r w:rsidRPr="008349B8">
              <w:rPr>
                <w:rFonts w:cstheme="minorHAnsi"/>
                <w:spacing w:val="1"/>
                <w:w w:val="102"/>
              </w:rPr>
              <w:t>(7)</w:t>
            </w:r>
          </w:p>
        </w:tc>
      </w:tr>
      <w:tr w:rsidR="00577C44" w:rsidRPr="008349B8" w14:paraId="73FB0B50" w14:textId="77777777" w:rsidTr="00577C44">
        <w:trPr>
          <w:trHeight w:hRule="exact" w:val="322"/>
          <w:jc w:val="center"/>
        </w:trPr>
        <w:tc>
          <w:tcPr>
            <w:tcW w:w="1328" w:type="dxa"/>
            <w:vMerge w:val="restart"/>
            <w:tcBorders>
              <w:top w:val="single" w:sz="3" w:space="0" w:color="000000"/>
              <w:left w:val="single" w:sz="4" w:space="0" w:color="000000"/>
              <w:bottom w:val="single" w:sz="4" w:space="0" w:color="000000"/>
              <w:right w:val="single" w:sz="4" w:space="0" w:color="000000"/>
            </w:tcBorders>
          </w:tcPr>
          <w:p w14:paraId="577044EE" w14:textId="77777777" w:rsidR="00577C44" w:rsidRPr="008349B8" w:rsidRDefault="00577C44" w:rsidP="00C03B46">
            <w:pPr>
              <w:widowControl w:val="0"/>
              <w:autoSpaceDE w:val="0"/>
              <w:autoSpaceDN w:val="0"/>
              <w:adjustRightInd w:val="0"/>
              <w:spacing w:after="0" w:line="240" w:lineRule="auto"/>
              <w:ind w:right="245"/>
              <w:jc w:val="center"/>
              <w:rPr>
                <w:rFonts w:cstheme="minorHAnsi"/>
              </w:rPr>
            </w:pPr>
            <w:r w:rsidRPr="008349B8">
              <w:rPr>
                <w:rFonts w:cstheme="minorHAnsi"/>
                <w:spacing w:val="2"/>
                <w:w w:val="102"/>
              </w:rPr>
              <w:t>S</w:t>
            </w:r>
            <w:r w:rsidRPr="008349B8">
              <w:rPr>
                <w:rFonts w:cstheme="minorHAnsi"/>
                <w:w w:val="102"/>
              </w:rPr>
              <w:t>ing</w:t>
            </w:r>
            <w:r w:rsidRPr="008349B8">
              <w:rPr>
                <w:rFonts w:cstheme="minorHAnsi"/>
                <w:spacing w:val="-2"/>
                <w:w w:val="102"/>
              </w:rPr>
              <w:t>l</w:t>
            </w:r>
            <w:r w:rsidRPr="008349B8">
              <w:rPr>
                <w:rFonts w:cstheme="minorHAnsi"/>
                <w:w w:val="102"/>
              </w:rPr>
              <w:t xml:space="preserve">e </w:t>
            </w:r>
            <w:r w:rsidRPr="008349B8">
              <w:rPr>
                <w:rFonts w:cstheme="minorHAnsi"/>
                <w:spacing w:val="-1"/>
                <w:w w:val="102"/>
              </w:rPr>
              <w:t>en</w:t>
            </w:r>
            <w:r w:rsidRPr="008349B8">
              <w:rPr>
                <w:rFonts w:cstheme="minorHAnsi"/>
                <w:spacing w:val="1"/>
                <w:w w:val="102"/>
              </w:rPr>
              <w:t>t</w:t>
            </w:r>
            <w:r w:rsidRPr="008349B8">
              <w:rPr>
                <w:rFonts w:cstheme="minorHAnsi"/>
                <w:w w:val="102"/>
              </w:rPr>
              <w:t>i</w:t>
            </w:r>
            <w:r w:rsidRPr="008349B8">
              <w:rPr>
                <w:rFonts w:cstheme="minorHAnsi"/>
                <w:spacing w:val="-1"/>
                <w:w w:val="102"/>
              </w:rPr>
              <w:t xml:space="preserve">ty </w:t>
            </w:r>
            <w:r w:rsidRPr="008349B8">
              <w:rPr>
                <w:rFonts w:cstheme="minorHAnsi"/>
                <w:spacing w:val="1"/>
                <w:w w:val="102"/>
              </w:rPr>
              <w:t>Bidder</w:t>
            </w:r>
          </w:p>
        </w:tc>
        <w:tc>
          <w:tcPr>
            <w:tcW w:w="1088" w:type="dxa"/>
            <w:vMerge w:val="restart"/>
            <w:tcBorders>
              <w:top w:val="single" w:sz="3" w:space="0" w:color="000000"/>
              <w:left w:val="single" w:sz="4" w:space="0" w:color="000000"/>
              <w:bottom w:val="single" w:sz="4" w:space="0" w:color="000000"/>
              <w:right w:val="single" w:sz="4" w:space="0" w:color="000000"/>
            </w:tcBorders>
          </w:tcPr>
          <w:p w14:paraId="0911542D" w14:textId="77777777" w:rsidR="00577C44" w:rsidRPr="008349B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8D70388"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spacing w:val="1"/>
                <w:w w:val="102"/>
              </w:rPr>
              <w:t>A</w:t>
            </w:r>
          </w:p>
        </w:tc>
        <w:tc>
          <w:tcPr>
            <w:tcW w:w="1088" w:type="dxa"/>
            <w:tcBorders>
              <w:top w:val="single" w:sz="3" w:space="0" w:color="000000"/>
              <w:left w:val="single" w:sz="3" w:space="0" w:color="000000"/>
              <w:bottom w:val="single" w:sz="3" w:space="0" w:color="000000"/>
              <w:right w:val="single" w:sz="3" w:space="0" w:color="000000"/>
            </w:tcBorders>
          </w:tcPr>
          <w:p w14:paraId="6BAF79A8"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45DB089C"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7EE615C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5BDE233F"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57A1F295" w14:textId="77777777" w:rsidTr="00577C44">
        <w:trPr>
          <w:trHeight w:hRule="exact" w:val="321"/>
          <w:jc w:val="center"/>
        </w:trPr>
        <w:tc>
          <w:tcPr>
            <w:tcW w:w="1328" w:type="dxa"/>
            <w:vMerge/>
            <w:tcBorders>
              <w:top w:val="single" w:sz="3" w:space="0" w:color="000000"/>
              <w:left w:val="single" w:sz="4" w:space="0" w:color="000000"/>
              <w:bottom w:val="single" w:sz="4" w:space="0" w:color="000000"/>
              <w:right w:val="single" w:sz="4" w:space="0" w:color="000000"/>
            </w:tcBorders>
          </w:tcPr>
          <w:p w14:paraId="00EDFDB1"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452A2C11"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7DE96DED"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B</w:t>
            </w:r>
          </w:p>
        </w:tc>
        <w:tc>
          <w:tcPr>
            <w:tcW w:w="1088" w:type="dxa"/>
            <w:tcBorders>
              <w:top w:val="single" w:sz="3" w:space="0" w:color="000000"/>
              <w:left w:val="single" w:sz="3" w:space="0" w:color="000000"/>
              <w:bottom w:val="single" w:sz="3" w:space="0" w:color="000000"/>
              <w:right w:val="single" w:sz="3" w:space="0" w:color="000000"/>
            </w:tcBorders>
          </w:tcPr>
          <w:p w14:paraId="7F2B1C06"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33DF06FE"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0E1C1F02"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67DE564F"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3C1EF534" w14:textId="77777777" w:rsidTr="00577C44">
        <w:trPr>
          <w:trHeight w:hRule="exact" w:val="320"/>
          <w:jc w:val="center"/>
        </w:trPr>
        <w:tc>
          <w:tcPr>
            <w:tcW w:w="1328" w:type="dxa"/>
            <w:vMerge/>
            <w:tcBorders>
              <w:top w:val="single" w:sz="3" w:space="0" w:color="000000"/>
              <w:left w:val="single" w:sz="4" w:space="0" w:color="000000"/>
              <w:bottom w:val="single" w:sz="4" w:space="0" w:color="000000"/>
              <w:right w:val="single" w:sz="4" w:space="0" w:color="000000"/>
            </w:tcBorders>
          </w:tcPr>
          <w:p w14:paraId="7AE42ED1"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1EE50F53"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54899F52"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spacing w:val="1"/>
                <w:w w:val="102"/>
              </w:rPr>
              <w:t>C</w:t>
            </w:r>
          </w:p>
        </w:tc>
        <w:tc>
          <w:tcPr>
            <w:tcW w:w="1088" w:type="dxa"/>
            <w:tcBorders>
              <w:top w:val="single" w:sz="3" w:space="0" w:color="000000"/>
              <w:left w:val="single" w:sz="3" w:space="0" w:color="000000"/>
              <w:bottom w:val="single" w:sz="4" w:space="0" w:color="000000"/>
              <w:right w:val="single" w:sz="3" w:space="0" w:color="000000"/>
            </w:tcBorders>
          </w:tcPr>
          <w:p w14:paraId="3EB1E129"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4917A99A"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2BD24C44"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DC4A5F1"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7E60CABD" w14:textId="77777777" w:rsidTr="00577C44">
        <w:trPr>
          <w:trHeight w:hRule="exact" w:val="322"/>
          <w:jc w:val="center"/>
        </w:trPr>
        <w:tc>
          <w:tcPr>
            <w:tcW w:w="1328" w:type="dxa"/>
            <w:vMerge/>
            <w:tcBorders>
              <w:top w:val="single" w:sz="3" w:space="0" w:color="000000"/>
              <w:left w:val="single" w:sz="4" w:space="0" w:color="000000"/>
              <w:bottom w:val="single" w:sz="4" w:space="0" w:color="000000"/>
              <w:right w:val="single" w:sz="4" w:space="0" w:color="000000"/>
            </w:tcBorders>
          </w:tcPr>
          <w:p w14:paraId="0AB19FE4"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3" w:space="0" w:color="000000"/>
              <w:left w:val="single" w:sz="4" w:space="0" w:color="000000"/>
              <w:bottom w:val="single" w:sz="4" w:space="0" w:color="000000"/>
              <w:right w:val="single" w:sz="4" w:space="0" w:color="000000"/>
            </w:tcBorders>
          </w:tcPr>
          <w:p w14:paraId="5B4F92B1"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16BB783B"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D</w:t>
            </w:r>
          </w:p>
        </w:tc>
        <w:tc>
          <w:tcPr>
            <w:tcW w:w="1088" w:type="dxa"/>
            <w:tcBorders>
              <w:top w:val="single" w:sz="4" w:space="0" w:color="000000"/>
              <w:left w:val="single" w:sz="3" w:space="0" w:color="000000"/>
              <w:bottom w:val="single" w:sz="4" w:space="0" w:color="000000"/>
              <w:right w:val="single" w:sz="3" w:space="0" w:color="000000"/>
            </w:tcBorders>
          </w:tcPr>
          <w:p w14:paraId="31002070"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6CE93A9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4A79546C"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2BA89B76"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351DBC64" w14:textId="77777777" w:rsidTr="00577C44">
        <w:trPr>
          <w:trHeight w:hRule="exact" w:val="321"/>
          <w:jc w:val="center"/>
        </w:trPr>
        <w:tc>
          <w:tcPr>
            <w:tcW w:w="1328" w:type="dxa"/>
            <w:vMerge w:val="restart"/>
            <w:tcBorders>
              <w:top w:val="single" w:sz="4" w:space="0" w:color="000000"/>
              <w:left w:val="single" w:sz="4" w:space="0" w:color="000000"/>
              <w:bottom w:val="single" w:sz="4" w:space="0" w:color="000000"/>
              <w:right w:val="single" w:sz="4" w:space="0" w:color="000000"/>
            </w:tcBorders>
          </w:tcPr>
          <w:p w14:paraId="624EC2CC" w14:textId="64F56A37" w:rsidR="00577C44" w:rsidRPr="008349B8" w:rsidRDefault="00160563" w:rsidP="00C03B46">
            <w:pPr>
              <w:widowControl w:val="0"/>
              <w:autoSpaceDE w:val="0"/>
              <w:autoSpaceDN w:val="0"/>
              <w:adjustRightInd w:val="0"/>
              <w:spacing w:after="0" w:line="240" w:lineRule="auto"/>
              <w:ind w:right="-20"/>
              <w:jc w:val="center"/>
              <w:rPr>
                <w:rFonts w:cstheme="minorHAnsi"/>
              </w:rPr>
            </w:pPr>
            <w:r>
              <w:rPr>
                <w:rFonts w:cstheme="minorHAnsi"/>
                <w:w w:val="102"/>
              </w:rPr>
              <w:t>Lead</w:t>
            </w:r>
          </w:p>
          <w:p w14:paraId="0293FBFB" w14:textId="7445FA10"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spacing w:val="1"/>
                <w:w w:val="102"/>
              </w:rPr>
              <w:t>Me</w:t>
            </w:r>
            <w:r w:rsidRPr="008349B8">
              <w:rPr>
                <w:rFonts w:cstheme="minorHAnsi"/>
                <w:spacing w:val="-4"/>
                <w:w w:val="102"/>
              </w:rPr>
              <w:t>m</w:t>
            </w:r>
            <w:r w:rsidRPr="008349B8">
              <w:rPr>
                <w:rFonts w:cstheme="minorHAnsi"/>
                <w:spacing w:val="2"/>
                <w:w w:val="102"/>
              </w:rPr>
              <w:t>b</w:t>
            </w:r>
            <w:r w:rsidRPr="008349B8">
              <w:rPr>
                <w:rFonts w:cstheme="minorHAnsi"/>
                <w:spacing w:val="-2"/>
                <w:w w:val="102"/>
              </w:rPr>
              <w:t>e</w:t>
            </w:r>
            <w:r w:rsidRPr="008349B8">
              <w:rPr>
                <w:rFonts w:cstheme="minorHAnsi"/>
                <w:w w:val="102"/>
              </w:rPr>
              <w:t>r</w:t>
            </w:r>
            <w:r w:rsidRPr="008349B8">
              <w:rPr>
                <w:rFonts w:cstheme="minorHAnsi"/>
                <w:spacing w:val="2"/>
              </w:rPr>
              <w:t xml:space="preserve"> </w:t>
            </w:r>
            <w:r w:rsidR="00160563">
              <w:rPr>
                <w:rFonts w:cstheme="minorHAnsi"/>
                <w:spacing w:val="1"/>
                <w:w w:val="102"/>
              </w:rPr>
              <w:t xml:space="preserve"> </w:t>
            </w:r>
          </w:p>
        </w:tc>
        <w:tc>
          <w:tcPr>
            <w:tcW w:w="1088" w:type="dxa"/>
            <w:vMerge w:val="restart"/>
            <w:tcBorders>
              <w:top w:val="single" w:sz="4" w:space="0" w:color="000000"/>
              <w:left w:val="single" w:sz="4" w:space="0" w:color="000000"/>
              <w:bottom w:val="single" w:sz="4" w:space="0" w:color="000000"/>
              <w:right w:val="single" w:sz="4" w:space="0" w:color="000000"/>
            </w:tcBorders>
          </w:tcPr>
          <w:p w14:paraId="023686EE" w14:textId="77777777" w:rsidR="00577C44" w:rsidRPr="008349B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0E31B87"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1a</w:t>
            </w:r>
          </w:p>
        </w:tc>
        <w:tc>
          <w:tcPr>
            <w:tcW w:w="1088" w:type="dxa"/>
            <w:tcBorders>
              <w:top w:val="single" w:sz="4" w:space="0" w:color="000000"/>
              <w:left w:val="single" w:sz="3" w:space="0" w:color="000000"/>
              <w:bottom w:val="single" w:sz="4" w:space="0" w:color="000000"/>
              <w:right w:val="single" w:sz="3" w:space="0" w:color="000000"/>
            </w:tcBorders>
          </w:tcPr>
          <w:p w14:paraId="23A3C3F6" w14:textId="77777777" w:rsidR="00577C44" w:rsidRPr="008349B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5CA16FE0"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84DC2C9"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1A366DC4"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5F999123"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50D1070B"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7E080C1B"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15C56338"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1b</w:t>
            </w:r>
          </w:p>
        </w:tc>
        <w:tc>
          <w:tcPr>
            <w:tcW w:w="1088" w:type="dxa"/>
            <w:tcBorders>
              <w:top w:val="single" w:sz="4" w:space="0" w:color="000000"/>
              <w:left w:val="single" w:sz="3" w:space="0" w:color="000000"/>
              <w:bottom w:val="single" w:sz="3" w:space="0" w:color="000000"/>
              <w:right w:val="single" w:sz="3" w:space="0" w:color="000000"/>
            </w:tcBorders>
          </w:tcPr>
          <w:p w14:paraId="507C151D"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4342D519"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75F5F892"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784DE6BB"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5C5AFB30" w14:textId="77777777" w:rsidTr="00577C44">
        <w:trPr>
          <w:trHeight w:hRule="exact" w:val="322"/>
          <w:jc w:val="center"/>
        </w:trPr>
        <w:tc>
          <w:tcPr>
            <w:tcW w:w="1328" w:type="dxa"/>
            <w:vMerge/>
            <w:tcBorders>
              <w:top w:val="single" w:sz="4" w:space="0" w:color="000000"/>
              <w:left w:val="single" w:sz="4" w:space="0" w:color="000000"/>
              <w:bottom w:val="single" w:sz="4" w:space="0" w:color="000000"/>
              <w:right w:val="single" w:sz="4" w:space="0" w:color="000000"/>
            </w:tcBorders>
          </w:tcPr>
          <w:p w14:paraId="2161D9A3"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41E70799"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571B5A10"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1c</w:t>
            </w:r>
          </w:p>
        </w:tc>
        <w:tc>
          <w:tcPr>
            <w:tcW w:w="1088" w:type="dxa"/>
            <w:tcBorders>
              <w:top w:val="single" w:sz="3" w:space="0" w:color="000000"/>
              <w:left w:val="single" w:sz="3" w:space="0" w:color="000000"/>
              <w:bottom w:val="single" w:sz="3" w:space="0" w:color="000000"/>
              <w:right w:val="single" w:sz="3" w:space="0" w:color="000000"/>
            </w:tcBorders>
          </w:tcPr>
          <w:p w14:paraId="4F5AFDB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70C43084"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31862C6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0361DCA9"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40F84E3B" w14:textId="77777777" w:rsidTr="00577C44">
        <w:trPr>
          <w:trHeight w:hRule="exact" w:val="320"/>
          <w:jc w:val="center"/>
        </w:trPr>
        <w:tc>
          <w:tcPr>
            <w:tcW w:w="1328" w:type="dxa"/>
            <w:vMerge/>
            <w:tcBorders>
              <w:top w:val="single" w:sz="4" w:space="0" w:color="000000"/>
              <w:left w:val="single" w:sz="4" w:space="0" w:color="000000"/>
              <w:bottom w:val="single" w:sz="4" w:space="0" w:color="000000"/>
              <w:right w:val="single" w:sz="4" w:space="0" w:color="000000"/>
            </w:tcBorders>
          </w:tcPr>
          <w:p w14:paraId="2963385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4" w:space="0" w:color="000000"/>
              <w:right w:val="single" w:sz="4" w:space="0" w:color="000000"/>
            </w:tcBorders>
          </w:tcPr>
          <w:p w14:paraId="5E74CAD3"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4" w:space="0" w:color="000000"/>
              <w:right w:val="single" w:sz="3" w:space="0" w:color="000000"/>
            </w:tcBorders>
          </w:tcPr>
          <w:p w14:paraId="4195F877"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1d</w:t>
            </w:r>
          </w:p>
        </w:tc>
        <w:tc>
          <w:tcPr>
            <w:tcW w:w="1088" w:type="dxa"/>
            <w:tcBorders>
              <w:top w:val="single" w:sz="3" w:space="0" w:color="000000"/>
              <w:left w:val="single" w:sz="3" w:space="0" w:color="000000"/>
              <w:bottom w:val="single" w:sz="4" w:space="0" w:color="000000"/>
              <w:right w:val="single" w:sz="3" w:space="0" w:color="000000"/>
            </w:tcBorders>
          </w:tcPr>
          <w:p w14:paraId="3169B1B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4" w:space="0" w:color="000000"/>
              <w:right w:val="single" w:sz="4" w:space="0" w:color="000000"/>
            </w:tcBorders>
          </w:tcPr>
          <w:p w14:paraId="3ED39412"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4" w:space="0" w:color="000000"/>
              <w:right w:val="single" w:sz="4" w:space="0" w:color="000000"/>
            </w:tcBorders>
          </w:tcPr>
          <w:p w14:paraId="55E4412B"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4" w:space="0" w:color="000000"/>
              <w:right w:val="single" w:sz="4" w:space="0" w:color="000000"/>
            </w:tcBorders>
          </w:tcPr>
          <w:p w14:paraId="30A4E52A"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7C2E38D5" w14:textId="77777777" w:rsidTr="00577C44">
        <w:trPr>
          <w:trHeight w:hRule="exact" w:val="321"/>
          <w:jc w:val="center"/>
        </w:trPr>
        <w:tc>
          <w:tcPr>
            <w:tcW w:w="1328" w:type="dxa"/>
            <w:vMerge w:val="restart"/>
            <w:tcBorders>
              <w:top w:val="single" w:sz="4" w:space="0" w:color="000000"/>
              <w:left w:val="single" w:sz="4" w:space="0" w:color="000000"/>
              <w:bottom w:val="single" w:sz="3" w:space="0" w:color="000000"/>
              <w:right w:val="single" w:sz="4" w:space="0" w:color="000000"/>
            </w:tcBorders>
          </w:tcPr>
          <w:p w14:paraId="10DDFC56"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Consorti</w:t>
            </w:r>
            <w:r w:rsidRPr="008349B8">
              <w:rPr>
                <w:rFonts w:cstheme="minorHAnsi"/>
                <w:spacing w:val="2"/>
                <w:w w:val="102"/>
              </w:rPr>
              <w:t>u</w:t>
            </w:r>
            <w:r w:rsidRPr="008349B8">
              <w:rPr>
                <w:rFonts w:cstheme="minorHAnsi"/>
                <w:w w:val="102"/>
              </w:rPr>
              <w:t>m</w:t>
            </w:r>
          </w:p>
          <w:p w14:paraId="2F262CFC" w14:textId="618BBCDD"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spacing w:val="1"/>
                <w:w w:val="102"/>
              </w:rPr>
              <w:t>Me</w:t>
            </w:r>
            <w:r w:rsidRPr="008349B8">
              <w:rPr>
                <w:rFonts w:cstheme="minorHAnsi"/>
                <w:spacing w:val="-4"/>
                <w:w w:val="102"/>
              </w:rPr>
              <w:t>m</w:t>
            </w:r>
            <w:r w:rsidRPr="008349B8">
              <w:rPr>
                <w:rFonts w:cstheme="minorHAnsi"/>
                <w:spacing w:val="2"/>
                <w:w w:val="102"/>
              </w:rPr>
              <w:t>b</w:t>
            </w:r>
            <w:r w:rsidRPr="008349B8">
              <w:rPr>
                <w:rFonts w:cstheme="minorHAnsi"/>
                <w:spacing w:val="-2"/>
                <w:w w:val="102"/>
              </w:rPr>
              <w:t>e</w:t>
            </w:r>
            <w:r w:rsidRPr="008349B8">
              <w:rPr>
                <w:rFonts w:cstheme="minorHAnsi"/>
                <w:w w:val="102"/>
              </w:rPr>
              <w:t>r</w:t>
            </w:r>
            <w:r w:rsidRPr="008349B8">
              <w:rPr>
                <w:rFonts w:cstheme="minorHAnsi"/>
                <w:spacing w:val="2"/>
              </w:rPr>
              <w:t xml:space="preserve"> </w:t>
            </w:r>
            <w:r w:rsidR="00160563">
              <w:rPr>
                <w:rFonts w:cstheme="minorHAnsi"/>
                <w:spacing w:val="1"/>
                <w:w w:val="102"/>
              </w:rPr>
              <w:t xml:space="preserve"> </w:t>
            </w:r>
          </w:p>
        </w:tc>
        <w:tc>
          <w:tcPr>
            <w:tcW w:w="1088" w:type="dxa"/>
            <w:vMerge w:val="restart"/>
            <w:tcBorders>
              <w:top w:val="single" w:sz="4" w:space="0" w:color="000000"/>
              <w:left w:val="single" w:sz="4" w:space="0" w:color="000000"/>
              <w:bottom w:val="single" w:sz="3" w:space="0" w:color="000000"/>
              <w:right w:val="single" w:sz="4" w:space="0" w:color="000000"/>
            </w:tcBorders>
          </w:tcPr>
          <w:p w14:paraId="66988CCC" w14:textId="77777777" w:rsidR="00577C44" w:rsidRPr="008349B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55E525E"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2a</w:t>
            </w:r>
          </w:p>
        </w:tc>
        <w:tc>
          <w:tcPr>
            <w:tcW w:w="1088" w:type="dxa"/>
            <w:tcBorders>
              <w:top w:val="single" w:sz="4" w:space="0" w:color="000000"/>
              <w:left w:val="single" w:sz="3" w:space="0" w:color="000000"/>
              <w:bottom w:val="single" w:sz="4" w:space="0" w:color="000000"/>
              <w:right w:val="single" w:sz="3" w:space="0" w:color="000000"/>
            </w:tcBorders>
          </w:tcPr>
          <w:p w14:paraId="0E8A94FA" w14:textId="77777777" w:rsidR="00577C44" w:rsidRPr="008349B8" w:rsidRDefault="00577C44" w:rsidP="00C03B46">
            <w:pPr>
              <w:keepNext/>
              <w:keepLines/>
              <w:widowControl w:val="0"/>
              <w:autoSpaceDE w:val="0"/>
              <w:autoSpaceDN w:val="0"/>
              <w:adjustRightInd w:val="0"/>
              <w:spacing w:after="0" w:line="240" w:lineRule="auto"/>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7581F07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14F30789"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A74C173"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1DEF2B2B" w14:textId="77777777" w:rsidTr="00577C44">
        <w:trPr>
          <w:trHeight w:hRule="exact" w:val="322"/>
          <w:jc w:val="center"/>
        </w:trPr>
        <w:tc>
          <w:tcPr>
            <w:tcW w:w="1328" w:type="dxa"/>
            <w:vMerge/>
            <w:tcBorders>
              <w:top w:val="single" w:sz="4" w:space="0" w:color="000000"/>
              <w:left w:val="single" w:sz="4" w:space="0" w:color="000000"/>
              <w:bottom w:val="single" w:sz="3" w:space="0" w:color="000000"/>
              <w:right w:val="single" w:sz="4" w:space="0" w:color="000000"/>
            </w:tcBorders>
          </w:tcPr>
          <w:p w14:paraId="14473E5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0C2F45EF"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4" w:space="0" w:color="000000"/>
              <w:right w:val="single" w:sz="3" w:space="0" w:color="000000"/>
            </w:tcBorders>
          </w:tcPr>
          <w:p w14:paraId="0C9A8964"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2b</w:t>
            </w:r>
          </w:p>
        </w:tc>
        <w:tc>
          <w:tcPr>
            <w:tcW w:w="1088" w:type="dxa"/>
            <w:tcBorders>
              <w:top w:val="single" w:sz="4" w:space="0" w:color="000000"/>
              <w:left w:val="single" w:sz="3" w:space="0" w:color="000000"/>
              <w:bottom w:val="single" w:sz="4" w:space="0" w:color="000000"/>
              <w:right w:val="single" w:sz="3" w:space="0" w:color="000000"/>
            </w:tcBorders>
          </w:tcPr>
          <w:p w14:paraId="1F957136"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4324DAB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77E77DDC"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06D469E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74584F32" w14:textId="77777777" w:rsidTr="00577C44">
        <w:trPr>
          <w:trHeight w:hRule="exact" w:val="320"/>
          <w:jc w:val="center"/>
        </w:trPr>
        <w:tc>
          <w:tcPr>
            <w:tcW w:w="1328" w:type="dxa"/>
            <w:vMerge/>
            <w:tcBorders>
              <w:top w:val="single" w:sz="4" w:space="0" w:color="000000"/>
              <w:left w:val="single" w:sz="4" w:space="0" w:color="000000"/>
              <w:bottom w:val="single" w:sz="3" w:space="0" w:color="000000"/>
              <w:right w:val="single" w:sz="4" w:space="0" w:color="000000"/>
            </w:tcBorders>
          </w:tcPr>
          <w:p w14:paraId="7B57D434"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374C8F2"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4" w:space="0" w:color="000000"/>
              <w:left w:val="single" w:sz="4" w:space="0" w:color="000000"/>
              <w:bottom w:val="single" w:sz="3" w:space="0" w:color="000000"/>
              <w:right w:val="single" w:sz="3" w:space="0" w:color="000000"/>
            </w:tcBorders>
          </w:tcPr>
          <w:p w14:paraId="624DE812"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2c</w:t>
            </w:r>
          </w:p>
        </w:tc>
        <w:tc>
          <w:tcPr>
            <w:tcW w:w="1088" w:type="dxa"/>
            <w:tcBorders>
              <w:top w:val="single" w:sz="4" w:space="0" w:color="000000"/>
              <w:left w:val="single" w:sz="3" w:space="0" w:color="000000"/>
              <w:bottom w:val="single" w:sz="3" w:space="0" w:color="000000"/>
              <w:right w:val="single" w:sz="3" w:space="0" w:color="000000"/>
            </w:tcBorders>
          </w:tcPr>
          <w:p w14:paraId="61CCD3A1"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3" w:space="0" w:color="000000"/>
              <w:right w:val="single" w:sz="4" w:space="0" w:color="000000"/>
            </w:tcBorders>
          </w:tcPr>
          <w:p w14:paraId="09DFA03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3" w:space="0" w:color="000000"/>
              <w:right w:val="single" w:sz="4" w:space="0" w:color="000000"/>
            </w:tcBorders>
          </w:tcPr>
          <w:p w14:paraId="6311C720"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3" w:space="0" w:color="000000"/>
              <w:right w:val="single" w:sz="4" w:space="0" w:color="000000"/>
            </w:tcBorders>
          </w:tcPr>
          <w:p w14:paraId="3C110778"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0E24B703" w14:textId="77777777" w:rsidTr="00577C44">
        <w:trPr>
          <w:trHeight w:hRule="exact" w:val="321"/>
          <w:jc w:val="center"/>
        </w:trPr>
        <w:tc>
          <w:tcPr>
            <w:tcW w:w="1328" w:type="dxa"/>
            <w:vMerge/>
            <w:tcBorders>
              <w:top w:val="single" w:sz="4" w:space="0" w:color="000000"/>
              <w:left w:val="single" w:sz="4" w:space="0" w:color="000000"/>
              <w:bottom w:val="single" w:sz="3" w:space="0" w:color="000000"/>
              <w:right w:val="single" w:sz="4" w:space="0" w:color="000000"/>
            </w:tcBorders>
          </w:tcPr>
          <w:p w14:paraId="7AE331BD"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088" w:type="dxa"/>
            <w:vMerge/>
            <w:tcBorders>
              <w:top w:val="single" w:sz="4" w:space="0" w:color="000000"/>
              <w:left w:val="single" w:sz="4" w:space="0" w:color="000000"/>
              <w:bottom w:val="single" w:sz="3" w:space="0" w:color="000000"/>
              <w:right w:val="single" w:sz="4" w:space="0" w:color="000000"/>
            </w:tcBorders>
          </w:tcPr>
          <w:p w14:paraId="78F8142C"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907" w:type="dxa"/>
            <w:tcBorders>
              <w:top w:val="single" w:sz="3" w:space="0" w:color="000000"/>
              <w:left w:val="single" w:sz="4" w:space="0" w:color="000000"/>
              <w:bottom w:val="single" w:sz="3" w:space="0" w:color="000000"/>
              <w:right w:val="single" w:sz="3" w:space="0" w:color="000000"/>
            </w:tcBorders>
          </w:tcPr>
          <w:p w14:paraId="602AC735" w14:textId="77777777" w:rsidR="00577C44" w:rsidRPr="008349B8" w:rsidRDefault="00577C44" w:rsidP="00C03B46">
            <w:pPr>
              <w:widowControl w:val="0"/>
              <w:autoSpaceDE w:val="0"/>
              <w:autoSpaceDN w:val="0"/>
              <w:adjustRightInd w:val="0"/>
              <w:spacing w:after="0" w:line="240" w:lineRule="auto"/>
              <w:ind w:right="-20"/>
              <w:jc w:val="center"/>
              <w:rPr>
                <w:rFonts w:cstheme="minorHAnsi"/>
              </w:rPr>
            </w:pPr>
            <w:r w:rsidRPr="008349B8">
              <w:rPr>
                <w:rFonts w:cstheme="minorHAnsi"/>
                <w:w w:val="102"/>
              </w:rPr>
              <w:t>2d</w:t>
            </w:r>
          </w:p>
        </w:tc>
        <w:tc>
          <w:tcPr>
            <w:tcW w:w="1088" w:type="dxa"/>
            <w:tcBorders>
              <w:top w:val="single" w:sz="3" w:space="0" w:color="000000"/>
              <w:left w:val="single" w:sz="3" w:space="0" w:color="000000"/>
              <w:bottom w:val="single" w:sz="3" w:space="0" w:color="000000"/>
              <w:right w:val="single" w:sz="3" w:space="0" w:color="000000"/>
            </w:tcBorders>
          </w:tcPr>
          <w:p w14:paraId="6429136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3" w:space="0" w:color="000000"/>
              <w:bottom w:val="single" w:sz="3" w:space="0" w:color="000000"/>
              <w:right w:val="single" w:sz="4" w:space="0" w:color="000000"/>
            </w:tcBorders>
          </w:tcPr>
          <w:p w14:paraId="16D9ED0D"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3" w:space="0" w:color="000000"/>
              <w:left w:val="single" w:sz="4" w:space="0" w:color="000000"/>
              <w:bottom w:val="single" w:sz="3" w:space="0" w:color="000000"/>
              <w:right w:val="single" w:sz="4" w:space="0" w:color="000000"/>
            </w:tcBorders>
          </w:tcPr>
          <w:p w14:paraId="4167B9A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3" w:space="0" w:color="000000"/>
              <w:left w:val="single" w:sz="4" w:space="0" w:color="000000"/>
              <w:bottom w:val="single" w:sz="3" w:space="0" w:color="000000"/>
              <w:right w:val="single" w:sz="4" w:space="0" w:color="000000"/>
            </w:tcBorders>
          </w:tcPr>
          <w:p w14:paraId="434A22C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r w:rsidR="00577C44" w:rsidRPr="008349B8" w14:paraId="347D9E76" w14:textId="77777777" w:rsidTr="00CA7742">
        <w:trPr>
          <w:trHeight w:hRule="exact" w:val="321"/>
          <w:jc w:val="center"/>
        </w:trPr>
        <w:tc>
          <w:tcPr>
            <w:tcW w:w="3323" w:type="dxa"/>
            <w:gridSpan w:val="3"/>
            <w:tcBorders>
              <w:top w:val="single" w:sz="3" w:space="0" w:color="000000"/>
              <w:left w:val="single" w:sz="4" w:space="0" w:color="000000"/>
              <w:bottom w:val="single" w:sz="4" w:space="0" w:color="000000"/>
              <w:right w:val="single" w:sz="3" w:space="0" w:color="000000"/>
            </w:tcBorders>
          </w:tcPr>
          <w:p w14:paraId="318DA098" w14:textId="77777777" w:rsidR="00577C44" w:rsidRPr="008349B8" w:rsidRDefault="00577C44" w:rsidP="00577C44">
            <w:pPr>
              <w:widowControl w:val="0"/>
              <w:autoSpaceDE w:val="0"/>
              <w:autoSpaceDN w:val="0"/>
              <w:adjustRightInd w:val="0"/>
              <w:spacing w:after="0" w:line="240" w:lineRule="auto"/>
              <w:ind w:right="-20"/>
              <w:jc w:val="center"/>
              <w:rPr>
                <w:rFonts w:cstheme="minorHAnsi"/>
                <w:w w:val="102"/>
              </w:rPr>
            </w:pPr>
            <w:r w:rsidRPr="008349B8">
              <w:rPr>
                <w:rFonts w:cstheme="minorHAnsi"/>
              </w:rPr>
              <w:t>Total</w:t>
            </w:r>
          </w:p>
        </w:tc>
        <w:tc>
          <w:tcPr>
            <w:tcW w:w="1088" w:type="dxa"/>
            <w:tcBorders>
              <w:top w:val="single" w:sz="4" w:space="0" w:color="000000"/>
              <w:left w:val="single" w:sz="3" w:space="0" w:color="000000"/>
              <w:bottom w:val="single" w:sz="4" w:space="0" w:color="000000"/>
              <w:right w:val="single" w:sz="3" w:space="0" w:color="000000"/>
            </w:tcBorders>
          </w:tcPr>
          <w:p w14:paraId="2156AB08"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3" w:space="0" w:color="000000"/>
              <w:bottom w:val="single" w:sz="4" w:space="0" w:color="000000"/>
              <w:right w:val="single" w:sz="4" w:space="0" w:color="000000"/>
            </w:tcBorders>
          </w:tcPr>
          <w:p w14:paraId="14EC1425"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0" w:type="dxa"/>
            <w:tcBorders>
              <w:top w:val="single" w:sz="4" w:space="0" w:color="000000"/>
              <w:left w:val="single" w:sz="4" w:space="0" w:color="000000"/>
              <w:bottom w:val="single" w:sz="4" w:space="0" w:color="000000"/>
              <w:right w:val="single" w:sz="4" w:space="0" w:color="000000"/>
            </w:tcBorders>
          </w:tcPr>
          <w:p w14:paraId="3FCD98CC"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c>
          <w:tcPr>
            <w:tcW w:w="1335" w:type="dxa"/>
            <w:tcBorders>
              <w:top w:val="single" w:sz="4" w:space="0" w:color="000000"/>
              <w:left w:val="single" w:sz="4" w:space="0" w:color="000000"/>
              <w:bottom w:val="single" w:sz="4" w:space="0" w:color="000000"/>
              <w:right w:val="single" w:sz="4" w:space="0" w:color="000000"/>
            </w:tcBorders>
          </w:tcPr>
          <w:p w14:paraId="4D6B9D47" w14:textId="77777777" w:rsidR="00577C44" w:rsidRPr="008349B8" w:rsidRDefault="00577C44" w:rsidP="00C03B46">
            <w:pPr>
              <w:keepNext/>
              <w:keepLines/>
              <w:widowControl w:val="0"/>
              <w:autoSpaceDE w:val="0"/>
              <w:autoSpaceDN w:val="0"/>
              <w:adjustRightInd w:val="0"/>
              <w:spacing w:after="0" w:line="240" w:lineRule="auto"/>
              <w:ind w:left="432" w:hanging="432"/>
              <w:jc w:val="center"/>
              <w:outlineLvl w:val="0"/>
              <w:rPr>
                <w:rFonts w:cstheme="minorHAnsi"/>
              </w:rPr>
            </w:pPr>
          </w:p>
        </w:tc>
      </w:tr>
    </w:tbl>
    <w:p w14:paraId="5234DD66" w14:textId="77777777" w:rsidR="00EE67E0" w:rsidRPr="008349B8" w:rsidRDefault="00EE67E0" w:rsidP="00EE67E0">
      <w:pPr>
        <w:pStyle w:val="PlainText"/>
        <w:spacing w:line="276" w:lineRule="auto"/>
        <w:ind w:left="360"/>
        <w:rPr>
          <w:rFonts w:asciiTheme="minorHAnsi" w:eastAsiaTheme="minorHAnsi" w:hAnsiTheme="minorHAnsi" w:cstheme="minorBidi"/>
          <w:i/>
          <w:sz w:val="22"/>
          <w:szCs w:val="22"/>
          <w:lang w:val="en-IN"/>
        </w:rPr>
      </w:pPr>
    </w:p>
    <w:p w14:paraId="511E654D" w14:textId="16CDE60E" w:rsidR="00EE67E0" w:rsidRPr="008349B8" w:rsidRDefault="00EE67E0" w:rsidP="00EE67E0">
      <w:pPr>
        <w:autoSpaceDE w:val="0"/>
        <w:autoSpaceDN w:val="0"/>
        <w:adjustRightInd w:val="0"/>
        <w:spacing w:after="0" w:line="240" w:lineRule="auto"/>
        <w:ind w:left="720" w:hanging="720"/>
        <w:jc w:val="both"/>
        <w:rPr>
          <w:rFonts w:cstheme="minorHAnsi"/>
          <w:i/>
          <w:iCs/>
        </w:rPr>
      </w:pPr>
      <w:r w:rsidRPr="008349B8">
        <w:rPr>
          <w:rFonts w:ascii="Arial" w:hAnsi="Arial" w:cs="Arial"/>
          <w:i/>
          <w:sz w:val="20"/>
          <w:szCs w:val="20"/>
        </w:rPr>
        <w:t xml:space="preserve">@ </w:t>
      </w:r>
      <w:r w:rsidRPr="008349B8">
        <w:rPr>
          <w:rFonts w:ascii="Arial" w:hAnsi="Arial" w:cs="Arial"/>
          <w:i/>
          <w:sz w:val="20"/>
          <w:szCs w:val="20"/>
        </w:rPr>
        <w:tab/>
      </w:r>
      <w:r w:rsidRPr="008349B8">
        <w:rPr>
          <w:rFonts w:cstheme="minorHAnsi"/>
          <w:i/>
          <w:iCs/>
        </w:rPr>
        <w:t>Provi</w:t>
      </w:r>
      <w:r w:rsidRPr="008349B8">
        <w:rPr>
          <w:rFonts w:cstheme="minorHAnsi"/>
          <w:i/>
        </w:rPr>
        <w:t>d</w:t>
      </w:r>
      <w:r w:rsidRPr="008349B8">
        <w:rPr>
          <w:rFonts w:cstheme="minorHAnsi"/>
          <w:i/>
          <w:iCs/>
        </w:rPr>
        <w:t>e</w:t>
      </w:r>
      <w:r w:rsidRPr="008349B8">
        <w:rPr>
          <w:rFonts w:cstheme="minorHAnsi"/>
          <w:i/>
        </w:rPr>
        <w:t xml:space="preserve"> de</w:t>
      </w:r>
      <w:r w:rsidRPr="008349B8">
        <w:rPr>
          <w:rFonts w:cstheme="minorHAnsi"/>
          <w:i/>
          <w:iCs/>
        </w:rPr>
        <w:t>t</w:t>
      </w:r>
      <w:r w:rsidRPr="008349B8">
        <w:rPr>
          <w:rFonts w:cstheme="minorHAnsi"/>
          <w:i/>
        </w:rPr>
        <w:t>a</w:t>
      </w:r>
      <w:r w:rsidRPr="008349B8">
        <w:rPr>
          <w:rFonts w:cstheme="minorHAnsi"/>
          <w:i/>
          <w:iCs/>
        </w:rPr>
        <w:t>ils</w:t>
      </w:r>
      <w:r w:rsidRPr="008349B8">
        <w:rPr>
          <w:rFonts w:cstheme="minorHAnsi"/>
          <w:i/>
        </w:rPr>
        <w:t xml:space="preserve"> o</w:t>
      </w:r>
      <w:r w:rsidRPr="008349B8">
        <w:rPr>
          <w:rFonts w:cstheme="minorHAnsi"/>
          <w:i/>
          <w:iCs/>
        </w:rPr>
        <w:t>f</w:t>
      </w:r>
      <w:r w:rsidRPr="008349B8">
        <w:rPr>
          <w:rFonts w:cstheme="minorHAnsi"/>
          <w:i/>
        </w:rPr>
        <w:t xml:space="preserve"> </w:t>
      </w:r>
      <w:r w:rsidRPr="008349B8">
        <w:rPr>
          <w:rFonts w:cstheme="minorHAnsi"/>
          <w:i/>
          <w:iCs/>
        </w:rPr>
        <w:t>only</w:t>
      </w:r>
      <w:r w:rsidRPr="008349B8">
        <w:rPr>
          <w:rFonts w:cstheme="minorHAnsi"/>
          <w:i/>
        </w:rPr>
        <w:t xml:space="preserve"> </w:t>
      </w:r>
      <w:r w:rsidRPr="008349B8">
        <w:rPr>
          <w:rFonts w:cstheme="minorHAnsi"/>
          <w:i/>
          <w:iCs/>
        </w:rPr>
        <w:t>those</w:t>
      </w:r>
      <w:r w:rsidRPr="008349B8">
        <w:rPr>
          <w:rFonts w:cstheme="minorHAnsi"/>
          <w:i/>
        </w:rPr>
        <w:t xml:space="preserve"> </w:t>
      </w:r>
      <w:r w:rsidRPr="008349B8">
        <w:rPr>
          <w:rFonts w:cstheme="minorHAnsi"/>
          <w:i/>
          <w:iCs/>
        </w:rPr>
        <w:t>projects</w:t>
      </w:r>
      <w:r w:rsidRPr="008349B8">
        <w:rPr>
          <w:rFonts w:cstheme="minorHAnsi"/>
          <w:i/>
        </w:rPr>
        <w:t xml:space="preserve"> </w:t>
      </w:r>
      <w:r w:rsidRPr="008349B8">
        <w:rPr>
          <w:rFonts w:cstheme="minorHAnsi"/>
          <w:i/>
          <w:iCs/>
        </w:rPr>
        <w:t>th</w:t>
      </w:r>
      <w:r w:rsidRPr="008349B8">
        <w:rPr>
          <w:rFonts w:cstheme="minorHAnsi"/>
          <w:i/>
        </w:rPr>
        <w:t>a</w:t>
      </w:r>
      <w:r w:rsidRPr="008349B8">
        <w:rPr>
          <w:rFonts w:cstheme="minorHAnsi"/>
          <w:i/>
          <w:iCs/>
        </w:rPr>
        <w:t>t</w:t>
      </w:r>
      <w:r w:rsidRPr="008349B8">
        <w:rPr>
          <w:rFonts w:cstheme="minorHAnsi"/>
          <w:i/>
        </w:rPr>
        <w:t xml:space="preserve"> ha</w:t>
      </w:r>
      <w:r w:rsidRPr="008349B8">
        <w:rPr>
          <w:rFonts w:cstheme="minorHAnsi"/>
          <w:i/>
          <w:iCs/>
        </w:rPr>
        <w:t>ve</w:t>
      </w:r>
      <w:r w:rsidRPr="008349B8">
        <w:rPr>
          <w:rFonts w:cstheme="minorHAnsi"/>
          <w:i/>
        </w:rPr>
        <w:t xml:space="preserve"> </w:t>
      </w:r>
      <w:r w:rsidRPr="008349B8">
        <w:rPr>
          <w:rFonts w:cstheme="minorHAnsi"/>
          <w:i/>
          <w:iCs/>
        </w:rPr>
        <w:t>been</w:t>
      </w:r>
      <w:r w:rsidRPr="008349B8">
        <w:rPr>
          <w:rFonts w:cstheme="minorHAnsi"/>
          <w:i/>
        </w:rPr>
        <w:t xml:space="preserve"> </w:t>
      </w:r>
      <w:r w:rsidRPr="008349B8">
        <w:rPr>
          <w:rFonts w:cstheme="minorHAnsi"/>
          <w:i/>
          <w:iCs/>
        </w:rPr>
        <w:t>un</w:t>
      </w:r>
      <w:r w:rsidRPr="008349B8">
        <w:rPr>
          <w:rFonts w:cstheme="minorHAnsi"/>
          <w:i/>
        </w:rPr>
        <w:t>d</w:t>
      </w:r>
      <w:r w:rsidRPr="008349B8">
        <w:rPr>
          <w:rFonts w:cstheme="minorHAnsi"/>
          <w:i/>
          <w:iCs/>
        </w:rPr>
        <w:t>ert</w:t>
      </w:r>
      <w:r w:rsidRPr="008349B8">
        <w:rPr>
          <w:rFonts w:cstheme="minorHAnsi"/>
          <w:i/>
        </w:rPr>
        <w:t>a</w:t>
      </w:r>
      <w:r w:rsidRPr="008349B8">
        <w:rPr>
          <w:rFonts w:cstheme="minorHAnsi"/>
          <w:i/>
          <w:iCs/>
        </w:rPr>
        <w:t>k</w:t>
      </w:r>
      <w:r w:rsidRPr="008349B8">
        <w:rPr>
          <w:rFonts w:cstheme="minorHAnsi"/>
          <w:i/>
        </w:rPr>
        <w:t>e</w:t>
      </w:r>
      <w:r w:rsidRPr="008349B8">
        <w:rPr>
          <w:rFonts w:cstheme="minorHAnsi"/>
          <w:i/>
          <w:iCs/>
        </w:rPr>
        <w:t>n</w:t>
      </w:r>
      <w:r w:rsidRPr="008349B8">
        <w:rPr>
          <w:rFonts w:cstheme="minorHAnsi"/>
          <w:i/>
        </w:rPr>
        <w:t xml:space="preserve"> </w:t>
      </w:r>
      <w:r w:rsidRPr="008349B8">
        <w:rPr>
          <w:rFonts w:cstheme="minorHAnsi"/>
          <w:i/>
          <w:iCs/>
        </w:rPr>
        <w:t>by</w:t>
      </w:r>
      <w:r w:rsidRPr="008349B8">
        <w:rPr>
          <w:rFonts w:cstheme="minorHAnsi"/>
          <w:i/>
        </w:rPr>
        <w:t xml:space="preserve"> </w:t>
      </w:r>
      <w:r w:rsidRPr="008349B8">
        <w:rPr>
          <w:rFonts w:cstheme="minorHAnsi"/>
          <w:i/>
          <w:iCs/>
        </w:rPr>
        <w:t>the</w:t>
      </w:r>
      <w:r w:rsidRPr="008349B8">
        <w:rPr>
          <w:rFonts w:cstheme="minorHAnsi"/>
          <w:i/>
        </w:rPr>
        <w:t xml:space="preserve"> </w:t>
      </w:r>
      <w:r w:rsidRPr="008349B8">
        <w:rPr>
          <w:rFonts w:cstheme="minorHAnsi"/>
          <w:i/>
          <w:iCs/>
        </w:rPr>
        <w:t>Bidder u</w:t>
      </w:r>
      <w:r w:rsidRPr="008349B8">
        <w:rPr>
          <w:rFonts w:cstheme="minorHAnsi"/>
          <w:i/>
        </w:rPr>
        <w:t>n</w:t>
      </w:r>
      <w:r w:rsidRPr="008349B8">
        <w:rPr>
          <w:rFonts w:cstheme="minorHAnsi"/>
          <w:i/>
          <w:iCs/>
        </w:rPr>
        <w:t>d</w:t>
      </w:r>
      <w:r w:rsidRPr="008349B8">
        <w:rPr>
          <w:rFonts w:cstheme="minorHAnsi"/>
          <w:i/>
        </w:rPr>
        <w:t>e</w:t>
      </w:r>
      <w:r w:rsidRPr="008349B8">
        <w:rPr>
          <w:rFonts w:cstheme="minorHAnsi"/>
          <w:i/>
          <w:iCs/>
        </w:rPr>
        <w:t>r its</w:t>
      </w:r>
      <w:r w:rsidRPr="008349B8">
        <w:rPr>
          <w:rFonts w:cstheme="minorHAnsi"/>
          <w:i/>
        </w:rPr>
        <w:t xml:space="preserve"> ow</w:t>
      </w:r>
      <w:r w:rsidRPr="008349B8">
        <w:rPr>
          <w:rFonts w:cstheme="minorHAnsi"/>
          <w:i/>
          <w:iCs/>
        </w:rPr>
        <w:t>n na</w:t>
      </w:r>
      <w:r w:rsidRPr="008349B8">
        <w:rPr>
          <w:rFonts w:cstheme="minorHAnsi"/>
          <w:i/>
        </w:rPr>
        <w:t>m</w:t>
      </w:r>
      <w:r w:rsidRPr="008349B8">
        <w:rPr>
          <w:rFonts w:cstheme="minorHAnsi"/>
          <w:i/>
          <w:iCs/>
        </w:rPr>
        <w:t>e</w:t>
      </w:r>
      <w:r w:rsidRPr="008349B8">
        <w:rPr>
          <w:rFonts w:cstheme="minorHAnsi"/>
          <w:i/>
        </w:rPr>
        <w:t xml:space="preserve"> </w:t>
      </w:r>
      <w:r w:rsidRPr="008349B8">
        <w:rPr>
          <w:rFonts w:cstheme="minorHAnsi"/>
          <w:i/>
          <w:iCs/>
        </w:rPr>
        <w:t>a</w:t>
      </w:r>
      <w:r w:rsidRPr="008349B8">
        <w:rPr>
          <w:rFonts w:cstheme="minorHAnsi"/>
          <w:i/>
        </w:rPr>
        <w:t>n</w:t>
      </w:r>
      <w:r w:rsidRPr="008349B8">
        <w:rPr>
          <w:rFonts w:cstheme="minorHAnsi"/>
          <w:i/>
          <w:iCs/>
        </w:rPr>
        <w:t xml:space="preserve">d/ or </w:t>
      </w:r>
      <w:r w:rsidRPr="008349B8">
        <w:rPr>
          <w:rFonts w:cstheme="minorHAnsi"/>
          <w:i/>
        </w:rPr>
        <w:t>b</w:t>
      </w:r>
      <w:r w:rsidRPr="008349B8">
        <w:rPr>
          <w:rFonts w:cstheme="minorHAnsi"/>
          <w:i/>
          <w:iCs/>
        </w:rPr>
        <w:t>y</w:t>
      </w:r>
      <w:r w:rsidRPr="008349B8">
        <w:rPr>
          <w:rFonts w:cstheme="minorHAnsi"/>
          <w:i/>
        </w:rPr>
        <w:t xml:space="preserve"> </w:t>
      </w:r>
      <w:r w:rsidRPr="008349B8">
        <w:rPr>
          <w:rFonts w:cstheme="minorHAnsi"/>
          <w:i/>
          <w:iCs/>
        </w:rPr>
        <w:t>an Asso</w:t>
      </w:r>
      <w:r w:rsidRPr="008349B8">
        <w:rPr>
          <w:rFonts w:cstheme="minorHAnsi"/>
          <w:i/>
        </w:rPr>
        <w:t>c</w:t>
      </w:r>
      <w:r w:rsidRPr="008349B8">
        <w:rPr>
          <w:rFonts w:cstheme="minorHAnsi"/>
          <w:i/>
          <w:iCs/>
        </w:rPr>
        <w:t>i</w:t>
      </w:r>
      <w:r w:rsidRPr="008349B8">
        <w:rPr>
          <w:rFonts w:cstheme="minorHAnsi"/>
          <w:i/>
        </w:rPr>
        <w:t>a</w:t>
      </w:r>
      <w:r w:rsidRPr="008349B8">
        <w:rPr>
          <w:rFonts w:cstheme="minorHAnsi"/>
          <w:i/>
          <w:iCs/>
        </w:rPr>
        <w:t>te</w:t>
      </w:r>
      <w:r w:rsidRPr="008349B8">
        <w:rPr>
          <w:rFonts w:cstheme="minorHAnsi"/>
          <w:i/>
        </w:rPr>
        <w:t xml:space="preserve"> </w:t>
      </w:r>
      <w:r w:rsidRPr="008349B8">
        <w:rPr>
          <w:rFonts w:cstheme="minorHAnsi"/>
          <w:i/>
          <w:iCs/>
        </w:rPr>
        <w:t>s</w:t>
      </w:r>
      <w:r w:rsidRPr="008349B8">
        <w:rPr>
          <w:rFonts w:cstheme="minorHAnsi"/>
          <w:i/>
        </w:rPr>
        <w:t>p</w:t>
      </w:r>
      <w:r w:rsidRPr="008349B8">
        <w:rPr>
          <w:rFonts w:cstheme="minorHAnsi"/>
          <w:i/>
          <w:iCs/>
        </w:rPr>
        <w:t>e</w:t>
      </w:r>
      <w:r w:rsidRPr="008349B8">
        <w:rPr>
          <w:rFonts w:cstheme="minorHAnsi"/>
          <w:i/>
        </w:rPr>
        <w:t>c</w:t>
      </w:r>
      <w:r w:rsidRPr="008349B8">
        <w:rPr>
          <w:rFonts w:cstheme="minorHAnsi"/>
          <w:i/>
          <w:iCs/>
        </w:rPr>
        <w:t>ified in Clause 2.2.</w:t>
      </w:r>
      <w:r w:rsidR="00975262" w:rsidRPr="008349B8">
        <w:rPr>
          <w:rFonts w:cstheme="minorHAnsi"/>
          <w:i/>
          <w:iCs/>
        </w:rPr>
        <w:t>8</w:t>
      </w:r>
      <w:r w:rsidRPr="008349B8">
        <w:rPr>
          <w:rFonts w:cstheme="minorHAnsi"/>
          <w:i/>
          <w:iCs/>
        </w:rPr>
        <w:t xml:space="preserve"> and/ or</w:t>
      </w:r>
      <w:r w:rsidRPr="008349B8">
        <w:rPr>
          <w:rFonts w:cstheme="minorHAnsi"/>
          <w:i/>
        </w:rPr>
        <w:t xml:space="preserve"> b</w:t>
      </w:r>
      <w:r w:rsidRPr="008349B8">
        <w:rPr>
          <w:rFonts w:cstheme="minorHAnsi"/>
          <w:i/>
          <w:iCs/>
        </w:rPr>
        <w:t>y</w:t>
      </w:r>
      <w:r w:rsidRPr="008349B8">
        <w:rPr>
          <w:rFonts w:cstheme="minorHAnsi"/>
          <w:i/>
        </w:rPr>
        <w:t xml:space="preserve"> </w:t>
      </w:r>
      <w:r w:rsidRPr="008349B8">
        <w:rPr>
          <w:rFonts w:cstheme="minorHAnsi"/>
          <w:i/>
          <w:iCs/>
        </w:rPr>
        <w:t>a project</w:t>
      </w:r>
      <w:r w:rsidRPr="008349B8">
        <w:rPr>
          <w:rFonts w:cstheme="minorHAnsi"/>
          <w:i/>
        </w:rPr>
        <w:t xml:space="preserve"> </w:t>
      </w:r>
      <w:r w:rsidRPr="008349B8">
        <w:rPr>
          <w:rFonts w:cstheme="minorHAnsi"/>
          <w:i/>
          <w:iCs/>
        </w:rPr>
        <w:t>co</w:t>
      </w:r>
      <w:r w:rsidRPr="008349B8">
        <w:rPr>
          <w:rFonts w:cstheme="minorHAnsi"/>
          <w:i/>
        </w:rPr>
        <w:t>m</w:t>
      </w:r>
      <w:r w:rsidRPr="008349B8">
        <w:rPr>
          <w:rFonts w:cstheme="minorHAnsi"/>
          <w:i/>
          <w:iCs/>
        </w:rPr>
        <w:t>pany</w:t>
      </w:r>
      <w:r w:rsidRPr="008349B8">
        <w:rPr>
          <w:rFonts w:cstheme="minorHAnsi"/>
          <w:i/>
        </w:rPr>
        <w:t xml:space="preserve"> </w:t>
      </w:r>
      <w:r w:rsidRPr="008349B8">
        <w:rPr>
          <w:rFonts w:cstheme="minorHAnsi"/>
          <w:i/>
          <w:iCs/>
        </w:rPr>
        <w:t>el</w:t>
      </w:r>
      <w:r w:rsidRPr="008349B8">
        <w:rPr>
          <w:rFonts w:cstheme="minorHAnsi"/>
          <w:i/>
        </w:rPr>
        <w:t>igib</w:t>
      </w:r>
      <w:r w:rsidRPr="008349B8">
        <w:rPr>
          <w:rFonts w:cstheme="minorHAnsi"/>
          <w:i/>
          <w:iCs/>
        </w:rPr>
        <w:t>le</w:t>
      </w:r>
      <w:r w:rsidRPr="008349B8">
        <w:rPr>
          <w:rFonts w:cstheme="minorHAnsi"/>
          <w:i/>
        </w:rPr>
        <w:t xml:space="preserve"> </w:t>
      </w:r>
      <w:r w:rsidRPr="008349B8">
        <w:rPr>
          <w:rFonts w:cstheme="minorHAnsi"/>
          <w:i/>
          <w:iCs/>
        </w:rPr>
        <w:t>un</w:t>
      </w:r>
      <w:r w:rsidRPr="008349B8">
        <w:rPr>
          <w:rFonts w:cstheme="minorHAnsi"/>
          <w:i/>
        </w:rPr>
        <w:t>d</w:t>
      </w:r>
      <w:r w:rsidRPr="008349B8">
        <w:rPr>
          <w:rFonts w:cstheme="minorHAnsi"/>
          <w:i/>
          <w:iCs/>
        </w:rPr>
        <w:t>er</w:t>
      </w:r>
      <w:r w:rsidRPr="008349B8">
        <w:rPr>
          <w:rFonts w:cstheme="minorHAnsi"/>
          <w:i/>
        </w:rPr>
        <w:t xml:space="preserve"> </w:t>
      </w:r>
      <w:r w:rsidRPr="008349B8">
        <w:rPr>
          <w:rFonts w:cstheme="minorHAnsi"/>
          <w:i/>
          <w:iCs/>
        </w:rPr>
        <w:t>Cl</w:t>
      </w:r>
      <w:r w:rsidRPr="008349B8">
        <w:rPr>
          <w:rFonts w:cstheme="minorHAnsi"/>
          <w:i/>
        </w:rPr>
        <w:t>a</w:t>
      </w:r>
      <w:r w:rsidRPr="008349B8">
        <w:rPr>
          <w:rFonts w:cstheme="minorHAnsi"/>
          <w:i/>
          <w:iCs/>
        </w:rPr>
        <w:t xml:space="preserve">use </w:t>
      </w:r>
      <w:r w:rsidRPr="008349B8">
        <w:rPr>
          <w:rFonts w:cstheme="minorHAnsi"/>
          <w:i/>
        </w:rPr>
        <w:t>3</w:t>
      </w:r>
      <w:r w:rsidRPr="008349B8">
        <w:rPr>
          <w:rFonts w:cstheme="minorHAnsi"/>
          <w:i/>
          <w:iCs/>
        </w:rPr>
        <w:t>.2.3 (</w:t>
      </w:r>
      <w:r w:rsidRPr="008349B8">
        <w:rPr>
          <w:rFonts w:cstheme="minorHAnsi"/>
          <w:i/>
        </w:rPr>
        <w:t>b)</w:t>
      </w:r>
      <w:r w:rsidRPr="008349B8">
        <w:rPr>
          <w:rFonts w:cstheme="minorHAnsi"/>
          <w:i/>
          <w:iCs/>
        </w:rPr>
        <w:t>. In case of Categories 1 and 2, include only those projects which have an estimated capital cost exceeding the amount specified in Clause 3.2.3 (c) and for Categories 3 and 4, include only those projects where the payments made/received exceed the amount specified in Clause 3.2.4. In case the Bid Due Date falls within 3 (three) months of the close of the latest financial year, refer to Clause 2.2.1</w:t>
      </w:r>
      <w:r w:rsidR="00D25FDD" w:rsidRPr="008349B8">
        <w:rPr>
          <w:rFonts w:cstheme="minorHAnsi"/>
          <w:i/>
          <w:iCs/>
        </w:rPr>
        <w:t>1</w:t>
      </w:r>
      <w:r w:rsidRPr="008349B8">
        <w:rPr>
          <w:rFonts w:cstheme="minorHAnsi"/>
          <w:i/>
          <w:iCs/>
        </w:rPr>
        <w:t>.</w:t>
      </w:r>
    </w:p>
    <w:p w14:paraId="16210D3F" w14:textId="77777777" w:rsidR="00EE67E0" w:rsidRPr="008349B8" w:rsidRDefault="00EE67E0" w:rsidP="00EE67E0">
      <w:pPr>
        <w:autoSpaceDE w:val="0"/>
        <w:autoSpaceDN w:val="0"/>
        <w:adjustRightInd w:val="0"/>
        <w:spacing w:after="0" w:line="240" w:lineRule="auto"/>
        <w:rPr>
          <w:rFonts w:cstheme="minorHAnsi"/>
          <w:i/>
        </w:rPr>
      </w:pPr>
    </w:p>
    <w:p w14:paraId="0D05EE4D" w14:textId="77F89695" w:rsidR="00EE67E0" w:rsidRPr="008349B8" w:rsidRDefault="00EE67E0" w:rsidP="00EE67E0">
      <w:pPr>
        <w:autoSpaceDE w:val="0"/>
        <w:autoSpaceDN w:val="0"/>
        <w:adjustRightInd w:val="0"/>
        <w:spacing w:after="0" w:line="240" w:lineRule="auto"/>
        <w:ind w:left="720" w:hanging="720"/>
        <w:jc w:val="both"/>
        <w:rPr>
          <w:rFonts w:cstheme="minorHAnsi"/>
          <w:i/>
        </w:rPr>
      </w:pPr>
      <w:r w:rsidRPr="008349B8">
        <w:rPr>
          <w:rFonts w:cstheme="minorHAnsi"/>
          <w:i/>
        </w:rPr>
        <w:t xml:space="preserve"># </w:t>
      </w:r>
      <w:r w:rsidRPr="008349B8">
        <w:rPr>
          <w:rFonts w:cstheme="minorHAnsi"/>
          <w:i/>
          <w:iCs/>
        </w:rPr>
        <w:tab/>
        <w:t>A</w:t>
      </w:r>
      <w:r w:rsidRPr="008349B8">
        <w:rPr>
          <w:rFonts w:cstheme="minorHAnsi"/>
          <w:i/>
        </w:rPr>
        <w:t xml:space="preserve"> </w:t>
      </w:r>
      <w:r w:rsidRPr="008349B8">
        <w:rPr>
          <w:rFonts w:cstheme="minorHAnsi"/>
          <w:i/>
          <w:iCs/>
        </w:rPr>
        <w:t>Bidder</w:t>
      </w:r>
      <w:r w:rsidRPr="008349B8">
        <w:rPr>
          <w:rFonts w:cstheme="minorHAnsi"/>
          <w:i/>
        </w:rPr>
        <w:t xml:space="preserve"> </w:t>
      </w:r>
      <w:r w:rsidRPr="008349B8">
        <w:rPr>
          <w:rFonts w:cstheme="minorHAnsi"/>
          <w:i/>
          <w:iCs/>
        </w:rPr>
        <w:t>consisting</w:t>
      </w:r>
      <w:r w:rsidRPr="008349B8">
        <w:rPr>
          <w:rFonts w:cstheme="minorHAnsi"/>
          <w:i/>
        </w:rPr>
        <w:t xml:space="preserve"> </w:t>
      </w:r>
      <w:r w:rsidRPr="008349B8">
        <w:rPr>
          <w:rFonts w:cstheme="minorHAnsi"/>
          <w:i/>
          <w:iCs/>
        </w:rPr>
        <w:t>of</w:t>
      </w:r>
      <w:r w:rsidRPr="008349B8">
        <w:rPr>
          <w:rFonts w:cstheme="minorHAnsi"/>
          <w:i/>
        </w:rPr>
        <w:t xml:space="preserve"> </w:t>
      </w:r>
      <w:r w:rsidRPr="008349B8">
        <w:rPr>
          <w:rFonts w:cstheme="minorHAnsi"/>
          <w:i/>
          <w:iCs/>
        </w:rPr>
        <w:t>a</w:t>
      </w:r>
      <w:r w:rsidRPr="008349B8">
        <w:rPr>
          <w:rFonts w:cstheme="minorHAnsi"/>
          <w:i/>
        </w:rPr>
        <w:t xml:space="preserve"> </w:t>
      </w:r>
      <w:r w:rsidRPr="008349B8">
        <w:rPr>
          <w:rFonts w:cstheme="minorHAnsi"/>
          <w:i/>
          <w:iCs/>
        </w:rPr>
        <w:t>single</w:t>
      </w:r>
      <w:r w:rsidRPr="008349B8">
        <w:rPr>
          <w:rFonts w:cstheme="minorHAnsi"/>
          <w:i/>
        </w:rPr>
        <w:t xml:space="preserve"> e</w:t>
      </w:r>
      <w:r w:rsidRPr="008349B8">
        <w:rPr>
          <w:rFonts w:cstheme="minorHAnsi"/>
          <w:i/>
          <w:iCs/>
        </w:rPr>
        <w:t>ntity</w:t>
      </w:r>
      <w:r w:rsidRPr="008349B8">
        <w:rPr>
          <w:rFonts w:cstheme="minorHAnsi"/>
          <w:i/>
        </w:rPr>
        <w:t xml:space="preserve"> </w:t>
      </w:r>
      <w:r w:rsidRPr="008349B8">
        <w:rPr>
          <w:rFonts w:cstheme="minorHAnsi"/>
          <w:i/>
          <w:iCs/>
        </w:rPr>
        <w:t>sh</w:t>
      </w:r>
      <w:r w:rsidRPr="008349B8">
        <w:rPr>
          <w:rFonts w:cstheme="minorHAnsi"/>
          <w:i/>
        </w:rPr>
        <w:t>o</w:t>
      </w:r>
      <w:r w:rsidRPr="008349B8">
        <w:rPr>
          <w:rFonts w:cstheme="minorHAnsi"/>
          <w:i/>
          <w:iCs/>
        </w:rPr>
        <w:t>uld</w:t>
      </w:r>
      <w:r w:rsidRPr="008349B8">
        <w:rPr>
          <w:rFonts w:cstheme="minorHAnsi"/>
          <w:i/>
        </w:rPr>
        <w:t xml:space="preserve"> </w:t>
      </w:r>
      <w:r w:rsidRPr="008349B8">
        <w:rPr>
          <w:rFonts w:cstheme="minorHAnsi"/>
          <w:i/>
          <w:iCs/>
        </w:rPr>
        <w:t>f</w:t>
      </w:r>
      <w:r w:rsidRPr="008349B8">
        <w:rPr>
          <w:rFonts w:cstheme="minorHAnsi"/>
          <w:i/>
        </w:rPr>
        <w:t>il</w:t>
      </w:r>
      <w:r w:rsidRPr="008349B8">
        <w:rPr>
          <w:rFonts w:cstheme="minorHAnsi"/>
          <w:i/>
          <w:iCs/>
        </w:rPr>
        <w:t>l</w:t>
      </w:r>
      <w:r w:rsidRPr="008349B8">
        <w:rPr>
          <w:rFonts w:cstheme="minorHAnsi"/>
          <w:i/>
        </w:rPr>
        <w:t xml:space="preserve"> </w:t>
      </w:r>
      <w:r w:rsidRPr="008349B8">
        <w:rPr>
          <w:rFonts w:cstheme="minorHAnsi"/>
          <w:i/>
          <w:iCs/>
        </w:rPr>
        <w:t>in</w:t>
      </w:r>
      <w:r w:rsidRPr="008349B8">
        <w:rPr>
          <w:rFonts w:cstheme="minorHAnsi"/>
          <w:i/>
        </w:rPr>
        <w:t xml:space="preserve"> </w:t>
      </w:r>
      <w:r w:rsidRPr="008349B8">
        <w:rPr>
          <w:rFonts w:cstheme="minorHAnsi"/>
          <w:i/>
          <w:iCs/>
        </w:rPr>
        <w:t>deta</w:t>
      </w:r>
      <w:r w:rsidRPr="008349B8">
        <w:rPr>
          <w:rFonts w:cstheme="minorHAnsi"/>
          <w:i/>
        </w:rPr>
        <w:t>il</w:t>
      </w:r>
      <w:r w:rsidRPr="008349B8">
        <w:rPr>
          <w:rFonts w:cstheme="minorHAnsi"/>
          <w:i/>
          <w:iCs/>
        </w:rPr>
        <w:t>s</w:t>
      </w:r>
      <w:r w:rsidRPr="008349B8">
        <w:rPr>
          <w:rFonts w:cstheme="minorHAnsi"/>
          <w:i/>
        </w:rPr>
        <w:t xml:space="preserve"> </w:t>
      </w:r>
      <w:r w:rsidRPr="008349B8">
        <w:rPr>
          <w:rFonts w:cstheme="minorHAnsi"/>
          <w:i/>
          <w:iCs/>
        </w:rPr>
        <w:t>as</w:t>
      </w:r>
      <w:r w:rsidRPr="008349B8">
        <w:rPr>
          <w:rFonts w:cstheme="minorHAnsi"/>
          <w:i/>
        </w:rPr>
        <w:t xml:space="preserve"> </w:t>
      </w:r>
      <w:r w:rsidRPr="008349B8">
        <w:rPr>
          <w:rFonts w:cstheme="minorHAnsi"/>
          <w:i/>
          <w:iCs/>
        </w:rPr>
        <w:t>per</w:t>
      </w:r>
      <w:r w:rsidRPr="008349B8">
        <w:rPr>
          <w:rFonts w:cstheme="minorHAnsi"/>
          <w:i/>
        </w:rPr>
        <w:t xml:space="preserve"> </w:t>
      </w:r>
      <w:r w:rsidRPr="008349B8">
        <w:rPr>
          <w:rFonts w:cstheme="minorHAnsi"/>
          <w:i/>
          <w:iCs/>
        </w:rPr>
        <w:t>the</w:t>
      </w:r>
      <w:r w:rsidRPr="008349B8">
        <w:rPr>
          <w:rFonts w:cstheme="minorHAnsi"/>
          <w:i/>
        </w:rPr>
        <w:t xml:space="preserve"> </w:t>
      </w:r>
      <w:r w:rsidRPr="008349B8">
        <w:rPr>
          <w:rFonts w:cstheme="minorHAnsi"/>
          <w:i/>
          <w:iCs/>
        </w:rPr>
        <w:t>row</w:t>
      </w:r>
      <w:r w:rsidRPr="008349B8">
        <w:rPr>
          <w:rFonts w:cstheme="minorHAnsi"/>
          <w:i/>
        </w:rPr>
        <w:t xml:space="preserve"> t</w:t>
      </w:r>
      <w:r w:rsidRPr="008349B8">
        <w:rPr>
          <w:rFonts w:cstheme="minorHAnsi"/>
          <w:i/>
          <w:iCs/>
        </w:rPr>
        <w:t>it</w:t>
      </w:r>
      <w:r w:rsidRPr="008349B8">
        <w:rPr>
          <w:rFonts w:cstheme="minorHAnsi"/>
          <w:i/>
        </w:rPr>
        <w:t>l</w:t>
      </w:r>
      <w:r w:rsidRPr="008349B8">
        <w:rPr>
          <w:rFonts w:cstheme="minorHAnsi"/>
          <w:i/>
          <w:iCs/>
        </w:rPr>
        <w:t>ed Single</w:t>
      </w:r>
      <w:r w:rsidRPr="008349B8">
        <w:rPr>
          <w:rFonts w:cstheme="minorHAnsi"/>
          <w:i/>
        </w:rPr>
        <w:t xml:space="preserve"> </w:t>
      </w:r>
      <w:r w:rsidRPr="008349B8">
        <w:rPr>
          <w:rFonts w:cstheme="minorHAnsi"/>
          <w:i/>
          <w:iCs/>
        </w:rPr>
        <w:t>e</w:t>
      </w:r>
      <w:r w:rsidRPr="008349B8">
        <w:rPr>
          <w:rFonts w:cstheme="minorHAnsi"/>
          <w:i/>
        </w:rPr>
        <w:t>nt</w:t>
      </w:r>
      <w:r w:rsidRPr="008349B8">
        <w:rPr>
          <w:rFonts w:cstheme="minorHAnsi"/>
          <w:i/>
          <w:iCs/>
        </w:rPr>
        <w:t>ity</w:t>
      </w:r>
      <w:r w:rsidRPr="008349B8">
        <w:rPr>
          <w:rFonts w:cstheme="minorHAnsi"/>
          <w:i/>
        </w:rPr>
        <w:t xml:space="preserve"> </w:t>
      </w:r>
      <w:r w:rsidRPr="008349B8">
        <w:rPr>
          <w:rFonts w:cstheme="minorHAnsi"/>
          <w:i/>
          <w:iCs/>
        </w:rPr>
        <w:t>Bidder</w:t>
      </w:r>
      <w:r w:rsidRPr="008349B8">
        <w:rPr>
          <w:rFonts w:cstheme="minorHAnsi"/>
          <w:i/>
        </w:rPr>
        <w:t xml:space="preserve"> a</w:t>
      </w:r>
      <w:r w:rsidRPr="008349B8">
        <w:rPr>
          <w:rFonts w:cstheme="minorHAnsi"/>
          <w:i/>
          <w:iCs/>
        </w:rPr>
        <w:t>nd</w:t>
      </w:r>
      <w:r w:rsidRPr="008349B8">
        <w:rPr>
          <w:rFonts w:cstheme="minorHAnsi"/>
          <w:i/>
        </w:rPr>
        <w:t xml:space="preserve"> </w:t>
      </w:r>
      <w:r w:rsidRPr="008349B8">
        <w:rPr>
          <w:rFonts w:cstheme="minorHAnsi"/>
          <w:i/>
          <w:iCs/>
        </w:rPr>
        <w:t>igno</w:t>
      </w:r>
      <w:r w:rsidRPr="008349B8">
        <w:rPr>
          <w:rFonts w:cstheme="minorHAnsi"/>
          <w:i/>
        </w:rPr>
        <w:t>r</w:t>
      </w:r>
      <w:r w:rsidRPr="008349B8">
        <w:rPr>
          <w:rFonts w:cstheme="minorHAnsi"/>
          <w:i/>
          <w:iCs/>
        </w:rPr>
        <w:t>e</w:t>
      </w:r>
      <w:r w:rsidRPr="008349B8">
        <w:rPr>
          <w:rFonts w:cstheme="minorHAnsi"/>
          <w:i/>
        </w:rPr>
        <w:t xml:space="preserve"> </w:t>
      </w:r>
      <w:r w:rsidRPr="008349B8">
        <w:rPr>
          <w:rFonts w:cstheme="minorHAnsi"/>
          <w:i/>
          <w:iCs/>
        </w:rPr>
        <w:t>the</w:t>
      </w:r>
      <w:r w:rsidRPr="008349B8">
        <w:rPr>
          <w:rFonts w:cstheme="minorHAnsi"/>
          <w:i/>
        </w:rPr>
        <w:t xml:space="preserve"> </w:t>
      </w:r>
      <w:r w:rsidRPr="008349B8">
        <w:rPr>
          <w:rFonts w:cstheme="minorHAnsi"/>
          <w:i/>
          <w:iCs/>
        </w:rPr>
        <w:t>rows</w:t>
      </w:r>
      <w:r w:rsidRPr="008349B8">
        <w:rPr>
          <w:rFonts w:cstheme="minorHAnsi"/>
          <w:i/>
        </w:rPr>
        <w:t xml:space="preserve"> </w:t>
      </w:r>
      <w:r w:rsidRPr="008349B8">
        <w:rPr>
          <w:rFonts w:cstheme="minorHAnsi"/>
          <w:i/>
          <w:iCs/>
        </w:rPr>
        <w:t>titled</w:t>
      </w:r>
      <w:r w:rsidRPr="008349B8">
        <w:rPr>
          <w:rFonts w:cstheme="minorHAnsi"/>
          <w:i/>
        </w:rPr>
        <w:t xml:space="preserve"> </w:t>
      </w:r>
      <w:r w:rsidR="00160563">
        <w:rPr>
          <w:rFonts w:cstheme="minorHAnsi"/>
          <w:i/>
        </w:rPr>
        <w:t>Lead &amp;</w:t>
      </w:r>
      <w:r w:rsidRPr="008349B8">
        <w:rPr>
          <w:rFonts w:cstheme="minorHAnsi"/>
          <w:i/>
          <w:iCs/>
        </w:rPr>
        <w:t>Co</w:t>
      </w:r>
      <w:r w:rsidRPr="008349B8">
        <w:rPr>
          <w:rFonts w:cstheme="minorHAnsi"/>
          <w:i/>
        </w:rPr>
        <w:t>n</w:t>
      </w:r>
      <w:r w:rsidRPr="008349B8">
        <w:rPr>
          <w:rFonts w:cstheme="minorHAnsi"/>
          <w:i/>
          <w:iCs/>
        </w:rPr>
        <w:t>sorti</w:t>
      </w:r>
      <w:r w:rsidRPr="008349B8">
        <w:rPr>
          <w:rFonts w:cstheme="minorHAnsi"/>
          <w:i/>
        </w:rPr>
        <w:t>u</w:t>
      </w:r>
      <w:r w:rsidRPr="008349B8">
        <w:rPr>
          <w:rFonts w:cstheme="minorHAnsi"/>
          <w:i/>
          <w:iCs/>
        </w:rPr>
        <w:t>m</w:t>
      </w:r>
      <w:r w:rsidRPr="008349B8">
        <w:rPr>
          <w:rFonts w:cstheme="minorHAnsi"/>
          <w:i/>
        </w:rPr>
        <w:t xml:space="preserve"> </w:t>
      </w:r>
      <w:r w:rsidRPr="008349B8">
        <w:rPr>
          <w:rFonts w:cstheme="minorHAnsi"/>
          <w:i/>
          <w:iCs/>
        </w:rPr>
        <w:t>Me</w:t>
      </w:r>
      <w:r w:rsidRPr="008349B8">
        <w:rPr>
          <w:rFonts w:cstheme="minorHAnsi"/>
          <w:i/>
        </w:rPr>
        <w:t>m</w:t>
      </w:r>
      <w:r w:rsidRPr="008349B8">
        <w:rPr>
          <w:rFonts w:cstheme="minorHAnsi"/>
          <w:i/>
          <w:iCs/>
        </w:rPr>
        <w:t>b</w:t>
      </w:r>
      <w:r w:rsidRPr="008349B8">
        <w:rPr>
          <w:rFonts w:cstheme="minorHAnsi"/>
          <w:i/>
        </w:rPr>
        <w:t>er</w:t>
      </w:r>
      <w:r w:rsidRPr="008349B8">
        <w:rPr>
          <w:rFonts w:cstheme="minorHAnsi"/>
          <w:i/>
          <w:iCs/>
        </w:rPr>
        <w:t>.</w:t>
      </w:r>
      <w:r w:rsidRPr="008349B8">
        <w:rPr>
          <w:rFonts w:cstheme="minorHAnsi"/>
          <w:i/>
        </w:rPr>
        <w:t xml:space="preserve"> </w:t>
      </w:r>
      <w:r w:rsidRPr="008349B8">
        <w:rPr>
          <w:rFonts w:cstheme="minorHAnsi"/>
          <w:i/>
          <w:iCs/>
        </w:rPr>
        <w:t>In</w:t>
      </w:r>
      <w:r w:rsidRPr="008349B8">
        <w:rPr>
          <w:rFonts w:cstheme="minorHAnsi"/>
          <w:i/>
        </w:rPr>
        <w:t xml:space="preserve"> </w:t>
      </w:r>
      <w:r w:rsidRPr="008349B8">
        <w:rPr>
          <w:rFonts w:cstheme="minorHAnsi"/>
          <w:i/>
          <w:iCs/>
        </w:rPr>
        <w:t>case</w:t>
      </w:r>
      <w:r w:rsidRPr="008349B8">
        <w:rPr>
          <w:rFonts w:cstheme="minorHAnsi"/>
          <w:i/>
        </w:rPr>
        <w:t xml:space="preserve"> </w:t>
      </w:r>
      <w:r w:rsidRPr="008349B8">
        <w:rPr>
          <w:rFonts w:cstheme="minorHAnsi"/>
          <w:i/>
          <w:iCs/>
        </w:rPr>
        <w:t>of</w:t>
      </w:r>
      <w:r w:rsidRPr="008349B8">
        <w:rPr>
          <w:rFonts w:cstheme="minorHAnsi"/>
          <w:i/>
        </w:rPr>
        <w:t xml:space="preserve"> </w:t>
      </w:r>
      <w:r w:rsidRPr="008349B8">
        <w:rPr>
          <w:rFonts w:cstheme="minorHAnsi"/>
          <w:i/>
          <w:iCs/>
        </w:rPr>
        <w:t>a Consor</w:t>
      </w:r>
      <w:r w:rsidRPr="008349B8">
        <w:rPr>
          <w:rFonts w:cstheme="minorHAnsi"/>
          <w:i/>
        </w:rPr>
        <w:t>t</w:t>
      </w:r>
      <w:r w:rsidRPr="008349B8">
        <w:rPr>
          <w:rFonts w:cstheme="minorHAnsi"/>
          <w:i/>
          <w:iCs/>
        </w:rPr>
        <w:t>iu</w:t>
      </w:r>
      <w:r w:rsidRPr="008349B8">
        <w:rPr>
          <w:rFonts w:cstheme="minorHAnsi"/>
          <w:i/>
        </w:rPr>
        <w:t>m</w:t>
      </w:r>
      <w:r w:rsidRPr="008349B8">
        <w:rPr>
          <w:rFonts w:cstheme="minorHAnsi"/>
          <w:i/>
          <w:iCs/>
        </w:rPr>
        <w:t>,</w:t>
      </w:r>
      <w:r w:rsidRPr="008349B8">
        <w:rPr>
          <w:rFonts w:cstheme="minorHAnsi"/>
          <w:i/>
        </w:rPr>
        <w:t xml:space="preserve"> t</w:t>
      </w:r>
      <w:r w:rsidRPr="008349B8">
        <w:rPr>
          <w:rFonts w:cstheme="minorHAnsi"/>
          <w:i/>
          <w:iCs/>
        </w:rPr>
        <w:t>he</w:t>
      </w:r>
      <w:r w:rsidRPr="008349B8">
        <w:rPr>
          <w:rFonts w:cstheme="minorHAnsi"/>
          <w:i/>
        </w:rPr>
        <w:t xml:space="preserve"> </w:t>
      </w:r>
      <w:r w:rsidRPr="008349B8">
        <w:rPr>
          <w:rFonts w:cstheme="minorHAnsi"/>
          <w:i/>
          <w:iCs/>
        </w:rPr>
        <w:t>r</w:t>
      </w:r>
      <w:r w:rsidRPr="008349B8">
        <w:rPr>
          <w:rFonts w:cstheme="minorHAnsi"/>
          <w:i/>
        </w:rPr>
        <w:t>o</w:t>
      </w:r>
      <w:r w:rsidRPr="008349B8">
        <w:rPr>
          <w:rFonts w:cstheme="minorHAnsi"/>
          <w:i/>
          <w:iCs/>
        </w:rPr>
        <w:t>w</w:t>
      </w:r>
      <w:r w:rsidRPr="008349B8">
        <w:rPr>
          <w:rFonts w:cstheme="minorHAnsi"/>
          <w:i/>
        </w:rPr>
        <w:t xml:space="preserve"> </w:t>
      </w:r>
      <w:r w:rsidRPr="008349B8">
        <w:rPr>
          <w:rFonts w:cstheme="minorHAnsi"/>
          <w:i/>
          <w:iCs/>
        </w:rPr>
        <w:t>t</w:t>
      </w:r>
      <w:r w:rsidRPr="008349B8">
        <w:rPr>
          <w:rFonts w:cstheme="minorHAnsi"/>
          <w:i/>
        </w:rPr>
        <w:t>i</w:t>
      </w:r>
      <w:r w:rsidRPr="008349B8">
        <w:rPr>
          <w:rFonts w:cstheme="minorHAnsi"/>
          <w:i/>
          <w:iCs/>
        </w:rPr>
        <w:t>tled</w:t>
      </w:r>
      <w:r w:rsidRPr="008349B8">
        <w:rPr>
          <w:rFonts w:cstheme="minorHAnsi"/>
          <w:i/>
        </w:rPr>
        <w:t xml:space="preserve"> Si</w:t>
      </w:r>
      <w:r w:rsidRPr="008349B8">
        <w:rPr>
          <w:rFonts w:cstheme="minorHAnsi"/>
          <w:i/>
          <w:iCs/>
        </w:rPr>
        <w:t>ngle</w:t>
      </w:r>
      <w:r w:rsidRPr="008349B8">
        <w:rPr>
          <w:rFonts w:cstheme="minorHAnsi"/>
          <w:i/>
        </w:rPr>
        <w:t xml:space="preserve"> </w:t>
      </w:r>
      <w:r w:rsidRPr="008349B8">
        <w:rPr>
          <w:rFonts w:cstheme="minorHAnsi"/>
          <w:i/>
          <w:iCs/>
        </w:rPr>
        <w:t>entity</w:t>
      </w:r>
      <w:r w:rsidRPr="008349B8">
        <w:rPr>
          <w:rFonts w:cstheme="minorHAnsi"/>
          <w:i/>
        </w:rPr>
        <w:t xml:space="preserve"> </w:t>
      </w:r>
      <w:r w:rsidRPr="008349B8">
        <w:rPr>
          <w:rFonts w:cstheme="minorHAnsi"/>
          <w:i/>
          <w:iCs/>
        </w:rPr>
        <w:t>Bidder</w:t>
      </w:r>
      <w:r w:rsidRPr="008349B8">
        <w:rPr>
          <w:rFonts w:cstheme="minorHAnsi"/>
          <w:i/>
        </w:rPr>
        <w:t xml:space="preserve"> </w:t>
      </w:r>
      <w:r w:rsidRPr="008349B8">
        <w:rPr>
          <w:rFonts w:cstheme="minorHAnsi"/>
          <w:i/>
          <w:iCs/>
        </w:rPr>
        <w:t>may</w:t>
      </w:r>
      <w:r w:rsidRPr="008349B8">
        <w:rPr>
          <w:rFonts w:cstheme="minorHAnsi"/>
          <w:i/>
        </w:rPr>
        <w:t xml:space="preserve"> </w:t>
      </w:r>
      <w:r w:rsidRPr="008349B8">
        <w:rPr>
          <w:rFonts w:cstheme="minorHAnsi"/>
          <w:i/>
          <w:iCs/>
        </w:rPr>
        <w:t>be</w:t>
      </w:r>
      <w:r w:rsidRPr="008349B8">
        <w:rPr>
          <w:rFonts w:cstheme="minorHAnsi"/>
          <w:i/>
        </w:rPr>
        <w:t xml:space="preserve"> </w:t>
      </w:r>
      <w:r w:rsidRPr="008349B8">
        <w:rPr>
          <w:rFonts w:cstheme="minorHAnsi"/>
          <w:i/>
          <w:iCs/>
        </w:rPr>
        <w:t>ign</w:t>
      </w:r>
      <w:r w:rsidRPr="008349B8">
        <w:rPr>
          <w:rFonts w:cstheme="minorHAnsi"/>
          <w:i/>
        </w:rPr>
        <w:t>o</w:t>
      </w:r>
      <w:r w:rsidRPr="008349B8">
        <w:rPr>
          <w:rFonts w:cstheme="minorHAnsi"/>
          <w:i/>
          <w:iCs/>
        </w:rPr>
        <w:t>red. In case credit is claimed for an Associate, necessary evidence to establish the relationship of the Bidder with such Associate, in terms of Clause 2.2.</w:t>
      </w:r>
      <w:r w:rsidR="00975262" w:rsidRPr="008349B8">
        <w:rPr>
          <w:rFonts w:cstheme="minorHAnsi"/>
          <w:i/>
          <w:iCs/>
        </w:rPr>
        <w:t>8</w:t>
      </w:r>
      <w:r w:rsidRPr="008349B8">
        <w:rPr>
          <w:rFonts w:cstheme="minorHAnsi"/>
          <w:i/>
          <w:iCs/>
        </w:rPr>
        <w:t>, shall be provided.</w:t>
      </w:r>
    </w:p>
    <w:p w14:paraId="3793AD3B" w14:textId="77777777" w:rsidR="00EE67E0" w:rsidRPr="008349B8" w:rsidRDefault="00EE67E0" w:rsidP="00EE67E0">
      <w:pPr>
        <w:autoSpaceDE w:val="0"/>
        <w:autoSpaceDN w:val="0"/>
        <w:adjustRightInd w:val="0"/>
        <w:spacing w:after="0" w:line="240" w:lineRule="auto"/>
        <w:rPr>
          <w:rFonts w:cstheme="minorHAnsi"/>
          <w:i/>
        </w:rPr>
      </w:pPr>
    </w:p>
    <w:p w14:paraId="37697F2F" w14:textId="77777777" w:rsidR="00EE67E0" w:rsidRPr="008349B8" w:rsidRDefault="00EE67E0" w:rsidP="00EE67E0">
      <w:pPr>
        <w:autoSpaceDE w:val="0"/>
        <w:autoSpaceDN w:val="0"/>
        <w:adjustRightInd w:val="0"/>
        <w:spacing w:after="0" w:line="240" w:lineRule="auto"/>
        <w:ind w:left="720" w:hanging="720"/>
        <w:jc w:val="both"/>
        <w:rPr>
          <w:rFonts w:cstheme="minorHAnsi"/>
          <w:i/>
        </w:rPr>
      </w:pPr>
      <w:r w:rsidRPr="008349B8">
        <w:rPr>
          <w:rFonts w:cstheme="minorHAnsi"/>
          <w:i/>
          <w:iCs/>
        </w:rPr>
        <w:t xml:space="preserve">* </w:t>
      </w:r>
      <w:r w:rsidRPr="008349B8">
        <w:rPr>
          <w:rFonts w:cstheme="minorHAnsi"/>
          <w:i/>
          <w:iCs/>
        </w:rPr>
        <w:tab/>
        <w:t>Member Code sh</w:t>
      </w:r>
      <w:r w:rsidRPr="008349B8">
        <w:rPr>
          <w:rFonts w:cstheme="minorHAnsi"/>
          <w:i/>
        </w:rPr>
        <w:t>a</w:t>
      </w:r>
      <w:r w:rsidRPr="008349B8">
        <w:rPr>
          <w:rFonts w:cstheme="minorHAnsi"/>
          <w:i/>
          <w:iCs/>
        </w:rPr>
        <w:t>ll indicate NA for N</w:t>
      </w:r>
      <w:r w:rsidRPr="008349B8">
        <w:rPr>
          <w:rFonts w:cstheme="minorHAnsi"/>
          <w:i/>
        </w:rPr>
        <w:t>o</w:t>
      </w:r>
      <w:r w:rsidRPr="008349B8">
        <w:rPr>
          <w:rFonts w:cstheme="minorHAnsi"/>
          <w:i/>
          <w:iCs/>
        </w:rPr>
        <w:t>t Applicable in ca</w:t>
      </w:r>
      <w:r w:rsidRPr="008349B8">
        <w:rPr>
          <w:rFonts w:cstheme="minorHAnsi"/>
          <w:i/>
        </w:rPr>
        <w:t>s</w:t>
      </w:r>
      <w:r w:rsidRPr="008349B8">
        <w:rPr>
          <w:rFonts w:cstheme="minorHAnsi"/>
          <w:i/>
          <w:iCs/>
        </w:rPr>
        <w:t>e of a single entity Bidder.</w:t>
      </w:r>
      <w:r w:rsidRPr="008349B8">
        <w:rPr>
          <w:rFonts w:cstheme="minorHAnsi"/>
          <w:i/>
        </w:rPr>
        <w:t xml:space="preserve"> </w:t>
      </w:r>
      <w:r w:rsidRPr="008349B8">
        <w:rPr>
          <w:rFonts w:cstheme="minorHAnsi"/>
          <w:i/>
          <w:iCs/>
        </w:rPr>
        <w:t>For other Members, the f</w:t>
      </w:r>
      <w:r w:rsidRPr="008349B8">
        <w:rPr>
          <w:rFonts w:cstheme="minorHAnsi"/>
          <w:i/>
        </w:rPr>
        <w:t>o</w:t>
      </w:r>
      <w:r w:rsidRPr="008349B8">
        <w:rPr>
          <w:rFonts w:cstheme="minorHAnsi"/>
          <w:i/>
          <w:iCs/>
        </w:rPr>
        <w:t>ll</w:t>
      </w:r>
      <w:r w:rsidRPr="008349B8">
        <w:rPr>
          <w:rFonts w:cstheme="minorHAnsi"/>
          <w:i/>
        </w:rPr>
        <w:t>o</w:t>
      </w:r>
      <w:r w:rsidRPr="008349B8">
        <w:rPr>
          <w:rFonts w:cstheme="minorHAnsi"/>
          <w:i/>
          <w:iCs/>
        </w:rPr>
        <w:t>w</w:t>
      </w:r>
      <w:r w:rsidRPr="008349B8">
        <w:rPr>
          <w:rFonts w:cstheme="minorHAnsi"/>
          <w:i/>
        </w:rPr>
        <w:t>in</w:t>
      </w:r>
      <w:r w:rsidRPr="008349B8">
        <w:rPr>
          <w:rFonts w:cstheme="minorHAnsi"/>
          <w:i/>
          <w:iCs/>
        </w:rPr>
        <w:t>g ab</w:t>
      </w:r>
      <w:r w:rsidRPr="008349B8">
        <w:rPr>
          <w:rFonts w:cstheme="minorHAnsi"/>
          <w:i/>
        </w:rPr>
        <w:t>b</w:t>
      </w:r>
      <w:r w:rsidRPr="008349B8">
        <w:rPr>
          <w:rFonts w:cstheme="minorHAnsi"/>
          <w:i/>
          <w:iCs/>
        </w:rPr>
        <w:t>reviations are s</w:t>
      </w:r>
      <w:r w:rsidRPr="008349B8">
        <w:rPr>
          <w:rFonts w:cstheme="minorHAnsi"/>
          <w:i/>
        </w:rPr>
        <w:t>u</w:t>
      </w:r>
      <w:r w:rsidRPr="008349B8">
        <w:rPr>
          <w:rFonts w:cstheme="minorHAnsi"/>
          <w:i/>
          <w:iCs/>
        </w:rPr>
        <w:t>ggest</w:t>
      </w:r>
      <w:r w:rsidRPr="008349B8">
        <w:rPr>
          <w:rFonts w:cstheme="minorHAnsi"/>
          <w:i/>
        </w:rPr>
        <w:t>e</w:t>
      </w:r>
      <w:r w:rsidRPr="008349B8">
        <w:rPr>
          <w:rFonts w:cstheme="minorHAnsi"/>
          <w:i/>
          <w:iCs/>
        </w:rPr>
        <w:t xml:space="preserve">d viz. LM </w:t>
      </w:r>
      <w:r w:rsidRPr="008349B8">
        <w:rPr>
          <w:rFonts w:cstheme="minorHAnsi"/>
          <w:i/>
        </w:rPr>
        <w:t>me</w:t>
      </w:r>
      <w:r w:rsidRPr="008349B8">
        <w:rPr>
          <w:rFonts w:cstheme="minorHAnsi"/>
          <w:i/>
          <w:iCs/>
        </w:rPr>
        <w:t>ans Lead Member,</w:t>
      </w:r>
      <w:r w:rsidRPr="008349B8">
        <w:rPr>
          <w:rFonts w:cstheme="minorHAnsi"/>
          <w:i/>
        </w:rPr>
        <w:t xml:space="preserve"> </w:t>
      </w:r>
      <w:r w:rsidRPr="008349B8">
        <w:rPr>
          <w:rFonts w:cstheme="minorHAnsi"/>
          <w:i/>
          <w:iCs/>
        </w:rPr>
        <w:t xml:space="preserve">TM </w:t>
      </w:r>
      <w:r w:rsidRPr="008349B8">
        <w:rPr>
          <w:rFonts w:cstheme="minorHAnsi"/>
          <w:i/>
        </w:rPr>
        <w:t>me</w:t>
      </w:r>
      <w:r w:rsidRPr="008349B8">
        <w:rPr>
          <w:rFonts w:cstheme="minorHAnsi"/>
          <w:i/>
          <w:iCs/>
        </w:rPr>
        <w:t>ans Technical</w:t>
      </w:r>
      <w:r w:rsidRPr="008349B8">
        <w:rPr>
          <w:rFonts w:cstheme="minorHAnsi"/>
          <w:i/>
        </w:rPr>
        <w:t xml:space="preserve"> </w:t>
      </w:r>
      <w:r w:rsidRPr="008349B8">
        <w:rPr>
          <w:rFonts w:cstheme="minorHAnsi"/>
          <w:i/>
          <w:iCs/>
        </w:rPr>
        <w:t>Member, FM means Financ</w:t>
      </w:r>
      <w:r w:rsidRPr="008349B8">
        <w:rPr>
          <w:rFonts w:cstheme="minorHAnsi"/>
          <w:i/>
        </w:rPr>
        <w:t>ia</w:t>
      </w:r>
      <w:r w:rsidRPr="008349B8">
        <w:rPr>
          <w:rFonts w:cstheme="minorHAnsi"/>
          <w:i/>
          <w:iCs/>
        </w:rPr>
        <w:t xml:space="preserve">l Member, </w:t>
      </w:r>
      <w:r w:rsidRPr="008349B8">
        <w:rPr>
          <w:rFonts w:cstheme="minorHAnsi"/>
          <w:i/>
        </w:rPr>
        <w:t>O</w:t>
      </w:r>
      <w:r w:rsidRPr="008349B8">
        <w:rPr>
          <w:rFonts w:cstheme="minorHAnsi"/>
          <w:i/>
          <w:iCs/>
        </w:rPr>
        <w:t xml:space="preserve">MM </w:t>
      </w:r>
      <w:r w:rsidRPr="008349B8">
        <w:rPr>
          <w:rFonts w:cstheme="minorHAnsi"/>
          <w:i/>
        </w:rPr>
        <w:t>me</w:t>
      </w:r>
      <w:r w:rsidRPr="008349B8">
        <w:rPr>
          <w:rFonts w:cstheme="minorHAnsi"/>
          <w:i/>
          <w:iCs/>
        </w:rPr>
        <w:t>a</w:t>
      </w:r>
      <w:r w:rsidRPr="008349B8">
        <w:rPr>
          <w:rFonts w:cstheme="minorHAnsi"/>
          <w:i/>
        </w:rPr>
        <w:t>n</w:t>
      </w:r>
      <w:r w:rsidRPr="008349B8">
        <w:rPr>
          <w:rFonts w:cstheme="minorHAnsi"/>
          <w:i/>
          <w:iCs/>
        </w:rPr>
        <w:t>s</w:t>
      </w:r>
      <w:r w:rsidRPr="008349B8">
        <w:rPr>
          <w:rFonts w:cstheme="minorHAnsi"/>
          <w:i/>
        </w:rPr>
        <w:t xml:space="preserve"> </w:t>
      </w:r>
      <w:r w:rsidRPr="008349B8">
        <w:rPr>
          <w:rFonts w:cstheme="minorHAnsi"/>
          <w:i/>
          <w:iCs/>
        </w:rPr>
        <w:t>Opera</w:t>
      </w:r>
      <w:r w:rsidRPr="008349B8">
        <w:rPr>
          <w:rFonts w:cstheme="minorHAnsi"/>
          <w:i/>
        </w:rPr>
        <w:t>t</w:t>
      </w:r>
      <w:r w:rsidRPr="008349B8">
        <w:rPr>
          <w:rFonts w:cstheme="minorHAnsi"/>
          <w:i/>
          <w:iCs/>
        </w:rPr>
        <w:t>ion</w:t>
      </w:r>
      <w:r w:rsidRPr="008349B8">
        <w:rPr>
          <w:rFonts w:cstheme="minorHAnsi"/>
          <w:i/>
        </w:rPr>
        <w:t xml:space="preserve"> </w:t>
      </w:r>
      <w:r w:rsidRPr="008349B8">
        <w:rPr>
          <w:rFonts w:cstheme="minorHAnsi"/>
          <w:i/>
          <w:iCs/>
        </w:rPr>
        <w:t>&amp; M</w:t>
      </w:r>
      <w:r w:rsidRPr="008349B8">
        <w:rPr>
          <w:rFonts w:cstheme="minorHAnsi"/>
          <w:i/>
        </w:rPr>
        <w:t>a</w:t>
      </w:r>
      <w:r w:rsidRPr="008349B8">
        <w:rPr>
          <w:rFonts w:cstheme="minorHAnsi"/>
          <w:i/>
          <w:iCs/>
        </w:rPr>
        <w:t>inten</w:t>
      </w:r>
      <w:r w:rsidRPr="008349B8">
        <w:rPr>
          <w:rFonts w:cstheme="minorHAnsi"/>
          <w:i/>
        </w:rPr>
        <w:t>a</w:t>
      </w:r>
      <w:r w:rsidRPr="008349B8">
        <w:rPr>
          <w:rFonts w:cstheme="minorHAnsi"/>
          <w:i/>
          <w:iCs/>
        </w:rPr>
        <w:t>nce</w:t>
      </w:r>
      <w:r w:rsidRPr="008349B8">
        <w:rPr>
          <w:rFonts w:cstheme="minorHAnsi"/>
          <w:i/>
        </w:rPr>
        <w:t xml:space="preserve"> </w:t>
      </w:r>
      <w:r w:rsidRPr="008349B8">
        <w:rPr>
          <w:rFonts w:cstheme="minorHAnsi"/>
          <w:i/>
          <w:iCs/>
        </w:rPr>
        <w:t>M</w:t>
      </w:r>
      <w:r w:rsidRPr="008349B8">
        <w:rPr>
          <w:rFonts w:cstheme="minorHAnsi"/>
          <w:i/>
        </w:rPr>
        <w:t>em</w:t>
      </w:r>
      <w:r w:rsidRPr="008349B8">
        <w:rPr>
          <w:rFonts w:cstheme="minorHAnsi"/>
          <w:i/>
          <w:iCs/>
        </w:rPr>
        <w:t>ber,</w:t>
      </w:r>
      <w:r w:rsidRPr="008349B8">
        <w:rPr>
          <w:rFonts w:cstheme="minorHAnsi"/>
          <w:i/>
        </w:rPr>
        <w:t xml:space="preserve"> O</w:t>
      </w:r>
      <w:r w:rsidRPr="008349B8">
        <w:rPr>
          <w:rFonts w:cstheme="minorHAnsi"/>
          <w:i/>
          <w:iCs/>
        </w:rPr>
        <w:t>M m</w:t>
      </w:r>
      <w:r w:rsidRPr="008349B8">
        <w:rPr>
          <w:rFonts w:cstheme="minorHAnsi"/>
          <w:i/>
        </w:rPr>
        <w:t>e</w:t>
      </w:r>
      <w:r w:rsidRPr="008349B8">
        <w:rPr>
          <w:rFonts w:cstheme="minorHAnsi"/>
          <w:i/>
          <w:iCs/>
        </w:rPr>
        <w:t>a</w:t>
      </w:r>
      <w:r w:rsidRPr="008349B8">
        <w:rPr>
          <w:rFonts w:cstheme="minorHAnsi"/>
          <w:i/>
        </w:rPr>
        <w:t>n</w:t>
      </w:r>
      <w:r w:rsidRPr="008349B8">
        <w:rPr>
          <w:rFonts w:cstheme="minorHAnsi"/>
          <w:i/>
          <w:iCs/>
        </w:rPr>
        <w:t>s</w:t>
      </w:r>
      <w:r w:rsidRPr="008349B8">
        <w:rPr>
          <w:rFonts w:cstheme="minorHAnsi"/>
          <w:i/>
        </w:rPr>
        <w:t xml:space="preserve"> </w:t>
      </w:r>
      <w:r w:rsidRPr="008349B8">
        <w:rPr>
          <w:rFonts w:cstheme="minorHAnsi"/>
          <w:i/>
          <w:iCs/>
        </w:rPr>
        <w:t>Other</w:t>
      </w:r>
      <w:r w:rsidRPr="008349B8">
        <w:rPr>
          <w:rFonts w:cstheme="minorHAnsi"/>
          <w:i/>
        </w:rPr>
        <w:t xml:space="preserve"> </w:t>
      </w:r>
      <w:r w:rsidRPr="008349B8">
        <w:rPr>
          <w:rFonts w:cstheme="minorHAnsi"/>
          <w:i/>
          <w:iCs/>
        </w:rPr>
        <w:t>Me</w:t>
      </w:r>
      <w:r w:rsidRPr="008349B8">
        <w:rPr>
          <w:rFonts w:cstheme="minorHAnsi"/>
          <w:i/>
        </w:rPr>
        <w:t>m</w:t>
      </w:r>
      <w:r w:rsidRPr="008349B8">
        <w:rPr>
          <w:rFonts w:cstheme="minorHAnsi"/>
          <w:i/>
          <w:iCs/>
        </w:rPr>
        <w:t>ber.</w:t>
      </w:r>
    </w:p>
    <w:p w14:paraId="6541043D" w14:textId="77777777" w:rsidR="00EE67E0" w:rsidRPr="008349B8" w:rsidRDefault="00EE67E0" w:rsidP="00EE67E0">
      <w:pPr>
        <w:autoSpaceDE w:val="0"/>
        <w:autoSpaceDN w:val="0"/>
        <w:adjustRightInd w:val="0"/>
        <w:spacing w:after="0" w:line="240" w:lineRule="auto"/>
        <w:rPr>
          <w:rFonts w:cstheme="minorHAnsi"/>
          <w:i/>
        </w:rPr>
      </w:pPr>
    </w:p>
    <w:p w14:paraId="0A4C9405" w14:textId="77777777" w:rsidR="00EE67E0" w:rsidRPr="008349B8" w:rsidRDefault="00EE67E0" w:rsidP="00EE67E0">
      <w:pPr>
        <w:autoSpaceDE w:val="0"/>
        <w:autoSpaceDN w:val="0"/>
        <w:adjustRightInd w:val="0"/>
        <w:spacing w:after="0" w:line="240" w:lineRule="auto"/>
        <w:rPr>
          <w:rFonts w:cstheme="minorHAnsi"/>
          <w:i/>
        </w:rPr>
      </w:pPr>
      <w:r w:rsidRPr="008349B8">
        <w:rPr>
          <w:rFonts w:cstheme="minorHAnsi"/>
          <w:i/>
          <w:iCs/>
        </w:rPr>
        <w:t>*</w:t>
      </w:r>
      <w:r w:rsidRPr="008349B8">
        <w:rPr>
          <w:rFonts w:cstheme="minorHAnsi"/>
          <w:i/>
        </w:rPr>
        <w:t>*</w:t>
      </w:r>
      <w:r w:rsidRPr="008349B8">
        <w:rPr>
          <w:rFonts w:cstheme="minorHAnsi"/>
          <w:i/>
          <w:iCs/>
        </w:rPr>
        <w:t xml:space="preserve"> </w:t>
      </w:r>
      <w:r w:rsidRPr="008349B8">
        <w:rPr>
          <w:rFonts w:cstheme="minorHAnsi"/>
          <w:i/>
          <w:iCs/>
        </w:rPr>
        <w:tab/>
        <w:t>Refer</w:t>
      </w:r>
      <w:r w:rsidRPr="008349B8">
        <w:rPr>
          <w:rFonts w:cstheme="minorHAnsi"/>
          <w:i/>
        </w:rPr>
        <w:t xml:space="preserve"> </w:t>
      </w:r>
      <w:r w:rsidRPr="008349B8">
        <w:rPr>
          <w:rFonts w:cstheme="minorHAnsi"/>
          <w:i/>
          <w:iCs/>
        </w:rPr>
        <w:t>An</w:t>
      </w:r>
      <w:r w:rsidRPr="008349B8">
        <w:rPr>
          <w:rFonts w:cstheme="minorHAnsi"/>
          <w:i/>
        </w:rPr>
        <w:t>nex-</w:t>
      </w:r>
      <w:r w:rsidRPr="008349B8">
        <w:rPr>
          <w:rFonts w:cstheme="minorHAnsi"/>
          <w:i/>
          <w:iCs/>
        </w:rPr>
        <w:t>IV</w:t>
      </w:r>
      <w:r w:rsidRPr="008349B8">
        <w:rPr>
          <w:rFonts w:cstheme="minorHAnsi"/>
          <w:i/>
        </w:rPr>
        <w:t xml:space="preserve"> </w:t>
      </w:r>
      <w:r w:rsidRPr="008349B8">
        <w:rPr>
          <w:rFonts w:cstheme="minorHAnsi"/>
          <w:i/>
          <w:iCs/>
        </w:rPr>
        <w:t>of</w:t>
      </w:r>
      <w:r w:rsidRPr="008349B8">
        <w:rPr>
          <w:rFonts w:cstheme="minorHAnsi"/>
          <w:i/>
        </w:rPr>
        <w:t xml:space="preserve"> </w:t>
      </w:r>
      <w:r w:rsidRPr="008349B8">
        <w:rPr>
          <w:rFonts w:cstheme="minorHAnsi"/>
          <w:i/>
          <w:iCs/>
        </w:rPr>
        <w:t>t</w:t>
      </w:r>
      <w:r w:rsidRPr="008349B8">
        <w:rPr>
          <w:rFonts w:cstheme="minorHAnsi"/>
          <w:i/>
        </w:rPr>
        <w:t>h</w:t>
      </w:r>
      <w:r w:rsidRPr="008349B8">
        <w:rPr>
          <w:rFonts w:cstheme="minorHAnsi"/>
          <w:i/>
          <w:iCs/>
        </w:rPr>
        <w:t>is</w:t>
      </w:r>
      <w:r w:rsidRPr="008349B8">
        <w:rPr>
          <w:rFonts w:cstheme="minorHAnsi"/>
          <w:i/>
        </w:rPr>
        <w:t xml:space="preserve"> </w:t>
      </w:r>
      <w:r w:rsidRPr="008349B8">
        <w:rPr>
          <w:rFonts w:cstheme="minorHAnsi"/>
          <w:i/>
          <w:iCs/>
        </w:rPr>
        <w:t>Appendix-I. Add</w:t>
      </w:r>
      <w:r w:rsidRPr="008349B8">
        <w:rPr>
          <w:rFonts w:cstheme="minorHAnsi"/>
          <w:i/>
        </w:rPr>
        <w:t xml:space="preserve"> </w:t>
      </w:r>
      <w:r w:rsidRPr="008349B8">
        <w:rPr>
          <w:rFonts w:cstheme="minorHAnsi"/>
          <w:i/>
          <w:iCs/>
        </w:rPr>
        <w:t>more ro</w:t>
      </w:r>
      <w:r w:rsidRPr="008349B8">
        <w:rPr>
          <w:rFonts w:cstheme="minorHAnsi"/>
          <w:i/>
        </w:rPr>
        <w:t>w</w:t>
      </w:r>
      <w:r w:rsidRPr="008349B8">
        <w:rPr>
          <w:rFonts w:cstheme="minorHAnsi"/>
          <w:i/>
          <w:iCs/>
        </w:rPr>
        <w:t>s</w:t>
      </w:r>
      <w:r w:rsidRPr="008349B8">
        <w:rPr>
          <w:rFonts w:cstheme="minorHAnsi"/>
          <w:i/>
        </w:rPr>
        <w:t xml:space="preserve"> i</w:t>
      </w:r>
      <w:r w:rsidRPr="008349B8">
        <w:rPr>
          <w:rFonts w:cstheme="minorHAnsi"/>
          <w:i/>
          <w:iCs/>
        </w:rPr>
        <w:t>f</w:t>
      </w:r>
      <w:r w:rsidRPr="008349B8">
        <w:rPr>
          <w:rFonts w:cstheme="minorHAnsi"/>
          <w:i/>
        </w:rPr>
        <w:t xml:space="preserve"> </w:t>
      </w:r>
      <w:r w:rsidRPr="008349B8">
        <w:rPr>
          <w:rFonts w:cstheme="minorHAnsi"/>
          <w:i/>
          <w:iCs/>
        </w:rPr>
        <w:t>nec</w:t>
      </w:r>
      <w:r w:rsidRPr="008349B8">
        <w:rPr>
          <w:rFonts w:cstheme="minorHAnsi"/>
          <w:i/>
        </w:rPr>
        <w:t>e</w:t>
      </w:r>
      <w:r w:rsidRPr="008349B8">
        <w:rPr>
          <w:rFonts w:cstheme="minorHAnsi"/>
          <w:i/>
          <w:iCs/>
        </w:rPr>
        <w:t>ssar</w:t>
      </w:r>
      <w:r w:rsidRPr="008349B8">
        <w:rPr>
          <w:rFonts w:cstheme="minorHAnsi"/>
          <w:i/>
        </w:rPr>
        <w:t>y</w:t>
      </w:r>
      <w:r w:rsidRPr="008349B8">
        <w:rPr>
          <w:rFonts w:cstheme="minorHAnsi"/>
          <w:i/>
          <w:iCs/>
        </w:rPr>
        <w:t>.</w:t>
      </w:r>
    </w:p>
    <w:p w14:paraId="36D740F5" w14:textId="77777777" w:rsidR="00EE67E0" w:rsidRPr="008349B8" w:rsidRDefault="00EE67E0" w:rsidP="00EE67E0">
      <w:pPr>
        <w:autoSpaceDE w:val="0"/>
        <w:autoSpaceDN w:val="0"/>
        <w:adjustRightInd w:val="0"/>
        <w:spacing w:after="0" w:line="240" w:lineRule="auto"/>
        <w:rPr>
          <w:rFonts w:cstheme="minorHAnsi"/>
          <w:i/>
        </w:rPr>
      </w:pPr>
    </w:p>
    <w:p w14:paraId="7AE3D93B" w14:textId="77777777" w:rsidR="00EE67E0" w:rsidRPr="008349B8" w:rsidRDefault="00EE67E0" w:rsidP="00EE67E0">
      <w:pPr>
        <w:autoSpaceDE w:val="0"/>
        <w:autoSpaceDN w:val="0"/>
        <w:adjustRightInd w:val="0"/>
        <w:spacing w:after="0" w:line="240" w:lineRule="auto"/>
        <w:rPr>
          <w:rFonts w:cstheme="minorHAnsi"/>
          <w:i/>
        </w:rPr>
      </w:pPr>
      <w:r w:rsidRPr="008349B8">
        <w:rPr>
          <w:rFonts w:cstheme="minorHAnsi"/>
          <w:i/>
        </w:rPr>
        <w:t xml:space="preserve">$ </w:t>
      </w:r>
      <w:r w:rsidRPr="008349B8">
        <w:rPr>
          <w:rFonts w:cstheme="minorHAnsi"/>
          <w:i/>
          <w:iCs/>
        </w:rPr>
        <w:tab/>
        <w:t>Refer</w:t>
      </w:r>
      <w:r w:rsidRPr="008349B8">
        <w:rPr>
          <w:rFonts w:cstheme="minorHAnsi"/>
          <w:i/>
        </w:rPr>
        <w:t xml:space="preserve"> </w:t>
      </w:r>
      <w:r w:rsidRPr="008349B8">
        <w:rPr>
          <w:rFonts w:cstheme="minorHAnsi"/>
          <w:i/>
          <w:iCs/>
        </w:rPr>
        <w:t>Cla</w:t>
      </w:r>
      <w:r w:rsidRPr="008349B8">
        <w:rPr>
          <w:rFonts w:cstheme="minorHAnsi"/>
          <w:i/>
        </w:rPr>
        <w:t>u</w:t>
      </w:r>
      <w:r w:rsidRPr="008349B8">
        <w:rPr>
          <w:rFonts w:cstheme="minorHAnsi"/>
          <w:i/>
          <w:iCs/>
        </w:rPr>
        <w:t>se</w:t>
      </w:r>
      <w:r w:rsidRPr="008349B8">
        <w:rPr>
          <w:rFonts w:cstheme="minorHAnsi"/>
          <w:i/>
        </w:rPr>
        <w:t xml:space="preserve"> </w:t>
      </w:r>
      <w:r w:rsidRPr="008349B8">
        <w:rPr>
          <w:rFonts w:cstheme="minorHAnsi"/>
          <w:i/>
          <w:iCs/>
        </w:rPr>
        <w:t>3.2.1.</w:t>
      </w:r>
    </w:p>
    <w:p w14:paraId="1211B1A9" w14:textId="77777777" w:rsidR="00EE67E0" w:rsidRPr="008349B8" w:rsidRDefault="00EE67E0" w:rsidP="00EE67E0">
      <w:pPr>
        <w:autoSpaceDE w:val="0"/>
        <w:autoSpaceDN w:val="0"/>
        <w:adjustRightInd w:val="0"/>
        <w:spacing w:after="0" w:line="240" w:lineRule="auto"/>
        <w:rPr>
          <w:rFonts w:cstheme="minorHAnsi"/>
          <w:i/>
        </w:rPr>
      </w:pPr>
    </w:p>
    <w:p w14:paraId="4BD9525F" w14:textId="77777777" w:rsidR="00EE67E0" w:rsidRPr="008349B8" w:rsidRDefault="00EE67E0" w:rsidP="00EE67E0">
      <w:pPr>
        <w:autoSpaceDE w:val="0"/>
        <w:autoSpaceDN w:val="0"/>
        <w:adjustRightInd w:val="0"/>
        <w:spacing w:after="0" w:line="240" w:lineRule="auto"/>
        <w:ind w:left="720" w:hanging="720"/>
        <w:jc w:val="both"/>
        <w:rPr>
          <w:rFonts w:cstheme="minorHAnsi"/>
          <w:i/>
          <w:iCs/>
        </w:rPr>
      </w:pPr>
      <w:r w:rsidRPr="008349B8">
        <w:rPr>
          <w:rFonts w:cstheme="minorHAnsi"/>
          <w:i/>
          <w:iCs/>
        </w:rPr>
        <w:t>¥</w:t>
      </w:r>
      <w:r w:rsidRPr="008349B8">
        <w:rPr>
          <w:rFonts w:cstheme="minorHAnsi"/>
          <w:i/>
          <w:iCs/>
        </w:rPr>
        <w:tab/>
        <w:t xml:space="preserve"> In</w:t>
      </w:r>
      <w:r w:rsidRPr="008349B8">
        <w:rPr>
          <w:rFonts w:cstheme="minorHAnsi"/>
          <w:i/>
        </w:rPr>
        <w:t xml:space="preserve"> </w:t>
      </w:r>
      <w:r w:rsidRPr="008349B8">
        <w:rPr>
          <w:rFonts w:cstheme="minorHAnsi"/>
          <w:i/>
          <w:iCs/>
        </w:rPr>
        <w:t>t</w:t>
      </w:r>
      <w:r w:rsidRPr="008349B8">
        <w:rPr>
          <w:rFonts w:cstheme="minorHAnsi"/>
          <w:i/>
        </w:rPr>
        <w:t>h</w:t>
      </w:r>
      <w:r w:rsidRPr="008349B8">
        <w:rPr>
          <w:rFonts w:cstheme="minorHAnsi"/>
          <w:i/>
          <w:iCs/>
        </w:rPr>
        <w:t>e case of Eligible Projects</w:t>
      </w:r>
      <w:r w:rsidRPr="008349B8">
        <w:rPr>
          <w:rFonts w:cstheme="minorHAnsi"/>
          <w:i/>
        </w:rPr>
        <w:t xml:space="preserve"> i</w:t>
      </w:r>
      <w:r w:rsidRPr="008349B8">
        <w:rPr>
          <w:rFonts w:cstheme="minorHAnsi"/>
          <w:i/>
          <w:iCs/>
        </w:rPr>
        <w:t>n Categories 1 and 2,</w:t>
      </w:r>
      <w:r w:rsidRPr="008349B8">
        <w:rPr>
          <w:rFonts w:cstheme="minorHAnsi"/>
          <w:i/>
        </w:rPr>
        <w:t xml:space="preserve"> t</w:t>
      </w:r>
      <w:r w:rsidRPr="008349B8">
        <w:rPr>
          <w:rFonts w:cstheme="minorHAnsi"/>
          <w:i/>
          <w:iCs/>
        </w:rPr>
        <w:t xml:space="preserve">he figures in columns 6 and 7 may be added for computing the </w:t>
      </w:r>
      <w:r w:rsidRPr="008349B8">
        <w:rPr>
          <w:rFonts w:cstheme="minorHAnsi"/>
          <w:i/>
        </w:rPr>
        <w:t>Expe</w:t>
      </w:r>
      <w:r w:rsidRPr="008349B8">
        <w:rPr>
          <w:rFonts w:cstheme="minorHAnsi"/>
          <w:i/>
          <w:iCs/>
        </w:rPr>
        <w:t>rience Score of the respective projects. In the case of Categories 3 and 4, construction shall not include supply of goods or equipment except when such goods or equipment form part of a turn-key construction contract/ EPC contract for the project. In no case shall the cost of land be included while computing the Experience Score of an Eligible Project.</w:t>
      </w:r>
    </w:p>
    <w:p w14:paraId="6B39E645" w14:textId="77777777" w:rsidR="00EE67E0" w:rsidRPr="008349B8" w:rsidRDefault="00EE67E0" w:rsidP="00EE67E0">
      <w:pPr>
        <w:autoSpaceDE w:val="0"/>
        <w:autoSpaceDN w:val="0"/>
        <w:adjustRightInd w:val="0"/>
        <w:spacing w:after="0" w:line="240" w:lineRule="auto"/>
        <w:jc w:val="both"/>
        <w:rPr>
          <w:rFonts w:cstheme="minorHAnsi"/>
          <w:i/>
          <w:iCs/>
        </w:rPr>
      </w:pPr>
    </w:p>
    <w:p w14:paraId="2743C427" w14:textId="27EAFA34" w:rsidR="00EE67E0" w:rsidRPr="008349B8" w:rsidRDefault="00EE67E0" w:rsidP="00EE67E0">
      <w:pPr>
        <w:autoSpaceDE w:val="0"/>
        <w:autoSpaceDN w:val="0"/>
        <w:adjustRightInd w:val="0"/>
        <w:spacing w:after="0" w:line="240" w:lineRule="auto"/>
        <w:ind w:left="720" w:hanging="720"/>
        <w:jc w:val="both"/>
        <w:rPr>
          <w:rFonts w:cstheme="minorHAnsi"/>
          <w:i/>
          <w:iCs/>
        </w:rPr>
      </w:pPr>
      <w:r w:rsidRPr="008349B8">
        <w:rPr>
          <w:rFonts w:cstheme="minorHAnsi"/>
          <w:i/>
          <w:iCs/>
        </w:rPr>
        <w:t xml:space="preserve">$$ </w:t>
      </w:r>
      <w:r w:rsidRPr="008349B8">
        <w:rPr>
          <w:rFonts w:cstheme="minorHAnsi"/>
          <w:i/>
          <w:iCs/>
        </w:rPr>
        <w:tab/>
        <w:t xml:space="preserve">For conversion of US Dollars to Rupees, the rate of conversion shall be Rupees </w:t>
      </w:r>
      <w:r w:rsidR="003E3D3C" w:rsidRPr="008349B8">
        <w:rPr>
          <w:rFonts w:cstheme="minorHAnsi"/>
          <w:i/>
          <w:iCs/>
        </w:rPr>
        <w:t>84</w:t>
      </w:r>
      <w:r w:rsidRPr="008349B8">
        <w:rPr>
          <w:rFonts w:cstheme="minorHAnsi"/>
          <w:i/>
          <w:iCs/>
        </w:rPr>
        <w:t xml:space="preserve"> (</w:t>
      </w:r>
      <w:r w:rsidR="003E3D3C" w:rsidRPr="008349B8">
        <w:rPr>
          <w:rFonts w:cstheme="minorHAnsi"/>
          <w:i/>
          <w:iCs/>
        </w:rPr>
        <w:t>eighty four</w:t>
      </w:r>
      <w:r w:rsidRPr="008349B8">
        <w:rPr>
          <w:rFonts w:cstheme="minorHAnsi"/>
          <w:i/>
          <w:iCs/>
        </w:rPr>
        <w:t>) to a US Dollar. In case of any other currency, the same shall first be converted to US Dollars as on the date 60 (sixty) days prior to the Bid Due Date, and the amount so derived in US Dollars shall be converted into Rupees at the aforesaid rate. The conversion rate of such currencies shall be the daily representative exchange rates published by the International Monetary Fund for the relevant date.</w:t>
      </w:r>
    </w:p>
    <w:p w14:paraId="6DC8D2F9" w14:textId="77777777" w:rsidR="00EE67E0" w:rsidRPr="008349B8" w:rsidRDefault="00EE67E0" w:rsidP="00EE67E0">
      <w:pPr>
        <w:autoSpaceDE w:val="0"/>
        <w:autoSpaceDN w:val="0"/>
        <w:adjustRightInd w:val="0"/>
        <w:spacing w:after="0" w:line="240" w:lineRule="auto"/>
        <w:jc w:val="both"/>
        <w:rPr>
          <w:rFonts w:cstheme="minorHAnsi"/>
          <w:i/>
          <w:iCs/>
        </w:rPr>
      </w:pPr>
    </w:p>
    <w:p w14:paraId="4C528D3F" w14:textId="6A6FC2A9" w:rsidR="00EE67E0" w:rsidRPr="008349B8" w:rsidRDefault="00EE67E0" w:rsidP="00EE67E0">
      <w:pPr>
        <w:autoSpaceDE w:val="0"/>
        <w:autoSpaceDN w:val="0"/>
        <w:adjustRightInd w:val="0"/>
        <w:spacing w:after="0" w:line="240" w:lineRule="auto"/>
        <w:ind w:left="720" w:hanging="720"/>
        <w:jc w:val="both"/>
        <w:rPr>
          <w:rFonts w:cstheme="minorHAnsi"/>
          <w:i/>
        </w:rPr>
      </w:pPr>
      <w:r w:rsidRPr="008349B8">
        <w:rPr>
          <w:rFonts w:cstheme="minorHAnsi"/>
          <w:i/>
          <w:iCs/>
        </w:rPr>
        <w:t xml:space="preserve"> </w:t>
      </w:r>
      <w:r w:rsidRPr="008349B8">
        <w:rPr>
          <w:rFonts w:cstheme="minorHAnsi"/>
          <w:i/>
          <w:iCs/>
        </w:rPr>
        <w:tab/>
      </w:r>
    </w:p>
    <w:p w14:paraId="16018E38" w14:textId="5C8BC5CE" w:rsidR="00A30265" w:rsidRPr="008349B8" w:rsidRDefault="00EE67E0" w:rsidP="00EE67E0">
      <w:pPr>
        <w:pStyle w:val="PlainText"/>
        <w:spacing w:line="276" w:lineRule="auto"/>
        <w:ind w:left="360"/>
        <w:rPr>
          <w:rFonts w:asciiTheme="minorHAnsi" w:eastAsiaTheme="minorHAnsi" w:hAnsiTheme="minorHAnsi" w:cstheme="minorHAnsi"/>
          <w:i/>
          <w:sz w:val="22"/>
          <w:szCs w:val="22"/>
          <w:lang w:val="en-IN"/>
        </w:rPr>
      </w:pPr>
      <w:r w:rsidRPr="008349B8" w:rsidDel="00EE67E0">
        <w:rPr>
          <w:rFonts w:asciiTheme="minorHAnsi" w:eastAsiaTheme="minorHAnsi" w:hAnsiTheme="minorHAnsi" w:cstheme="minorHAnsi"/>
          <w:i/>
          <w:sz w:val="22"/>
          <w:szCs w:val="22"/>
          <w:lang w:val="en-IN"/>
        </w:rPr>
        <w:t xml:space="preserve"> </w:t>
      </w:r>
    </w:p>
    <w:p w14:paraId="38059636" w14:textId="77777777" w:rsidR="00A30265" w:rsidRPr="008349B8" w:rsidRDefault="00A30265" w:rsidP="00C265A0">
      <w:pPr>
        <w:jc w:val="center"/>
        <w:rPr>
          <w:rFonts w:cstheme="minorHAnsi"/>
        </w:rPr>
      </w:pPr>
    </w:p>
    <w:p w14:paraId="3B7EE2B8" w14:textId="27A23294" w:rsidR="00EE67E0" w:rsidRPr="008349B8" w:rsidRDefault="00EE67E0">
      <w:pPr>
        <w:rPr>
          <w:rFonts w:cstheme="minorHAnsi"/>
        </w:rPr>
      </w:pPr>
      <w:r w:rsidRPr="008349B8">
        <w:rPr>
          <w:rFonts w:cstheme="minorHAnsi"/>
        </w:rPr>
        <w:br w:type="page"/>
      </w:r>
    </w:p>
    <w:p w14:paraId="0DCC8D94" w14:textId="77777777" w:rsidR="00C41D48" w:rsidRPr="008349B8" w:rsidRDefault="00C41D48" w:rsidP="005A16B5">
      <w:pPr>
        <w:jc w:val="center"/>
        <w:rPr>
          <w:b/>
        </w:rPr>
      </w:pPr>
      <w:r w:rsidRPr="008349B8">
        <w:rPr>
          <w:b/>
        </w:rPr>
        <w:t>A</w:t>
      </w:r>
      <w:r w:rsidR="00F070C4" w:rsidRPr="008349B8">
        <w:rPr>
          <w:b/>
        </w:rPr>
        <w:t>nnex</w:t>
      </w:r>
      <w:r w:rsidR="00E00336" w:rsidRPr="008349B8">
        <w:rPr>
          <w:b/>
        </w:rPr>
        <w:t xml:space="preserve"> </w:t>
      </w:r>
      <w:r w:rsidRPr="008349B8">
        <w:rPr>
          <w:b/>
        </w:rPr>
        <w:t>III to Appendix I</w:t>
      </w:r>
    </w:p>
    <w:p w14:paraId="7B602D58" w14:textId="77777777" w:rsidR="00C41D48" w:rsidRPr="008349B8" w:rsidRDefault="00C41D48" w:rsidP="00087142">
      <w:pPr>
        <w:pStyle w:val="Heading3"/>
        <w:jc w:val="center"/>
        <w:rPr>
          <w:rFonts w:asciiTheme="minorHAnsi" w:hAnsiTheme="minorHAnsi"/>
          <w:color w:val="auto"/>
        </w:rPr>
      </w:pPr>
      <w:bookmarkStart w:id="104" w:name="_Toc505250624"/>
      <w:bookmarkStart w:id="105" w:name="_Toc153463865"/>
      <w:r w:rsidRPr="008349B8">
        <w:rPr>
          <w:rFonts w:asciiTheme="minorHAnsi" w:hAnsiTheme="minorHAnsi"/>
          <w:color w:val="auto"/>
        </w:rPr>
        <w:t>Financial Capacity of the Bidder</w:t>
      </w:r>
      <w:bookmarkEnd w:id="104"/>
      <w:bookmarkEnd w:id="105"/>
    </w:p>
    <w:p w14:paraId="33B88D38" w14:textId="4C2C12F0" w:rsidR="00C41D48" w:rsidRPr="008349B8" w:rsidRDefault="007927E2" w:rsidP="00ED0A08">
      <w:pPr>
        <w:spacing w:after="0"/>
        <w:jc w:val="center"/>
      </w:pPr>
      <w:r w:rsidRPr="008349B8">
        <w:t>(Refer</w:t>
      </w:r>
      <w:r w:rsidR="00C41D48" w:rsidRPr="008349B8">
        <w:t xml:space="preserve"> to Clauses 2.2.2(</w:t>
      </w:r>
      <w:r w:rsidR="002247E6" w:rsidRPr="008349B8">
        <w:fldChar w:fldCharType="begin"/>
      </w:r>
      <w:r w:rsidR="002247E6" w:rsidRPr="008349B8">
        <w:instrText xml:space="preserve"> REF _Ref526935792 \w \h </w:instrText>
      </w:r>
      <w:r w:rsidR="00EE6A4F" w:rsidRPr="008349B8">
        <w:instrText xml:space="preserve"> \* MERGEFORMAT </w:instrText>
      </w:r>
      <w:r w:rsidR="002247E6" w:rsidRPr="008349B8">
        <w:fldChar w:fldCharType="separate"/>
      </w:r>
      <w:r w:rsidR="004E5F26" w:rsidRPr="008349B8">
        <w:t>10.vi.B</w:t>
      </w:r>
      <w:r w:rsidR="002247E6" w:rsidRPr="008349B8">
        <w:fldChar w:fldCharType="end"/>
      </w:r>
      <w:r w:rsidR="00C41D48" w:rsidRPr="008349B8">
        <w:t>)</w:t>
      </w:r>
      <w:r w:rsidR="00D25FDD" w:rsidRPr="008349B8">
        <w:t>, 2.2.3</w:t>
      </w:r>
      <w:r w:rsidR="00ED0A08" w:rsidRPr="008349B8">
        <w:t xml:space="preserve"> (</w:t>
      </w:r>
      <w:r w:rsidR="002247E6" w:rsidRPr="008349B8">
        <w:fldChar w:fldCharType="begin"/>
      </w:r>
      <w:r w:rsidR="002247E6" w:rsidRPr="008349B8">
        <w:instrText xml:space="preserve"> REF _Ref526940011 \w \h </w:instrText>
      </w:r>
      <w:r w:rsidR="00EE6A4F" w:rsidRPr="008349B8">
        <w:instrText xml:space="preserve"> \* MERGEFORMAT </w:instrText>
      </w:r>
      <w:r w:rsidR="002247E6" w:rsidRPr="008349B8">
        <w:fldChar w:fldCharType="separate"/>
      </w:r>
      <w:r w:rsidR="004E5F26" w:rsidRPr="008349B8">
        <w:t>iii</w:t>
      </w:r>
      <w:r w:rsidR="002247E6" w:rsidRPr="008349B8">
        <w:fldChar w:fldCharType="end"/>
      </w:r>
      <w:r w:rsidR="00ED0A08" w:rsidRPr="008349B8">
        <w:t xml:space="preserve">) and </w:t>
      </w:r>
      <w:r w:rsidR="002247E6" w:rsidRPr="008349B8">
        <w:fldChar w:fldCharType="begin"/>
      </w:r>
      <w:r w:rsidR="002247E6" w:rsidRPr="008349B8">
        <w:instrText xml:space="preserve"> REF _Ref526940068 \w \h </w:instrText>
      </w:r>
      <w:r w:rsidR="00EE6A4F" w:rsidRPr="008349B8">
        <w:instrText xml:space="preserve"> \* MERGEFORMAT </w:instrText>
      </w:r>
      <w:r w:rsidR="002247E6" w:rsidRPr="008349B8">
        <w:fldChar w:fldCharType="separate"/>
      </w:r>
      <w:r w:rsidR="004E5F26" w:rsidRPr="008349B8">
        <w:t>3.4</w:t>
      </w:r>
      <w:r w:rsidR="002247E6" w:rsidRPr="008349B8">
        <w:fldChar w:fldCharType="end"/>
      </w:r>
      <w:r w:rsidR="002247E6" w:rsidRPr="008349B8">
        <w:t xml:space="preserve"> </w:t>
      </w:r>
      <w:r w:rsidR="00ED0A08" w:rsidRPr="008349B8">
        <w:t xml:space="preserve">of the </w:t>
      </w:r>
      <w:r w:rsidRPr="008349B8">
        <w:t>RFP)</w:t>
      </w:r>
    </w:p>
    <w:p w14:paraId="4A0E67BF" w14:textId="77777777" w:rsidR="00A30265" w:rsidRPr="008349B8" w:rsidRDefault="00A30265" w:rsidP="00A30265">
      <w:pPr>
        <w:pStyle w:val="PlainText"/>
        <w:spacing w:line="276" w:lineRule="auto"/>
        <w:ind w:left="360"/>
        <w:jc w:val="center"/>
        <w:rPr>
          <w:rFonts w:asciiTheme="minorHAnsi" w:eastAsiaTheme="minorHAnsi" w:hAnsiTheme="minorHAnsi" w:cstheme="minorBidi"/>
          <w:i/>
          <w:sz w:val="22"/>
          <w:szCs w:val="22"/>
          <w:lang w:val="en-IN"/>
        </w:rPr>
      </w:pPr>
      <w:r w:rsidRPr="008349B8">
        <w:rPr>
          <w:rFonts w:asciiTheme="minorHAnsi" w:eastAsiaTheme="minorHAnsi" w:hAnsiTheme="minorHAnsi" w:cstheme="minorBidi"/>
          <w:i/>
          <w:sz w:val="22"/>
          <w:szCs w:val="22"/>
          <w:lang w:val="en-IN"/>
        </w:rPr>
        <w:t>(To be submitted on the Letterhead of the Bidder/ Lead Member in case of a Consortium)</w:t>
      </w:r>
    </w:p>
    <w:p w14:paraId="25AEF264" w14:textId="77777777" w:rsidR="00EE67E0" w:rsidRPr="008349B8" w:rsidRDefault="00EE67E0" w:rsidP="00A30265">
      <w:pPr>
        <w:pStyle w:val="PlainText"/>
        <w:spacing w:line="276" w:lineRule="auto"/>
        <w:ind w:left="360"/>
        <w:jc w:val="center"/>
        <w:rPr>
          <w:rFonts w:asciiTheme="minorHAnsi" w:eastAsiaTheme="minorHAnsi" w:hAnsiTheme="minorHAnsi" w:cstheme="minorBidi"/>
          <w:i/>
          <w:sz w:val="22"/>
          <w:szCs w:val="22"/>
          <w:lang w:val="en-IN"/>
        </w:rPr>
      </w:pPr>
    </w:p>
    <w:tbl>
      <w:tblPr>
        <w:tblW w:w="9391" w:type="dxa"/>
        <w:tblInd w:w="386" w:type="dxa"/>
        <w:tblLayout w:type="fixed"/>
        <w:tblCellMar>
          <w:left w:w="0" w:type="dxa"/>
          <w:right w:w="0" w:type="dxa"/>
        </w:tblCellMar>
        <w:tblLook w:val="0000" w:firstRow="0" w:lastRow="0" w:firstColumn="0" w:lastColumn="0" w:noHBand="0" w:noVBand="0"/>
      </w:tblPr>
      <w:tblGrid>
        <w:gridCol w:w="2498"/>
        <w:gridCol w:w="1507"/>
        <w:gridCol w:w="1701"/>
        <w:gridCol w:w="1134"/>
        <w:gridCol w:w="1134"/>
        <w:gridCol w:w="1417"/>
      </w:tblGrid>
      <w:tr w:rsidR="00357883" w:rsidRPr="008349B8" w14:paraId="0C5EA46F" w14:textId="77777777" w:rsidTr="00357883">
        <w:trPr>
          <w:trHeight w:hRule="exact" w:val="675"/>
        </w:trPr>
        <w:tc>
          <w:tcPr>
            <w:tcW w:w="2498" w:type="dxa"/>
            <w:tcBorders>
              <w:top w:val="single" w:sz="4" w:space="0" w:color="000000"/>
              <w:left w:val="single" w:sz="3" w:space="0" w:color="000000"/>
              <w:bottom w:val="single" w:sz="3" w:space="0" w:color="000000"/>
              <w:right w:val="single" w:sz="4" w:space="0" w:color="000000"/>
            </w:tcBorders>
          </w:tcPr>
          <w:p w14:paraId="43959E4D" w14:textId="77777777" w:rsidR="00357883" w:rsidRPr="008349B8" w:rsidRDefault="00357883" w:rsidP="00357883">
            <w:pPr>
              <w:widowControl w:val="0"/>
              <w:autoSpaceDE w:val="0"/>
              <w:autoSpaceDN w:val="0"/>
              <w:adjustRightInd w:val="0"/>
              <w:spacing w:after="0" w:line="240" w:lineRule="auto"/>
              <w:ind w:right="229"/>
              <w:jc w:val="center"/>
              <w:rPr>
                <w:rFonts w:cstheme="minorHAnsi"/>
              </w:rPr>
            </w:pPr>
            <w:r w:rsidRPr="008349B8">
              <w:rPr>
                <w:rFonts w:cstheme="minorHAnsi"/>
                <w:b/>
                <w:w w:val="102"/>
              </w:rPr>
              <w:t xml:space="preserve">Bidder type </w:t>
            </w:r>
            <w:r w:rsidRPr="008349B8">
              <w:rPr>
                <w:rFonts w:cstheme="minorHAnsi"/>
                <w:b/>
                <w:bCs/>
                <w:w w:val="102"/>
              </w:rPr>
              <w:t>$</w:t>
            </w:r>
          </w:p>
        </w:tc>
        <w:tc>
          <w:tcPr>
            <w:tcW w:w="1507" w:type="dxa"/>
            <w:tcBorders>
              <w:top w:val="single" w:sz="4" w:space="0" w:color="000000"/>
              <w:left w:val="single" w:sz="4" w:space="0" w:color="000000"/>
              <w:bottom w:val="single" w:sz="3" w:space="0" w:color="000000"/>
              <w:right w:val="single" w:sz="4" w:space="0" w:color="000000"/>
            </w:tcBorders>
          </w:tcPr>
          <w:p w14:paraId="5DE6BDBF" w14:textId="77777777" w:rsidR="00357883" w:rsidRPr="008349B8" w:rsidRDefault="00357883" w:rsidP="00C03B46">
            <w:pPr>
              <w:widowControl w:val="0"/>
              <w:autoSpaceDE w:val="0"/>
              <w:autoSpaceDN w:val="0"/>
              <w:adjustRightInd w:val="0"/>
              <w:spacing w:after="0" w:line="240" w:lineRule="auto"/>
              <w:ind w:right="-20"/>
              <w:jc w:val="center"/>
              <w:rPr>
                <w:rFonts w:cstheme="minorHAnsi"/>
              </w:rPr>
            </w:pPr>
            <w:r w:rsidRPr="008349B8">
              <w:rPr>
                <w:rFonts w:cstheme="minorHAnsi"/>
                <w:b/>
                <w:w w:val="102"/>
              </w:rPr>
              <w:t>Mem</w:t>
            </w:r>
            <w:r w:rsidRPr="008349B8">
              <w:rPr>
                <w:rFonts w:cstheme="minorHAnsi"/>
                <w:b/>
                <w:spacing w:val="2"/>
                <w:w w:val="102"/>
              </w:rPr>
              <w:t>b</w:t>
            </w:r>
            <w:r w:rsidRPr="008349B8">
              <w:rPr>
                <w:rFonts w:cstheme="minorHAnsi"/>
                <w:b/>
                <w:spacing w:val="-2"/>
                <w:w w:val="102"/>
              </w:rPr>
              <w:t>e</w:t>
            </w:r>
            <w:r w:rsidRPr="008349B8">
              <w:rPr>
                <w:rFonts w:cstheme="minorHAnsi"/>
                <w:b/>
                <w:w w:val="102"/>
              </w:rPr>
              <w:t>r</w:t>
            </w:r>
          </w:p>
          <w:p w14:paraId="780A370D" w14:textId="77777777" w:rsidR="00357883" w:rsidRPr="008349B8" w:rsidRDefault="00357883" w:rsidP="00C03B46">
            <w:pPr>
              <w:widowControl w:val="0"/>
              <w:autoSpaceDE w:val="0"/>
              <w:autoSpaceDN w:val="0"/>
              <w:adjustRightInd w:val="0"/>
              <w:spacing w:after="0" w:line="240" w:lineRule="auto"/>
              <w:ind w:right="-20"/>
              <w:jc w:val="center"/>
              <w:rPr>
                <w:rFonts w:cstheme="minorHAnsi"/>
              </w:rPr>
            </w:pPr>
            <w:r w:rsidRPr="008349B8">
              <w:rPr>
                <w:rFonts w:cstheme="minorHAnsi"/>
                <w:b/>
                <w:spacing w:val="1"/>
                <w:w w:val="102"/>
              </w:rPr>
              <w:t>C</w:t>
            </w:r>
            <w:r w:rsidRPr="008349B8">
              <w:rPr>
                <w:rFonts w:cstheme="minorHAnsi"/>
                <w:b/>
                <w:w w:val="102"/>
              </w:rPr>
              <w:t>o</w:t>
            </w:r>
            <w:r w:rsidRPr="008349B8">
              <w:rPr>
                <w:rFonts w:cstheme="minorHAnsi"/>
                <w:b/>
                <w:spacing w:val="1"/>
                <w:w w:val="102"/>
              </w:rPr>
              <w:t>d</w:t>
            </w:r>
            <w:r w:rsidRPr="008349B8">
              <w:rPr>
                <w:rFonts w:cstheme="minorHAnsi"/>
                <w:b/>
                <w:spacing w:val="-1"/>
                <w:w w:val="102"/>
              </w:rPr>
              <w:t>e</w:t>
            </w:r>
            <w:r w:rsidRPr="008349B8">
              <w:rPr>
                <w:rFonts w:cstheme="minorHAnsi"/>
                <w:b/>
                <w:bCs/>
                <w:spacing w:val="-1"/>
                <w:w w:val="102"/>
              </w:rPr>
              <w:t xml:space="preserve"> </w:t>
            </w:r>
            <w:r w:rsidRPr="008349B8">
              <w:rPr>
                <w:rFonts w:cstheme="minorHAnsi"/>
                <w:b/>
              </w:rPr>
              <w:t>£</w:t>
            </w:r>
          </w:p>
        </w:tc>
        <w:tc>
          <w:tcPr>
            <w:tcW w:w="1701" w:type="dxa"/>
            <w:tcBorders>
              <w:top w:val="single" w:sz="4" w:space="0" w:color="000000"/>
              <w:left w:val="single" w:sz="3" w:space="0" w:color="000000"/>
              <w:bottom w:val="single" w:sz="3" w:space="0" w:color="000000"/>
              <w:right w:val="single" w:sz="4" w:space="0" w:color="000000"/>
            </w:tcBorders>
          </w:tcPr>
          <w:p w14:paraId="3AEEF8CA" w14:textId="77777777" w:rsidR="00357883" w:rsidRPr="008349B8" w:rsidRDefault="00357883" w:rsidP="00C03B46">
            <w:pPr>
              <w:widowControl w:val="0"/>
              <w:autoSpaceDE w:val="0"/>
              <w:autoSpaceDN w:val="0"/>
              <w:adjustRightInd w:val="0"/>
              <w:spacing w:after="0" w:line="240" w:lineRule="auto"/>
              <w:jc w:val="center"/>
              <w:rPr>
                <w:rFonts w:cstheme="minorHAnsi"/>
                <w:b/>
                <w:bCs/>
                <w:w w:val="102"/>
              </w:rPr>
            </w:pPr>
            <w:r w:rsidRPr="008349B8">
              <w:rPr>
                <w:rFonts w:cstheme="minorHAnsi"/>
                <w:b/>
                <w:spacing w:val="1"/>
                <w:w w:val="102"/>
              </w:rPr>
              <w:t>N</w:t>
            </w:r>
            <w:r w:rsidRPr="008349B8">
              <w:rPr>
                <w:rFonts w:cstheme="minorHAnsi"/>
                <w:b/>
                <w:spacing w:val="-2"/>
                <w:w w:val="102"/>
              </w:rPr>
              <w:t>e</w:t>
            </w:r>
            <w:r w:rsidRPr="008349B8">
              <w:rPr>
                <w:rFonts w:cstheme="minorHAnsi"/>
                <w:b/>
                <w:spacing w:val="1"/>
                <w:w w:val="102"/>
              </w:rPr>
              <w:t xml:space="preserve">t </w:t>
            </w:r>
            <w:r w:rsidRPr="008349B8">
              <w:rPr>
                <w:rFonts w:cstheme="minorHAnsi"/>
                <w:b/>
                <w:w w:val="102"/>
              </w:rPr>
              <w:t>Worth</w:t>
            </w:r>
            <w:r w:rsidRPr="008349B8">
              <w:rPr>
                <w:rFonts w:cstheme="minorHAnsi"/>
                <w:b/>
                <w:bCs/>
                <w:w w:val="102"/>
              </w:rPr>
              <w:t xml:space="preserve"> €</w:t>
            </w:r>
          </w:p>
          <w:p w14:paraId="7CCB3C04" w14:textId="77777777" w:rsidR="00357883" w:rsidRPr="008349B8" w:rsidRDefault="00357883" w:rsidP="00C03B46">
            <w:pPr>
              <w:widowControl w:val="0"/>
              <w:autoSpaceDE w:val="0"/>
              <w:autoSpaceDN w:val="0"/>
              <w:adjustRightInd w:val="0"/>
              <w:spacing w:after="0" w:line="240" w:lineRule="auto"/>
              <w:ind w:right="-20"/>
              <w:jc w:val="center"/>
              <w:rPr>
                <w:rFonts w:cstheme="minorHAnsi"/>
                <w:b/>
                <w:bCs/>
                <w:w w:val="102"/>
              </w:rPr>
            </w:pPr>
            <w:r w:rsidRPr="008349B8">
              <w:rPr>
                <w:rFonts w:cstheme="minorHAnsi"/>
                <w:b/>
                <w:bCs/>
                <w:spacing w:val="2"/>
                <w:w w:val="102"/>
              </w:rPr>
              <w:t>(</w:t>
            </w:r>
            <w:r w:rsidRPr="008349B8">
              <w:rPr>
                <w:rFonts w:cstheme="minorHAnsi"/>
                <w:b/>
                <w:bCs/>
                <w:w w:val="102"/>
              </w:rPr>
              <w:t>in</w:t>
            </w:r>
            <w:r w:rsidRPr="008349B8">
              <w:rPr>
                <w:rFonts w:cstheme="minorHAnsi"/>
                <w:b/>
                <w:bCs/>
              </w:rPr>
              <w:t xml:space="preserve"> </w:t>
            </w:r>
            <w:r w:rsidRPr="008349B8">
              <w:rPr>
                <w:rFonts w:cstheme="minorHAnsi"/>
                <w:b/>
                <w:bCs/>
                <w:spacing w:val="1"/>
                <w:w w:val="102"/>
              </w:rPr>
              <w:t>R</w:t>
            </w:r>
            <w:r w:rsidRPr="008349B8">
              <w:rPr>
                <w:rFonts w:cstheme="minorHAnsi"/>
                <w:b/>
                <w:bCs/>
                <w:w w:val="102"/>
              </w:rPr>
              <w:t>s.</w:t>
            </w:r>
            <w:r w:rsidRPr="008349B8">
              <w:rPr>
                <w:rFonts w:cstheme="minorHAnsi"/>
                <w:b/>
                <w:bCs/>
                <w:spacing w:val="1"/>
              </w:rPr>
              <w:t xml:space="preserve"> crore</w:t>
            </w:r>
            <w:r w:rsidRPr="008349B8">
              <w:rPr>
                <w:rFonts w:cstheme="minorHAnsi"/>
                <w:b/>
                <w:bCs/>
                <w:w w:val="102"/>
              </w:rPr>
              <w:t>) $$</w:t>
            </w:r>
          </w:p>
          <w:p w14:paraId="1BCA4F1B" w14:textId="77777777" w:rsidR="00357883" w:rsidRPr="008349B8" w:rsidRDefault="00357883" w:rsidP="00C03B46">
            <w:pPr>
              <w:keepNext/>
              <w:widowControl w:val="0"/>
              <w:autoSpaceDE w:val="0"/>
              <w:autoSpaceDN w:val="0"/>
              <w:adjustRightInd w:val="0"/>
              <w:spacing w:after="0" w:line="240" w:lineRule="auto"/>
              <w:ind w:left="432" w:right="368" w:hanging="432"/>
              <w:jc w:val="center"/>
              <w:outlineLvl w:val="0"/>
              <w:rPr>
                <w:rFonts w:cstheme="minorHAnsi"/>
              </w:rPr>
            </w:pPr>
          </w:p>
        </w:tc>
        <w:tc>
          <w:tcPr>
            <w:tcW w:w="3685" w:type="dxa"/>
            <w:gridSpan w:val="3"/>
            <w:tcBorders>
              <w:top w:val="single" w:sz="4" w:space="0" w:color="000000"/>
              <w:left w:val="single" w:sz="3" w:space="0" w:color="000000"/>
              <w:bottom w:val="single" w:sz="3" w:space="0" w:color="000000"/>
              <w:right w:val="single" w:sz="4" w:space="0" w:color="000000"/>
            </w:tcBorders>
          </w:tcPr>
          <w:p w14:paraId="3B4976C8" w14:textId="77777777" w:rsidR="00357883" w:rsidRPr="008349B8" w:rsidRDefault="00357883" w:rsidP="00C03B46">
            <w:pPr>
              <w:widowControl w:val="0"/>
              <w:autoSpaceDE w:val="0"/>
              <w:autoSpaceDN w:val="0"/>
              <w:adjustRightInd w:val="0"/>
              <w:spacing w:after="0" w:line="240" w:lineRule="auto"/>
              <w:jc w:val="center"/>
              <w:rPr>
                <w:rFonts w:cstheme="minorHAnsi"/>
                <w:b/>
                <w:spacing w:val="1"/>
                <w:w w:val="102"/>
              </w:rPr>
            </w:pPr>
            <w:r w:rsidRPr="008349B8">
              <w:rPr>
                <w:rFonts w:cstheme="minorHAnsi"/>
                <w:b/>
                <w:spacing w:val="1"/>
                <w:w w:val="102"/>
              </w:rPr>
              <w:t>Annual Turnover in Rs. Crore</w:t>
            </w:r>
          </w:p>
        </w:tc>
      </w:tr>
      <w:tr w:rsidR="00357883" w:rsidRPr="008349B8" w14:paraId="77D01833" w14:textId="77777777" w:rsidTr="00357883">
        <w:trPr>
          <w:trHeight w:hRule="exact" w:val="565"/>
        </w:trPr>
        <w:tc>
          <w:tcPr>
            <w:tcW w:w="2498" w:type="dxa"/>
            <w:tcBorders>
              <w:top w:val="single" w:sz="3" w:space="0" w:color="000000"/>
              <w:left w:val="single" w:sz="3" w:space="0" w:color="000000"/>
              <w:bottom w:val="single" w:sz="3" w:space="0" w:color="000000"/>
              <w:right w:val="single" w:sz="4" w:space="0" w:color="000000"/>
            </w:tcBorders>
          </w:tcPr>
          <w:p w14:paraId="25D6FEA2"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507" w:type="dxa"/>
            <w:tcBorders>
              <w:top w:val="single" w:sz="3" w:space="0" w:color="000000"/>
              <w:left w:val="single" w:sz="4" w:space="0" w:color="000000"/>
              <w:bottom w:val="single" w:sz="3" w:space="0" w:color="000000"/>
              <w:right w:val="single" w:sz="4" w:space="0" w:color="000000"/>
            </w:tcBorders>
          </w:tcPr>
          <w:p w14:paraId="43F34B31" w14:textId="77777777" w:rsidR="00357883" w:rsidRPr="008349B8" w:rsidRDefault="00357883" w:rsidP="00C03B46">
            <w:pPr>
              <w:widowControl w:val="0"/>
              <w:autoSpaceDE w:val="0"/>
              <w:autoSpaceDN w:val="0"/>
              <w:adjustRightInd w:val="0"/>
              <w:spacing w:after="0" w:line="240" w:lineRule="auto"/>
              <w:jc w:val="center"/>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6798756F" w14:textId="1FC9A9CC" w:rsidR="00357883" w:rsidRPr="008349B8" w:rsidRDefault="00160563" w:rsidP="003E3D3C">
            <w:pPr>
              <w:widowControl w:val="0"/>
              <w:autoSpaceDE w:val="0"/>
              <w:autoSpaceDN w:val="0"/>
              <w:adjustRightInd w:val="0"/>
              <w:spacing w:after="0" w:line="240" w:lineRule="auto"/>
              <w:ind w:right="376"/>
              <w:jc w:val="center"/>
              <w:rPr>
                <w:rFonts w:cstheme="minorHAnsi"/>
              </w:rPr>
            </w:pPr>
            <w:r w:rsidRPr="00970AEC">
              <w:rPr>
                <w:rFonts w:cstheme="minorHAnsi"/>
              </w:rPr>
              <w:t>20</w:t>
            </w:r>
            <w:r>
              <w:rPr>
                <w:rFonts w:cstheme="minorHAnsi"/>
              </w:rPr>
              <w:t>23</w:t>
            </w:r>
            <w:r w:rsidRPr="00970AEC">
              <w:rPr>
                <w:rFonts w:cstheme="minorHAnsi"/>
              </w:rPr>
              <w:t>-2</w:t>
            </w:r>
            <w:r>
              <w:rPr>
                <w:rFonts w:cstheme="minorHAnsi"/>
              </w:rPr>
              <w:t>4</w:t>
            </w:r>
          </w:p>
        </w:tc>
        <w:tc>
          <w:tcPr>
            <w:tcW w:w="1134" w:type="dxa"/>
            <w:tcBorders>
              <w:top w:val="single" w:sz="3" w:space="0" w:color="000000"/>
              <w:left w:val="single" w:sz="4" w:space="0" w:color="000000"/>
              <w:bottom w:val="single" w:sz="3" w:space="0" w:color="000000"/>
              <w:right w:val="single" w:sz="4" w:space="0" w:color="000000"/>
            </w:tcBorders>
          </w:tcPr>
          <w:p w14:paraId="5EDE0CF9" w14:textId="2A49F23E" w:rsidR="00357883" w:rsidRPr="008349B8" w:rsidRDefault="00160563" w:rsidP="00616289">
            <w:pPr>
              <w:widowControl w:val="0"/>
              <w:autoSpaceDE w:val="0"/>
              <w:autoSpaceDN w:val="0"/>
              <w:adjustRightInd w:val="0"/>
              <w:spacing w:after="0" w:line="240" w:lineRule="auto"/>
              <w:ind w:right="376"/>
              <w:jc w:val="center"/>
              <w:rPr>
                <w:rFonts w:cstheme="minorHAnsi"/>
              </w:rPr>
            </w:pPr>
            <w:r>
              <w:rPr>
                <w:rFonts w:cstheme="minorHAnsi"/>
              </w:rPr>
              <w:t>2021-</w:t>
            </w:r>
            <w:r w:rsidR="004E4988">
              <w:rPr>
                <w:rFonts w:cstheme="minorHAnsi"/>
              </w:rPr>
              <w:t>22</w:t>
            </w:r>
          </w:p>
        </w:tc>
        <w:tc>
          <w:tcPr>
            <w:tcW w:w="1134" w:type="dxa"/>
            <w:tcBorders>
              <w:top w:val="single" w:sz="3" w:space="0" w:color="000000"/>
              <w:left w:val="single" w:sz="4" w:space="0" w:color="000000"/>
              <w:bottom w:val="single" w:sz="3" w:space="0" w:color="000000"/>
              <w:right w:val="single" w:sz="4" w:space="0" w:color="000000"/>
            </w:tcBorders>
          </w:tcPr>
          <w:p w14:paraId="07A48AA5" w14:textId="6F99D697" w:rsidR="00357883" w:rsidRPr="008349B8" w:rsidRDefault="00160563" w:rsidP="00616289">
            <w:pPr>
              <w:widowControl w:val="0"/>
              <w:autoSpaceDE w:val="0"/>
              <w:autoSpaceDN w:val="0"/>
              <w:adjustRightInd w:val="0"/>
              <w:spacing w:after="0" w:line="240" w:lineRule="auto"/>
              <w:ind w:right="376"/>
              <w:jc w:val="center"/>
              <w:rPr>
                <w:rFonts w:cstheme="minorHAnsi"/>
              </w:rPr>
            </w:pPr>
            <w:r>
              <w:rPr>
                <w:rFonts w:cstheme="minorHAnsi"/>
              </w:rPr>
              <w:t>2022-23</w:t>
            </w:r>
          </w:p>
        </w:tc>
        <w:tc>
          <w:tcPr>
            <w:tcW w:w="1417" w:type="dxa"/>
            <w:tcBorders>
              <w:top w:val="single" w:sz="3" w:space="0" w:color="000000"/>
              <w:left w:val="single" w:sz="4" w:space="0" w:color="000000"/>
              <w:bottom w:val="single" w:sz="3" w:space="0" w:color="000000"/>
              <w:right w:val="single" w:sz="4" w:space="0" w:color="000000"/>
            </w:tcBorders>
          </w:tcPr>
          <w:p w14:paraId="4E679BC8" w14:textId="5FD99400" w:rsidR="00357883" w:rsidRPr="008349B8" w:rsidRDefault="00160563" w:rsidP="00616289">
            <w:pPr>
              <w:widowControl w:val="0"/>
              <w:autoSpaceDE w:val="0"/>
              <w:autoSpaceDN w:val="0"/>
              <w:adjustRightInd w:val="0"/>
              <w:spacing w:after="0" w:line="240" w:lineRule="auto"/>
              <w:ind w:right="376"/>
              <w:jc w:val="center"/>
              <w:rPr>
                <w:rFonts w:cstheme="minorHAnsi"/>
              </w:rPr>
            </w:pPr>
            <w:r>
              <w:rPr>
                <w:rFonts w:cstheme="minorHAnsi"/>
              </w:rPr>
              <w:t>2023-24</w:t>
            </w:r>
          </w:p>
        </w:tc>
      </w:tr>
      <w:tr w:rsidR="00357883" w:rsidRPr="008349B8" w14:paraId="340DE12C"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053D66D9" w14:textId="77777777" w:rsidR="00357883" w:rsidRPr="008349B8" w:rsidRDefault="00357883" w:rsidP="00C03B46">
            <w:pPr>
              <w:widowControl w:val="0"/>
              <w:autoSpaceDE w:val="0"/>
              <w:autoSpaceDN w:val="0"/>
              <w:adjustRightInd w:val="0"/>
              <w:spacing w:after="0" w:line="240" w:lineRule="auto"/>
              <w:ind w:right="-20"/>
              <w:rPr>
                <w:rFonts w:cstheme="minorHAnsi"/>
              </w:rPr>
            </w:pPr>
            <w:r w:rsidRPr="008349B8">
              <w:rPr>
                <w:rFonts w:cstheme="minorHAnsi"/>
                <w:w w:val="102"/>
              </w:rPr>
              <w:t>Single</w:t>
            </w:r>
            <w:r w:rsidRPr="008349B8">
              <w:rPr>
                <w:rFonts w:cstheme="minorHAnsi"/>
              </w:rPr>
              <w:t xml:space="preserve"> </w:t>
            </w:r>
            <w:r w:rsidRPr="008349B8">
              <w:rPr>
                <w:rFonts w:cstheme="minorHAnsi"/>
                <w:spacing w:val="-23"/>
              </w:rPr>
              <w:t xml:space="preserve"> </w:t>
            </w:r>
            <w:r w:rsidRPr="008349B8">
              <w:rPr>
                <w:rFonts w:cstheme="minorHAnsi"/>
                <w:w w:val="102"/>
              </w:rPr>
              <w:t>en</w:t>
            </w:r>
            <w:r w:rsidRPr="008349B8">
              <w:rPr>
                <w:rFonts w:cstheme="minorHAnsi"/>
                <w:spacing w:val="1"/>
                <w:w w:val="102"/>
              </w:rPr>
              <w:t>t</w:t>
            </w:r>
            <w:r w:rsidRPr="008349B8">
              <w:rPr>
                <w:rFonts w:cstheme="minorHAnsi"/>
                <w:spacing w:val="-2"/>
                <w:w w:val="102"/>
              </w:rPr>
              <w:t>i</w:t>
            </w:r>
            <w:r w:rsidRPr="008349B8">
              <w:rPr>
                <w:rFonts w:cstheme="minorHAnsi"/>
                <w:w w:val="102"/>
              </w:rPr>
              <w:t>ty Bidder</w:t>
            </w:r>
          </w:p>
        </w:tc>
        <w:tc>
          <w:tcPr>
            <w:tcW w:w="1507" w:type="dxa"/>
            <w:tcBorders>
              <w:top w:val="single" w:sz="3" w:space="0" w:color="000000"/>
              <w:left w:val="single" w:sz="4" w:space="0" w:color="000000"/>
              <w:bottom w:val="single" w:sz="3" w:space="0" w:color="000000"/>
              <w:right w:val="single" w:sz="4" w:space="0" w:color="000000"/>
            </w:tcBorders>
          </w:tcPr>
          <w:p w14:paraId="1F9F524C"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3E2501AE"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2CBE4269"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1A067397"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048D193D" w14:textId="77777777" w:rsidR="00357883" w:rsidRPr="008349B8" w:rsidRDefault="00357883" w:rsidP="00C03B46">
            <w:pPr>
              <w:widowControl w:val="0"/>
              <w:autoSpaceDE w:val="0"/>
              <w:autoSpaceDN w:val="0"/>
              <w:adjustRightInd w:val="0"/>
              <w:spacing w:after="0" w:line="240" w:lineRule="auto"/>
              <w:rPr>
                <w:rFonts w:cstheme="minorHAnsi"/>
              </w:rPr>
            </w:pPr>
          </w:p>
        </w:tc>
      </w:tr>
      <w:tr w:rsidR="00357883" w:rsidRPr="008349B8" w14:paraId="57CC3E31" w14:textId="77777777" w:rsidTr="00357883">
        <w:trPr>
          <w:trHeight w:hRule="exact" w:val="349"/>
        </w:trPr>
        <w:tc>
          <w:tcPr>
            <w:tcW w:w="2498" w:type="dxa"/>
            <w:tcBorders>
              <w:top w:val="single" w:sz="3" w:space="0" w:color="000000"/>
              <w:left w:val="single" w:sz="3" w:space="0" w:color="000000"/>
              <w:bottom w:val="single" w:sz="3" w:space="0" w:color="000000"/>
              <w:right w:val="single" w:sz="4" w:space="0" w:color="000000"/>
            </w:tcBorders>
          </w:tcPr>
          <w:p w14:paraId="13842EAD" w14:textId="738BD98E" w:rsidR="00357883" w:rsidRPr="008349B8" w:rsidRDefault="00160563" w:rsidP="00C03B46">
            <w:pPr>
              <w:widowControl w:val="0"/>
              <w:autoSpaceDE w:val="0"/>
              <w:autoSpaceDN w:val="0"/>
              <w:adjustRightInd w:val="0"/>
              <w:spacing w:after="0" w:line="240" w:lineRule="auto"/>
              <w:ind w:right="-20"/>
              <w:rPr>
                <w:rFonts w:cstheme="minorHAnsi"/>
              </w:rPr>
            </w:pPr>
            <w:r>
              <w:rPr>
                <w:rFonts w:cstheme="minorHAnsi"/>
                <w:w w:val="102"/>
              </w:rPr>
              <w:t xml:space="preserve"> Lead</w:t>
            </w:r>
            <w:r w:rsidRPr="008349B8">
              <w:rPr>
                <w:rFonts w:cstheme="minorHAnsi"/>
                <w:w w:val="102"/>
              </w:rPr>
              <w:t xml:space="preserve"> </w:t>
            </w:r>
            <w:r w:rsidR="00357883" w:rsidRPr="008349B8">
              <w:rPr>
                <w:rFonts w:cstheme="minorHAnsi"/>
                <w:w w:val="102"/>
              </w:rPr>
              <w:t>M</w:t>
            </w:r>
            <w:r w:rsidR="00357883" w:rsidRPr="008349B8">
              <w:rPr>
                <w:rFonts w:cstheme="minorHAnsi"/>
                <w:spacing w:val="2"/>
                <w:w w:val="102"/>
              </w:rPr>
              <w:t>e</w:t>
            </w:r>
            <w:r w:rsidR="00357883" w:rsidRPr="008349B8">
              <w:rPr>
                <w:rFonts w:cstheme="minorHAnsi"/>
                <w:spacing w:val="-3"/>
                <w:w w:val="102"/>
              </w:rPr>
              <w:t>m</w:t>
            </w:r>
            <w:r w:rsidR="00357883" w:rsidRPr="008349B8">
              <w:rPr>
                <w:rFonts w:cstheme="minorHAnsi"/>
                <w:spacing w:val="1"/>
                <w:w w:val="102"/>
              </w:rPr>
              <w:t>b</w:t>
            </w:r>
            <w:r w:rsidR="00357883" w:rsidRPr="008349B8">
              <w:rPr>
                <w:rFonts w:cstheme="minorHAnsi"/>
                <w:w w:val="102"/>
              </w:rPr>
              <w:t>er</w:t>
            </w:r>
            <w:r w:rsidR="00357883" w:rsidRPr="008349B8">
              <w:rPr>
                <w:rFonts w:cstheme="minorHAnsi"/>
                <w:spacing w:val="1"/>
              </w:rPr>
              <w:t xml:space="preserve"> </w:t>
            </w:r>
            <w:r w:rsidR="00357883" w:rsidRPr="008349B8">
              <w:rPr>
                <w:rFonts w:cstheme="minorHAnsi"/>
                <w:w w:val="102"/>
              </w:rPr>
              <w:t>1</w:t>
            </w:r>
          </w:p>
        </w:tc>
        <w:tc>
          <w:tcPr>
            <w:tcW w:w="1507" w:type="dxa"/>
            <w:tcBorders>
              <w:top w:val="single" w:sz="3" w:space="0" w:color="000000"/>
              <w:left w:val="single" w:sz="4" w:space="0" w:color="000000"/>
              <w:bottom w:val="single" w:sz="3" w:space="0" w:color="000000"/>
              <w:right w:val="single" w:sz="4" w:space="0" w:color="000000"/>
            </w:tcBorders>
          </w:tcPr>
          <w:p w14:paraId="50FF6695"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710F43C2"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71A75D50"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3CB3BF5F"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56C17C59" w14:textId="77777777" w:rsidR="00357883" w:rsidRPr="008349B8" w:rsidRDefault="00357883" w:rsidP="00C03B46">
            <w:pPr>
              <w:widowControl w:val="0"/>
              <w:autoSpaceDE w:val="0"/>
              <w:autoSpaceDN w:val="0"/>
              <w:adjustRightInd w:val="0"/>
              <w:spacing w:after="0" w:line="240" w:lineRule="auto"/>
              <w:rPr>
                <w:rFonts w:cstheme="minorHAnsi"/>
              </w:rPr>
            </w:pPr>
          </w:p>
        </w:tc>
      </w:tr>
      <w:tr w:rsidR="00357883" w:rsidRPr="008349B8" w14:paraId="24363E25" w14:textId="77777777" w:rsidTr="00357883">
        <w:trPr>
          <w:trHeight w:hRule="exact" w:val="367"/>
        </w:trPr>
        <w:tc>
          <w:tcPr>
            <w:tcW w:w="2498" w:type="dxa"/>
            <w:tcBorders>
              <w:top w:val="single" w:sz="3" w:space="0" w:color="000000"/>
              <w:left w:val="single" w:sz="3" w:space="0" w:color="000000"/>
              <w:bottom w:val="single" w:sz="3" w:space="0" w:color="000000"/>
              <w:right w:val="single" w:sz="4" w:space="0" w:color="000000"/>
            </w:tcBorders>
          </w:tcPr>
          <w:p w14:paraId="517AD22A" w14:textId="2A5BE756" w:rsidR="00357883" w:rsidRPr="008349B8" w:rsidRDefault="00357883" w:rsidP="00C03B46">
            <w:pPr>
              <w:widowControl w:val="0"/>
              <w:autoSpaceDE w:val="0"/>
              <w:autoSpaceDN w:val="0"/>
              <w:adjustRightInd w:val="0"/>
              <w:spacing w:after="0" w:line="240" w:lineRule="auto"/>
              <w:ind w:right="-20"/>
              <w:rPr>
                <w:rFonts w:cstheme="minorHAnsi"/>
              </w:rPr>
            </w:pPr>
            <w:r w:rsidRPr="008349B8">
              <w:rPr>
                <w:rFonts w:cstheme="minorHAnsi"/>
                <w:w w:val="102"/>
              </w:rPr>
              <w:t>Consor</w:t>
            </w:r>
            <w:r w:rsidRPr="008349B8">
              <w:rPr>
                <w:rFonts w:cstheme="minorHAnsi"/>
                <w:spacing w:val="-2"/>
                <w:w w:val="102"/>
              </w:rPr>
              <w:t>t</w:t>
            </w:r>
            <w:r w:rsidRPr="008349B8">
              <w:rPr>
                <w:rFonts w:cstheme="minorHAnsi"/>
                <w:w w:val="102"/>
              </w:rPr>
              <w:t>i</w:t>
            </w:r>
            <w:r w:rsidRPr="008349B8">
              <w:rPr>
                <w:rFonts w:cstheme="minorHAnsi"/>
                <w:spacing w:val="2"/>
                <w:w w:val="102"/>
              </w:rPr>
              <w:t>u</w:t>
            </w:r>
            <w:r w:rsidRPr="008349B8">
              <w:rPr>
                <w:rFonts w:cstheme="minorHAnsi"/>
                <w:w w:val="102"/>
              </w:rPr>
              <w:t>m M</w:t>
            </w:r>
            <w:r w:rsidRPr="008349B8">
              <w:rPr>
                <w:rFonts w:cstheme="minorHAnsi"/>
                <w:spacing w:val="2"/>
                <w:w w:val="102"/>
              </w:rPr>
              <w:t>e</w:t>
            </w:r>
            <w:r w:rsidRPr="008349B8">
              <w:rPr>
                <w:rFonts w:cstheme="minorHAnsi"/>
                <w:spacing w:val="-3"/>
                <w:w w:val="102"/>
              </w:rPr>
              <w:t>m</w:t>
            </w:r>
            <w:r w:rsidRPr="008349B8">
              <w:rPr>
                <w:rFonts w:cstheme="minorHAnsi"/>
                <w:spacing w:val="1"/>
                <w:w w:val="102"/>
              </w:rPr>
              <w:t>b</w:t>
            </w:r>
            <w:r w:rsidRPr="008349B8">
              <w:rPr>
                <w:rFonts w:cstheme="minorHAnsi"/>
                <w:w w:val="102"/>
              </w:rPr>
              <w:t>er</w:t>
            </w:r>
            <w:r w:rsidRPr="008349B8">
              <w:rPr>
                <w:rFonts w:cstheme="minorHAnsi"/>
                <w:spacing w:val="1"/>
              </w:rPr>
              <w:t xml:space="preserve"> </w:t>
            </w:r>
            <w:r w:rsidR="00160563">
              <w:rPr>
                <w:rFonts w:cstheme="minorHAnsi"/>
                <w:w w:val="102"/>
              </w:rPr>
              <w:t xml:space="preserve"> </w:t>
            </w:r>
          </w:p>
        </w:tc>
        <w:tc>
          <w:tcPr>
            <w:tcW w:w="1507" w:type="dxa"/>
            <w:tcBorders>
              <w:top w:val="single" w:sz="3" w:space="0" w:color="000000"/>
              <w:left w:val="single" w:sz="4" w:space="0" w:color="000000"/>
              <w:bottom w:val="single" w:sz="3" w:space="0" w:color="000000"/>
              <w:right w:val="single" w:sz="4" w:space="0" w:color="000000"/>
            </w:tcBorders>
          </w:tcPr>
          <w:p w14:paraId="6FDD7277"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3" w:space="0" w:color="000000"/>
              <w:right w:val="single" w:sz="4" w:space="0" w:color="000000"/>
            </w:tcBorders>
          </w:tcPr>
          <w:p w14:paraId="1D7D3DF0"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68BDD9A8"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3" w:space="0" w:color="000000"/>
              <w:right w:val="single" w:sz="4" w:space="0" w:color="000000"/>
            </w:tcBorders>
          </w:tcPr>
          <w:p w14:paraId="5653E815"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3" w:space="0" w:color="000000"/>
              <w:right w:val="single" w:sz="4" w:space="0" w:color="000000"/>
            </w:tcBorders>
          </w:tcPr>
          <w:p w14:paraId="6BFB569A" w14:textId="77777777" w:rsidR="00357883" w:rsidRPr="008349B8" w:rsidRDefault="00357883" w:rsidP="00C03B46">
            <w:pPr>
              <w:widowControl w:val="0"/>
              <w:autoSpaceDE w:val="0"/>
              <w:autoSpaceDN w:val="0"/>
              <w:adjustRightInd w:val="0"/>
              <w:spacing w:after="0" w:line="240" w:lineRule="auto"/>
              <w:rPr>
                <w:rFonts w:cstheme="minorHAnsi"/>
              </w:rPr>
            </w:pPr>
          </w:p>
        </w:tc>
      </w:tr>
      <w:tr w:rsidR="00357883" w:rsidRPr="008349B8" w14:paraId="75654A0D" w14:textId="77777777" w:rsidTr="00357883">
        <w:trPr>
          <w:trHeight w:hRule="exact" w:val="367"/>
        </w:trPr>
        <w:tc>
          <w:tcPr>
            <w:tcW w:w="2498" w:type="dxa"/>
            <w:tcBorders>
              <w:top w:val="single" w:sz="3" w:space="0" w:color="000000"/>
              <w:left w:val="single" w:sz="3" w:space="0" w:color="000000"/>
              <w:bottom w:val="single" w:sz="4" w:space="0" w:color="000000"/>
              <w:right w:val="single" w:sz="4" w:space="0" w:color="000000"/>
            </w:tcBorders>
          </w:tcPr>
          <w:p w14:paraId="4FFAD002" w14:textId="77777777" w:rsidR="00357883" w:rsidRPr="008349B8" w:rsidRDefault="00357883" w:rsidP="00C03B46">
            <w:pPr>
              <w:widowControl w:val="0"/>
              <w:autoSpaceDE w:val="0"/>
              <w:autoSpaceDN w:val="0"/>
              <w:adjustRightInd w:val="0"/>
              <w:spacing w:after="0" w:line="240" w:lineRule="auto"/>
              <w:ind w:right="-20"/>
              <w:rPr>
                <w:rFonts w:cstheme="minorHAnsi"/>
              </w:rPr>
            </w:pPr>
            <w:r w:rsidRPr="008349B8">
              <w:rPr>
                <w:rFonts w:cstheme="minorHAnsi"/>
                <w:w w:val="102"/>
              </w:rPr>
              <w:t>TOTAL</w:t>
            </w:r>
          </w:p>
        </w:tc>
        <w:tc>
          <w:tcPr>
            <w:tcW w:w="1507" w:type="dxa"/>
            <w:tcBorders>
              <w:top w:val="single" w:sz="3" w:space="0" w:color="000000"/>
              <w:left w:val="single" w:sz="4" w:space="0" w:color="000000"/>
              <w:bottom w:val="single" w:sz="4" w:space="0" w:color="000000"/>
              <w:right w:val="single" w:sz="4" w:space="0" w:color="000000"/>
            </w:tcBorders>
          </w:tcPr>
          <w:p w14:paraId="640AA9E7"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701" w:type="dxa"/>
            <w:tcBorders>
              <w:top w:val="single" w:sz="3" w:space="0" w:color="000000"/>
              <w:left w:val="single" w:sz="4" w:space="0" w:color="000000"/>
              <w:bottom w:val="single" w:sz="4" w:space="0" w:color="000000"/>
              <w:right w:val="single" w:sz="4" w:space="0" w:color="000000"/>
            </w:tcBorders>
          </w:tcPr>
          <w:p w14:paraId="0824E035"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09BA0A34"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134" w:type="dxa"/>
            <w:tcBorders>
              <w:top w:val="single" w:sz="3" w:space="0" w:color="000000"/>
              <w:left w:val="single" w:sz="4" w:space="0" w:color="000000"/>
              <w:bottom w:val="single" w:sz="4" w:space="0" w:color="000000"/>
              <w:right w:val="single" w:sz="4" w:space="0" w:color="000000"/>
            </w:tcBorders>
          </w:tcPr>
          <w:p w14:paraId="4126222A" w14:textId="77777777" w:rsidR="00357883" w:rsidRPr="008349B8" w:rsidRDefault="00357883" w:rsidP="00C03B46">
            <w:pPr>
              <w:widowControl w:val="0"/>
              <w:autoSpaceDE w:val="0"/>
              <w:autoSpaceDN w:val="0"/>
              <w:adjustRightInd w:val="0"/>
              <w:spacing w:after="0" w:line="240" w:lineRule="auto"/>
              <w:rPr>
                <w:rFonts w:cstheme="minorHAnsi"/>
              </w:rPr>
            </w:pPr>
          </w:p>
        </w:tc>
        <w:tc>
          <w:tcPr>
            <w:tcW w:w="1417" w:type="dxa"/>
            <w:tcBorders>
              <w:top w:val="single" w:sz="3" w:space="0" w:color="000000"/>
              <w:left w:val="single" w:sz="4" w:space="0" w:color="000000"/>
              <w:bottom w:val="single" w:sz="4" w:space="0" w:color="000000"/>
              <w:right w:val="single" w:sz="4" w:space="0" w:color="000000"/>
            </w:tcBorders>
          </w:tcPr>
          <w:p w14:paraId="6EF984B7" w14:textId="77777777" w:rsidR="00357883" w:rsidRPr="008349B8" w:rsidRDefault="00357883" w:rsidP="00C03B46">
            <w:pPr>
              <w:widowControl w:val="0"/>
              <w:autoSpaceDE w:val="0"/>
              <w:autoSpaceDN w:val="0"/>
              <w:adjustRightInd w:val="0"/>
              <w:spacing w:after="0" w:line="240" w:lineRule="auto"/>
              <w:rPr>
                <w:rFonts w:cstheme="minorHAnsi"/>
              </w:rPr>
            </w:pPr>
          </w:p>
        </w:tc>
      </w:tr>
    </w:tbl>
    <w:p w14:paraId="49D6D261" w14:textId="77777777" w:rsidR="00EE67E0" w:rsidRPr="008349B8" w:rsidRDefault="00EE67E0" w:rsidP="00EE67E0">
      <w:pPr>
        <w:widowControl w:val="0"/>
        <w:autoSpaceDE w:val="0"/>
        <w:autoSpaceDN w:val="0"/>
        <w:adjustRightInd w:val="0"/>
        <w:spacing w:after="0" w:line="240" w:lineRule="auto"/>
        <w:ind w:right="-52"/>
        <w:rPr>
          <w:rFonts w:ascii="Arial" w:hAnsi="Arial" w:cs="Arial"/>
          <w:b/>
          <w:spacing w:val="1"/>
          <w:w w:val="102"/>
          <w:sz w:val="20"/>
          <w:szCs w:val="20"/>
        </w:rPr>
      </w:pPr>
    </w:p>
    <w:p w14:paraId="51519E3E" w14:textId="77777777" w:rsidR="00EE67E0" w:rsidRPr="008349B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r w:rsidRPr="008349B8">
        <w:rPr>
          <w:rFonts w:ascii="Times New Roman" w:hAnsi="Times New Roman" w:cs="Times New Roman"/>
          <w:b/>
          <w:spacing w:val="1"/>
          <w:w w:val="102"/>
          <w:sz w:val="20"/>
          <w:szCs w:val="20"/>
        </w:rPr>
        <w:tab/>
        <w:t>Name and address of Bidder’s Bankers:</w:t>
      </w:r>
    </w:p>
    <w:p w14:paraId="4330838B" w14:textId="77777777" w:rsidR="00EE67E0" w:rsidRPr="008349B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37334F3A" w14:textId="77777777" w:rsidR="00EE67E0" w:rsidRPr="008349B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67334D8" w14:textId="77777777" w:rsidR="00EE67E0" w:rsidRPr="008349B8" w:rsidRDefault="00EE67E0" w:rsidP="00EE67E0">
      <w:pPr>
        <w:widowControl w:val="0"/>
        <w:autoSpaceDE w:val="0"/>
        <w:autoSpaceDN w:val="0"/>
        <w:adjustRightInd w:val="0"/>
        <w:spacing w:after="0" w:line="240" w:lineRule="auto"/>
        <w:ind w:right="-52"/>
        <w:rPr>
          <w:rFonts w:ascii="Times New Roman" w:hAnsi="Times New Roman" w:cs="Times New Roman"/>
          <w:b/>
          <w:spacing w:val="1"/>
          <w:w w:val="102"/>
          <w:sz w:val="20"/>
          <w:szCs w:val="20"/>
        </w:rPr>
      </w:pPr>
    </w:p>
    <w:p w14:paraId="4CBF14F7" w14:textId="4727D63F" w:rsidR="00EE67E0" w:rsidRPr="008349B8" w:rsidRDefault="00EE67E0" w:rsidP="00EE67E0">
      <w:pPr>
        <w:autoSpaceDE w:val="0"/>
        <w:autoSpaceDN w:val="0"/>
        <w:adjustRightInd w:val="0"/>
        <w:spacing w:after="0" w:line="240" w:lineRule="auto"/>
        <w:ind w:left="720" w:hanging="720"/>
        <w:rPr>
          <w:rFonts w:cstheme="minorHAnsi"/>
          <w:sz w:val="20"/>
          <w:szCs w:val="20"/>
        </w:rPr>
      </w:pPr>
      <w:r w:rsidRPr="008349B8">
        <w:rPr>
          <w:rFonts w:ascii="Times New Roman" w:hAnsi="Times New Roman" w:cs="Times New Roman"/>
          <w:sz w:val="20"/>
          <w:szCs w:val="20"/>
        </w:rPr>
        <w:t>$</w:t>
      </w:r>
      <w:r w:rsidRPr="008349B8">
        <w:rPr>
          <w:rFonts w:ascii="Times New Roman" w:hAnsi="Times New Roman" w:cs="Times New Roman"/>
          <w:sz w:val="20"/>
          <w:szCs w:val="20"/>
        </w:rPr>
        <w:tab/>
      </w:r>
      <w:r w:rsidRPr="008349B8">
        <w:rPr>
          <w:rFonts w:cstheme="minorHAnsi"/>
          <w:sz w:val="20"/>
          <w:szCs w:val="20"/>
        </w:rPr>
        <w:t xml:space="preserve">A Bidder consisting of a single entity should fill in details as per the row titled Single entity Bidder and ignore the rows titled </w:t>
      </w:r>
      <w:r w:rsidR="00160563">
        <w:rPr>
          <w:rFonts w:cstheme="minorHAnsi"/>
          <w:sz w:val="20"/>
          <w:szCs w:val="20"/>
        </w:rPr>
        <w:t>Lead &amp;</w:t>
      </w:r>
      <w:r w:rsidRPr="008349B8">
        <w:rPr>
          <w:rFonts w:cstheme="minorHAnsi"/>
          <w:sz w:val="20"/>
          <w:szCs w:val="20"/>
        </w:rPr>
        <w:t>Consortium Members. In case of a Consortium, row titled Single entity Bidder may be ignored.</w:t>
      </w:r>
    </w:p>
    <w:p w14:paraId="5994210B" w14:textId="77777777" w:rsidR="00EE67E0" w:rsidRPr="008349B8" w:rsidRDefault="00EE67E0" w:rsidP="00EE67E0">
      <w:pPr>
        <w:autoSpaceDE w:val="0"/>
        <w:autoSpaceDN w:val="0"/>
        <w:adjustRightInd w:val="0"/>
        <w:spacing w:after="0" w:line="240" w:lineRule="auto"/>
        <w:rPr>
          <w:rFonts w:cstheme="minorHAnsi"/>
          <w:sz w:val="20"/>
          <w:szCs w:val="20"/>
        </w:rPr>
      </w:pPr>
    </w:p>
    <w:p w14:paraId="22C4909E" w14:textId="77777777" w:rsidR="00EE67E0" w:rsidRPr="008349B8" w:rsidRDefault="00EE67E0" w:rsidP="00EE67E0">
      <w:pPr>
        <w:autoSpaceDE w:val="0"/>
        <w:autoSpaceDN w:val="0"/>
        <w:adjustRightInd w:val="0"/>
        <w:spacing w:after="0" w:line="240" w:lineRule="auto"/>
        <w:rPr>
          <w:rFonts w:cstheme="minorHAnsi"/>
          <w:sz w:val="20"/>
          <w:szCs w:val="20"/>
        </w:rPr>
      </w:pPr>
      <w:r w:rsidRPr="008349B8">
        <w:rPr>
          <w:rFonts w:cstheme="minorHAnsi"/>
          <w:sz w:val="20"/>
          <w:szCs w:val="20"/>
        </w:rPr>
        <w:t xml:space="preserve">£ </w:t>
      </w:r>
      <w:r w:rsidRPr="008349B8">
        <w:rPr>
          <w:rFonts w:cstheme="minorHAnsi"/>
          <w:sz w:val="20"/>
          <w:szCs w:val="20"/>
        </w:rPr>
        <w:tab/>
        <w:t>For Member Code, see instruction 4 at Annex-IV of this Appendix-I.</w:t>
      </w:r>
    </w:p>
    <w:p w14:paraId="69ECCD45" w14:textId="77777777" w:rsidR="00EE67E0" w:rsidRPr="008349B8" w:rsidRDefault="00EE67E0" w:rsidP="00EE67E0">
      <w:pPr>
        <w:autoSpaceDE w:val="0"/>
        <w:autoSpaceDN w:val="0"/>
        <w:adjustRightInd w:val="0"/>
        <w:spacing w:after="0" w:line="240" w:lineRule="auto"/>
        <w:rPr>
          <w:rFonts w:cstheme="minorHAnsi"/>
          <w:sz w:val="20"/>
          <w:szCs w:val="20"/>
        </w:rPr>
      </w:pPr>
    </w:p>
    <w:p w14:paraId="3C8BC208" w14:textId="77777777" w:rsidR="00EE67E0" w:rsidRPr="008349B8" w:rsidRDefault="00EE67E0" w:rsidP="00EE67E0">
      <w:pPr>
        <w:autoSpaceDE w:val="0"/>
        <w:autoSpaceDN w:val="0"/>
        <w:adjustRightInd w:val="0"/>
        <w:spacing w:after="0" w:line="240" w:lineRule="auto"/>
        <w:ind w:left="720" w:hanging="720"/>
        <w:rPr>
          <w:rFonts w:cstheme="minorHAnsi"/>
          <w:sz w:val="20"/>
          <w:szCs w:val="20"/>
        </w:rPr>
      </w:pPr>
      <w:r w:rsidRPr="008349B8">
        <w:rPr>
          <w:rFonts w:cstheme="minorHAnsi"/>
          <w:bCs/>
          <w:w w:val="102"/>
          <w:sz w:val="20"/>
          <w:szCs w:val="20"/>
        </w:rPr>
        <w:t>€</w:t>
      </w:r>
      <w:r w:rsidRPr="008349B8">
        <w:rPr>
          <w:rFonts w:cstheme="minorHAnsi"/>
          <w:bCs/>
          <w:w w:val="102"/>
          <w:sz w:val="20"/>
          <w:szCs w:val="20"/>
        </w:rPr>
        <w:tab/>
      </w:r>
      <w:r w:rsidRPr="008349B8">
        <w:rPr>
          <w:rFonts w:cstheme="minorHAnsi"/>
          <w:sz w:val="20"/>
          <w:szCs w:val="20"/>
        </w:rPr>
        <w:t>The Bidder should provide details of its own Financial Capacity or of an Associate specified in Clause 2.2.9.</w:t>
      </w:r>
    </w:p>
    <w:p w14:paraId="589F914F" w14:textId="77777777" w:rsidR="00EE67E0" w:rsidRPr="008349B8" w:rsidRDefault="00EE67E0" w:rsidP="00EE67E0">
      <w:pPr>
        <w:autoSpaceDE w:val="0"/>
        <w:autoSpaceDN w:val="0"/>
        <w:adjustRightInd w:val="0"/>
        <w:spacing w:after="0" w:line="240" w:lineRule="auto"/>
        <w:ind w:left="720"/>
        <w:rPr>
          <w:rFonts w:cstheme="minorHAnsi"/>
          <w:sz w:val="20"/>
          <w:szCs w:val="20"/>
        </w:rPr>
      </w:pPr>
    </w:p>
    <w:p w14:paraId="7C966CD2" w14:textId="77777777" w:rsidR="00EE67E0" w:rsidRPr="008349B8" w:rsidRDefault="00EE67E0" w:rsidP="00EE67E0">
      <w:pPr>
        <w:autoSpaceDE w:val="0"/>
        <w:autoSpaceDN w:val="0"/>
        <w:adjustRightInd w:val="0"/>
        <w:spacing w:after="0" w:line="240" w:lineRule="auto"/>
        <w:rPr>
          <w:rFonts w:cstheme="minorHAnsi"/>
          <w:sz w:val="20"/>
          <w:szCs w:val="20"/>
        </w:rPr>
      </w:pPr>
      <w:r w:rsidRPr="008349B8">
        <w:rPr>
          <w:rFonts w:cstheme="minorHAnsi"/>
          <w:sz w:val="20"/>
          <w:szCs w:val="20"/>
        </w:rPr>
        <w:t xml:space="preserve">$$ </w:t>
      </w:r>
      <w:r w:rsidRPr="008349B8">
        <w:rPr>
          <w:rFonts w:cstheme="minorHAnsi"/>
          <w:sz w:val="20"/>
          <w:szCs w:val="20"/>
        </w:rPr>
        <w:tab/>
        <w:t>For conversion of other currencies into rupees, see note below Annex-II of Appendix-I.</w:t>
      </w:r>
    </w:p>
    <w:p w14:paraId="31D9AE6C" w14:textId="77777777" w:rsidR="00A30265" w:rsidRPr="008349B8" w:rsidRDefault="00A30265" w:rsidP="00252A67">
      <w:pPr>
        <w:spacing w:after="0"/>
        <w:jc w:val="center"/>
        <w:rPr>
          <w:rFonts w:ascii="Times New Roman" w:hAnsi="Times New Roman" w:cs="Times New Roman"/>
        </w:rPr>
      </w:pPr>
    </w:p>
    <w:p w14:paraId="020017CF" w14:textId="77777777" w:rsidR="00C41D48" w:rsidRPr="008349B8" w:rsidRDefault="00C41D48" w:rsidP="008B7A13">
      <w:pPr>
        <w:jc w:val="both"/>
        <w:rPr>
          <w:b/>
        </w:rPr>
      </w:pPr>
      <w:r w:rsidRPr="008349B8">
        <w:rPr>
          <w:b/>
        </w:rPr>
        <w:t xml:space="preserve">Instructions:  </w:t>
      </w:r>
    </w:p>
    <w:p w14:paraId="589E0D28" w14:textId="77777777" w:rsidR="008B7A13" w:rsidRPr="008349B8" w:rsidRDefault="00C41D48" w:rsidP="000464EF">
      <w:pPr>
        <w:pStyle w:val="ListParagraph"/>
        <w:numPr>
          <w:ilvl w:val="0"/>
          <w:numId w:val="37"/>
        </w:numPr>
        <w:jc w:val="both"/>
      </w:pPr>
      <w:r w:rsidRPr="008349B8">
        <w:t xml:space="preserve">The Bidder/ its constituent consortium members shall attach copy of the balance sheet, financial statements and </w:t>
      </w:r>
      <w:r w:rsidR="00252A67" w:rsidRPr="008349B8">
        <w:t xml:space="preserve">annual report </w:t>
      </w:r>
      <w:r w:rsidRPr="008349B8">
        <w:t xml:space="preserve">for </w:t>
      </w:r>
      <w:r w:rsidR="00252A67" w:rsidRPr="008349B8">
        <w:t>three financial years preceding the Bid Due Date</w:t>
      </w:r>
      <w:r w:rsidRPr="008349B8">
        <w:t xml:space="preserve">. The financial statement shall: </w:t>
      </w:r>
    </w:p>
    <w:p w14:paraId="426B90C6" w14:textId="77777777" w:rsidR="008B7A13" w:rsidRPr="008349B8" w:rsidRDefault="00C41D48" w:rsidP="000464EF">
      <w:pPr>
        <w:pStyle w:val="ListParagraph"/>
        <w:numPr>
          <w:ilvl w:val="1"/>
          <w:numId w:val="37"/>
        </w:numPr>
        <w:jc w:val="both"/>
      </w:pPr>
      <w:r w:rsidRPr="008349B8">
        <w:t xml:space="preserve">reflect the financial situation of the Bidder and its Associates where the Bidder is relying on its Associate’s financials; </w:t>
      </w:r>
    </w:p>
    <w:p w14:paraId="339DD339" w14:textId="77777777" w:rsidR="008B7A13" w:rsidRPr="008349B8" w:rsidRDefault="00C41D48" w:rsidP="000464EF">
      <w:pPr>
        <w:pStyle w:val="ListParagraph"/>
        <w:numPr>
          <w:ilvl w:val="1"/>
          <w:numId w:val="37"/>
        </w:numPr>
        <w:jc w:val="both"/>
      </w:pPr>
      <w:r w:rsidRPr="008349B8">
        <w:t xml:space="preserve">be audited by a statutory auditor; </w:t>
      </w:r>
    </w:p>
    <w:p w14:paraId="48BCFCA3" w14:textId="77777777" w:rsidR="008B7A13" w:rsidRPr="008349B8" w:rsidRDefault="00C41D48" w:rsidP="000464EF">
      <w:pPr>
        <w:pStyle w:val="ListParagraph"/>
        <w:numPr>
          <w:ilvl w:val="1"/>
          <w:numId w:val="37"/>
        </w:numPr>
        <w:jc w:val="both"/>
      </w:pPr>
      <w:r w:rsidRPr="008349B8">
        <w:t xml:space="preserve">be complete, including all notes to the financial statements; and </w:t>
      </w:r>
    </w:p>
    <w:p w14:paraId="1534C545" w14:textId="77777777" w:rsidR="00C41D48" w:rsidRPr="008349B8" w:rsidRDefault="00C41D48" w:rsidP="000464EF">
      <w:pPr>
        <w:pStyle w:val="ListParagraph"/>
        <w:numPr>
          <w:ilvl w:val="1"/>
          <w:numId w:val="37"/>
        </w:numPr>
        <w:jc w:val="both"/>
      </w:pPr>
      <w:r w:rsidRPr="008349B8">
        <w:t xml:space="preserve">correspond to accounting </w:t>
      </w:r>
      <w:r w:rsidR="0039531F" w:rsidRPr="008349B8">
        <w:t>periods already</w:t>
      </w:r>
      <w:r w:rsidRPr="008349B8">
        <w:t xml:space="preserve"> completed and audited (no statements for partial periods shall be requested or accepted).  </w:t>
      </w:r>
    </w:p>
    <w:p w14:paraId="2480A98E" w14:textId="77777777" w:rsidR="00C41D48" w:rsidRPr="008349B8" w:rsidRDefault="00C41D48" w:rsidP="000464EF">
      <w:pPr>
        <w:pStyle w:val="ListParagraph"/>
        <w:numPr>
          <w:ilvl w:val="0"/>
          <w:numId w:val="37"/>
        </w:numPr>
        <w:jc w:val="both"/>
      </w:pPr>
      <w:r w:rsidRPr="008349B8">
        <w:t xml:space="preserve">Net Worth shall mean (Subscribed and Paid-up Equity + Reserves) less (Revaluation reserves + miscellaneous expenditure not written off + reserves not available for distribution to equity shareholders).  </w:t>
      </w:r>
    </w:p>
    <w:p w14:paraId="76F57CFB" w14:textId="6FD6E1DC" w:rsidR="00C41D48" w:rsidRPr="008349B8" w:rsidRDefault="00C41D48" w:rsidP="000464EF">
      <w:pPr>
        <w:pStyle w:val="ListParagraph"/>
        <w:numPr>
          <w:ilvl w:val="0"/>
          <w:numId w:val="37"/>
        </w:numPr>
        <w:jc w:val="both"/>
      </w:pPr>
      <w:r w:rsidRPr="008349B8">
        <w:t xml:space="preserve">In </w:t>
      </w:r>
      <w:r w:rsidR="00BB1E30" w:rsidRPr="008349B8">
        <w:t>case of Consortium, a copy of the Jt.</w:t>
      </w:r>
      <w:r w:rsidRPr="008349B8">
        <w:t xml:space="preserve"> Bidding Agreement shall be submitted</w:t>
      </w:r>
      <w:r w:rsidR="00D25FDD" w:rsidRPr="008349B8">
        <w:t xml:space="preserve"> in accordance with Clause 2.2.5</w:t>
      </w:r>
      <w:r w:rsidRPr="008349B8">
        <w:t xml:space="preserve"> (</w:t>
      </w:r>
      <w:r w:rsidR="00443F7D" w:rsidRPr="008349B8">
        <w:fldChar w:fldCharType="begin"/>
      </w:r>
      <w:r w:rsidR="00443F7D" w:rsidRPr="008349B8">
        <w:instrText xml:space="preserve"> REF _Ref526939172 \w \h </w:instrText>
      </w:r>
      <w:r w:rsidR="00EE6A4F" w:rsidRPr="008349B8">
        <w:instrText xml:space="preserve"> \* MERGEFORMAT </w:instrText>
      </w:r>
      <w:r w:rsidR="00443F7D" w:rsidRPr="008349B8">
        <w:fldChar w:fldCharType="separate"/>
      </w:r>
      <w:r w:rsidR="004E5F26" w:rsidRPr="008349B8">
        <w:t>f</w:t>
      </w:r>
      <w:r w:rsidR="00443F7D" w:rsidRPr="008349B8">
        <w:fldChar w:fldCharType="end"/>
      </w:r>
      <w:r w:rsidRPr="008349B8">
        <w:t xml:space="preserve">) of the RFP.  </w:t>
      </w:r>
    </w:p>
    <w:p w14:paraId="42C8A591" w14:textId="77777777" w:rsidR="00C41D48" w:rsidRPr="008349B8" w:rsidRDefault="00C41D48" w:rsidP="000464EF">
      <w:pPr>
        <w:pStyle w:val="ListParagraph"/>
        <w:numPr>
          <w:ilvl w:val="0"/>
          <w:numId w:val="37"/>
        </w:numPr>
        <w:jc w:val="both"/>
      </w:pPr>
      <w:r w:rsidRPr="008349B8">
        <w:t xml:space="preserve">The Bidder shall also provide the name and address of the Bankers to the Bidder.  </w:t>
      </w:r>
    </w:p>
    <w:p w14:paraId="2684733C" w14:textId="21A3AB89" w:rsidR="00C41D48" w:rsidRPr="008349B8" w:rsidRDefault="00C41D48" w:rsidP="000464EF">
      <w:pPr>
        <w:pStyle w:val="ListParagraph"/>
        <w:numPr>
          <w:ilvl w:val="0"/>
          <w:numId w:val="37"/>
        </w:numPr>
        <w:jc w:val="both"/>
      </w:pPr>
      <w:r w:rsidRPr="008349B8">
        <w:t xml:space="preserve">The Bidder shall provide an Auditor’s Certificate specifying the net worth </w:t>
      </w:r>
      <w:r w:rsidR="00FB3FE3" w:rsidRPr="008349B8">
        <w:t xml:space="preserve">and average annual turnover </w:t>
      </w:r>
      <w:r w:rsidRPr="008349B8">
        <w:t xml:space="preserve">of the Bidder and also specifying the methodology adopted for calculating such net </w:t>
      </w:r>
      <w:r w:rsidR="00F02CBF" w:rsidRPr="008349B8">
        <w:t>worth and</w:t>
      </w:r>
      <w:r w:rsidR="00FB3FE3" w:rsidRPr="008349B8">
        <w:t xml:space="preserve"> average annual turnover </w:t>
      </w:r>
      <w:r w:rsidRPr="008349B8">
        <w:t xml:space="preserve">in accordance with Clause </w:t>
      </w:r>
      <w:r w:rsidR="00443F7D" w:rsidRPr="008349B8">
        <w:fldChar w:fldCharType="begin"/>
      </w:r>
      <w:r w:rsidR="00443F7D" w:rsidRPr="008349B8">
        <w:instrText xml:space="preserve"> REF _Ref526770827 \w \h </w:instrText>
      </w:r>
      <w:r w:rsidR="00EE6A4F" w:rsidRPr="008349B8">
        <w:instrText xml:space="preserve"> \* MERGEFORMAT </w:instrText>
      </w:r>
      <w:r w:rsidR="00443F7D" w:rsidRPr="008349B8">
        <w:fldChar w:fldCharType="separate"/>
      </w:r>
      <w:r w:rsidR="004E5F26" w:rsidRPr="008349B8">
        <w:t>2.2.3</w:t>
      </w:r>
      <w:r w:rsidR="00443F7D" w:rsidRPr="008349B8">
        <w:fldChar w:fldCharType="end"/>
      </w:r>
      <w:r w:rsidR="00443F7D" w:rsidRPr="008349B8">
        <w:t xml:space="preserve"> </w:t>
      </w:r>
      <w:r w:rsidRPr="008349B8">
        <w:t xml:space="preserve">of the RFP.  </w:t>
      </w:r>
    </w:p>
    <w:p w14:paraId="00D2E832" w14:textId="517EE345" w:rsidR="00EE67E0" w:rsidRPr="008349B8" w:rsidRDefault="00195B3A" w:rsidP="003206AE">
      <w:pPr>
        <w:jc w:val="center"/>
        <w:rPr>
          <w:rFonts w:cstheme="minorHAnsi"/>
          <w:b/>
          <w:w w:val="102"/>
          <w:sz w:val="20"/>
          <w:szCs w:val="20"/>
        </w:rPr>
      </w:pPr>
      <w:r w:rsidRPr="008349B8">
        <w:br w:type="page"/>
      </w:r>
      <w:r w:rsidR="00EE67E0" w:rsidRPr="008349B8">
        <w:rPr>
          <w:rFonts w:cstheme="minorHAnsi"/>
          <w:b/>
          <w:w w:val="102"/>
          <w:sz w:val="20"/>
          <w:szCs w:val="20"/>
        </w:rPr>
        <w:t>ANNEX-IV to Appendix I</w:t>
      </w:r>
    </w:p>
    <w:p w14:paraId="362285B4" w14:textId="77777777" w:rsidR="00EE67E0" w:rsidRPr="008349B8" w:rsidRDefault="00EE67E0" w:rsidP="00EE67E0">
      <w:pPr>
        <w:widowControl w:val="0"/>
        <w:autoSpaceDE w:val="0"/>
        <w:autoSpaceDN w:val="0"/>
        <w:adjustRightInd w:val="0"/>
        <w:spacing w:after="0" w:line="240" w:lineRule="auto"/>
        <w:ind w:right="-20"/>
        <w:jc w:val="center"/>
        <w:rPr>
          <w:rFonts w:cstheme="minorHAnsi"/>
          <w:b/>
          <w:w w:val="101"/>
          <w:sz w:val="20"/>
          <w:szCs w:val="20"/>
        </w:rPr>
      </w:pPr>
    </w:p>
    <w:p w14:paraId="6570256D" w14:textId="77777777" w:rsidR="00EE67E0" w:rsidRPr="008349B8" w:rsidRDefault="00EE67E0" w:rsidP="00EE67E0">
      <w:pPr>
        <w:widowControl w:val="0"/>
        <w:autoSpaceDE w:val="0"/>
        <w:autoSpaceDN w:val="0"/>
        <w:adjustRightInd w:val="0"/>
        <w:spacing w:after="0" w:line="240" w:lineRule="auto"/>
        <w:ind w:right="-20"/>
        <w:jc w:val="center"/>
        <w:rPr>
          <w:rFonts w:cstheme="minorHAnsi"/>
          <w:sz w:val="20"/>
          <w:szCs w:val="20"/>
        </w:rPr>
      </w:pPr>
      <w:r w:rsidRPr="008349B8">
        <w:rPr>
          <w:rFonts w:cstheme="minorHAnsi"/>
          <w:b/>
          <w:w w:val="101"/>
          <w:sz w:val="20"/>
          <w:szCs w:val="20"/>
        </w:rPr>
        <w:t>Details</w:t>
      </w:r>
      <w:r w:rsidRPr="008349B8">
        <w:rPr>
          <w:rFonts w:cstheme="minorHAnsi"/>
          <w:b/>
          <w:bCs/>
          <w:spacing w:val="1"/>
          <w:sz w:val="20"/>
          <w:szCs w:val="20"/>
        </w:rPr>
        <w:t xml:space="preserve"> </w:t>
      </w:r>
      <w:r w:rsidRPr="008349B8">
        <w:rPr>
          <w:rFonts w:cstheme="minorHAnsi"/>
          <w:b/>
          <w:w w:val="101"/>
          <w:sz w:val="20"/>
          <w:szCs w:val="20"/>
        </w:rPr>
        <w:t>of</w:t>
      </w:r>
      <w:r w:rsidRPr="008349B8">
        <w:rPr>
          <w:rFonts w:cstheme="minorHAnsi"/>
          <w:b/>
          <w:bCs/>
          <w:spacing w:val="1"/>
          <w:sz w:val="20"/>
          <w:szCs w:val="20"/>
        </w:rPr>
        <w:t xml:space="preserve"> </w:t>
      </w:r>
      <w:r w:rsidRPr="008349B8">
        <w:rPr>
          <w:rFonts w:cstheme="minorHAnsi"/>
          <w:b/>
          <w:spacing w:val="-1"/>
          <w:w w:val="101"/>
          <w:sz w:val="20"/>
          <w:szCs w:val="20"/>
        </w:rPr>
        <w:t>E</w:t>
      </w:r>
      <w:r w:rsidRPr="008349B8">
        <w:rPr>
          <w:rFonts w:cstheme="minorHAnsi"/>
          <w:b/>
          <w:spacing w:val="1"/>
          <w:w w:val="101"/>
          <w:sz w:val="20"/>
          <w:szCs w:val="20"/>
        </w:rPr>
        <w:t>l</w:t>
      </w:r>
      <w:r w:rsidRPr="008349B8">
        <w:rPr>
          <w:rFonts w:cstheme="minorHAnsi"/>
          <w:b/>
          <w:w w:val="101"/>
          <w:sz w:val="20"/>
          <w:szCs w:val="20"/>
        </w:rPr>
        <w:t>igible</w:t>
      </w:r>
      <w:r w:rsidRPr="008349B8">
        <w:rPr>
          <w:rFonts w:cstheme="minorHAnsi"/>
          <w:b/>
          <w:bCs/>
          <w:sz w:val="20"/>
          <w:szCs w:val="20"/>
        </w:rPr>
        <w:t xml:space="preserve"> </w:t>
      </w:r>
      <w:r w:rsidRPr="008349B8">
        <w:rPr>
          <w:rFonts w:cstheme="minorHAnsi"/>
          <w:b/>
          <w:w w:val="101"/>
          <w:sz w:val="20"/>
          <w:szCs w:val="20"/>
        </w:rPr>
        <w:t>P</w:t>
      </w:r>
      <w:r w:rsidRPr="008349B8">
        <w:rPr>
          <w:rFonts w:cstheme="minorHAnsi"/>
          <w:b/>
          <w:spacing w:val="-2"/>
          <w:w w:val="101"/>
          <w:sz w:val="20"/>
          <w:szCs w:val="20"/>
        </w:rPr>
        <w:t>r</w:t>
      </w:r>
      <w:r w:rsidRPr="008349B8">
        <w:rPr>
          <w:rFonts w:cstheme="minorHAnsi"/>
          <w:b/>
          <w:w w:val="101"/>
          <w:sz w:val="20"/>
          <w:szCs w:val="20"/>
        </w:rPr>
        <w:t>ojects</w:t>
      </w:r>
    </w:p>
    <w:p w14:paraId="1A58C681" w14:textId="3BC450DD" w:rsidR="00EE67E0" w:rsidRPr="008349B8" w:rsidRDefault="00EE67E0" w:rsidP="00EE67E0">
      <w:pPr>
        <w:widowControl w:val="0"/>
        <w:autoSpaceDE w:val="0"/>
        <w:autoSpaceDN w:val="0"/>
        <w:adjustRightInd w:val="0"/>
        <w:spacing w:after="0" w:line="240" w:lineRule="auto"/>
        <w:ind w:right="-20"/>
        <w:jc w:val="center"/>
        <w:rPr>
          <w:rFonts w:cstheme="minorHAnsi"/>
          <w:sz w:val="20"/>
          <w:szCs w:val="20"/>
        </w:rPr>
      </w:pPr>
      <w:r w:rsidRPr="008349B8">
        <w:rPr>
          <w:rFonts w:cstheme="minorHAnsi"/>
          <w:w w:val="99"/>
          <w:sz w:val="20"/>
          <w:szCs w:val="20"/>
        </w:rPr>
        <w:t>(</w:t>
      </w:r>
      <w:r w:rsidRPr="008349B8">
        <w:rPr>
          <w:rFonts w:cstheme="minorHAnsi"/>
          <w:i/>
          <w:w w:val="99"/>
          <w:sz w:val="20"/>
          <w:szCs w:val="20"/>
        </w:rPr>
        <w:t>Refer</w:t>
      </w:r>
      <w:r w:rsidRPr="008349B8">
        <w:rPr>
          <w:rFonts w:cstheme="minorHAnsi"/>
          <w:i/>
          <w:iCs/>
          <w:spacing w:val="-2"/>
          <w:sz w:val="20"/>
          <w:szCs w:val="20"/>
        </w:rPr>
        <w:t xml:space="preserve"> </w:t>
      </w:r>
      <w:r w:rsidRPr="008349B8">
        <w:rPr>
          <w:rFonts w:cstheme="minorHAnsi"/>
          <w:i/>
          <w:spacing w:val="2"/>
          <w:w w:val="99"/>
          <w:sz w:val="20"/>
          <w:szCs w:val="20"/>
        </w:rPr>
        <w:t>t</w:t>
      </w:r>
      <w:r w:rsidRPr="008349B8">
        <w:rPr>
          <w:rFonts w:cstheme="minorHAnsi"/>
          <w:i/>
          <w:w w:val="99"/>
          <w:sz w:val="20"/>
          <w:szCs w:val="20"/>
        </w:rPr>
        <w:t>o</w:t>
      </w:r>
      <w:r w:rsidRPr="008349B8">
        <w:rPr>
          <w:rFonts w:cstheme="minorHAnsi"/>
          <w:i/>
          <w:iCs/>
          <w:spacing w:val="-1"/>
          <w:sz w:val="20"/>
          <w:szCs w:val="20"/>
        </w:rPr>
        <w:t xml:space="preserve"> </w:t>
      </w:r>
      <w:r w:rsidRPr="008349B8">
        <w:rPr>
          <w:rFonts w:cstheme="minorHAnsi"/>
          <w:i/>
          <w:w w:val="99"/>
          <w:sz w:val="20"/>
          <w:szCs w:val="20"/>
        </w:rPr>
        <w:t>C</w:t>
      </w:r>
      <w:r w:rsidRPr="008349B8">
        <w:rPr>
          <w:rFonts w:cstheme="minorHAnsi"/>
          <w:i/>
          <w:spacing w:val="-1"/>
          <w:w w:val="99"/>
          <w:sz w:val="20"/>
          <w:szCs w:val="20"/>
        </w:rPr>
        <w:t>la</w:t>
      </w:r>
      <w:r w:rsidRPr="008349B8">
        <w:rPr>
          <w:rFonts w:cstheme="minorHAnsi"/>
          <w:i/>
          <w:spacing w:val="1"/>
          <w:w w:val="99"/>
          <w:sz w:val="20"/>
          <w:szCs w:val="20"/>
        </w:rPr>
        <w:t>u</w:t>
      </w:r>
      <w:r w:rsidRPr="008349B8">
        <w:rPr>
          <w:rFonts w:cstheme="minorHAnsi"/>
          <w:i/>
          <w:spacing w:val="-1"/>
          <w:w w:val="99"/>
          <w:sz w:val="20"/>
          <w:szCs w:val="20"/>
        </w:rPr>
        <w:t>s</w:t>
      </w:r>
      <w:r w:rsidRPr="008349B8">
        <w:rPr>
          <w:rFonts w:cstheme="minorHAnsi"/>
          <w:i/>
          <w:w w:val="99"/>
          <w:sz w:val="20"/>
          <w:szCs w:val="20"/>
        </w:rPr>
        <w:t>es</w:t>
      </w:r>
      <w:r w:rsidRPr="008349B8">
        <w:rPr>
          <w:rFonts w:cstheme="minorHAnsi"/>
          <w:i/>
          <w:iCs/>
          <w:sz w:val="20"/>
          <w:szCs w:val="20"/>
        </w:rPr>
        <w:t xml:space="preserve"> </w:t>
      </w:r>
      <w:r w:rsidRPr="008349B8">
        <w:rPr>
          <w:rFonts w:cstheme="minorHAnsi"/>
          <w:i/>
          <w:w w:val="99"/>
          <w:sz w:val="20"/>
          <w:szCs w:val="20"/>
        </w:rPr>
        <w:t>2</w:t>
      </w:r>
      <w:r w:rsidRPr="008349B8">
        <w:rPr>
          <w:rFonts w:cstheme="minorHAnsi"/>
          <w:i/>
          <w:spacing w:val="-2"/>
          <w:w w:val="99"/>
          <w:sz w:val="20"/>
          <w:szCs w:val="20"/>
        </w:rPr>
        <w:t>.</w:t>
      </w:r>
      <w:r w:rsidRPr="008349B8">
        <w:rPr>
          <w:rFonts w:cstheme="minorHAnsi"/>
          <w:i/>
          <w:w w:val="99"/>
          <w:sz w:val="20"/>
          <w:szCs w:val="20"/>
        </w:rPr>
        <w:t>2.</w:t>
      </w:r>
      <w:r w:rsidR="00975262" w:rsidRPr="008349B8">
        <w:rPr>
          <w:rFonts w:cstheme="minorHAnsi"/>
          <w:i/>
          <w:w w:val="99"/>
          <w:sz w:val="20"/>
          <w:szCs w:val="20"/>
        </w:rPr>
        <w:t>2</w:t>
      </w:r>
      <w:r w:rsidRPr="008349B8">
        <w:rPr>
          <w:rFonts w:cstheme="minorHAnsi"/>
          <w:i/>
          <w:w w:val="99"/>
          <w:sz w:val="20"/>
          <w:szCs w:val="20"/>
        </w:rPr>
        <w:t>(A</w:t>
      </w:r>
      <w:r w:rsidRPr="008349B8">
        <w:rPr>
          <w:rFonts w:cstheme="minorHAnsi"/>
          <w:i/>
          <w:spacing w:val="-2"/>
          <w:w w:val="99"/>
          <w:sz w:val="20"/>
          <w:szCs w:val="20"/>
        </w:rPr>
        <w:t>)</w:t>
      </w:r>
      <w:r w:rsidRPr="008349B8">
        <w:rPr>
          <w:rFonts w:cstheme="minorHAnsi"/>
          <w:i/>
          <w:w w:val="99"/>
          <w:sz w:val="20"/>
          <w:szCs w:val="20"/>
        </w:rPr>
        <w:t>,</w:t>
      </w:r>
      <w:r w:rsidRPr="008349B8">
        <w:rPr>
          <w:rFonts w:cstheme="minorHAnsi"/>
          <w:i/>
          <w:iCs/>
          <w:spacing w:val="-2"/>
          <w:sz w:val="20"/>
          <w:szCs w:val="20"/>
        </w:rPr>
        <w:t xml:space="preserve"> </w:t>
      </w:r>
      <w:r w:rsidRPr="008349B8">
        <w:rPr>
          <w:rFonts w:cstheme="minorHAnsi"/>
          <w:i/>
          <w:w w:val="99"/>
          <w:sz w:val="20"/>
          <w:szCs w:val="20"/>
        </w:rPr>
        <w:t>3.2</w:t>
      </w:r>
      <w:r w:rsidRPr="008349B8">
        <w:rPr>
          <w:rFonts w:cstheme="minorHAnsi"/>
          <w:i/>
          <w:iCs/>
          <w:sz w:val="20"/>
          <w:szCs w:val="20"/>
        </w:rPr>
        <w:t xml:space="preserve"> </w:t>
      </w:r>
      <w:r w:rsidRPr="008349B8">
        <w:rPr>
          <w:rFonts w:cstheme="minorHAnsi"/>
          <w:i/>
          <w:w w:val="99"/>
          <w:sz w:val="20"/>
          <w:szCs w:val="20"/>
        </w:rPr>
        <w:t>and</w:t>
      </w:r>
      <w:r w:rsidRPr="008349B8">
        <w:rPr>
          <w:rFonts w:cstheme="minorHAnsi"/>
          <w:i/>
          <w:iCs/>
          <w:spacing w:val="-2"/>
          <w:sz w:val="20"/>
          <w:szCs w:val="20"/>
        </w:rPr>
        <w:t xml:space="preserve"> </w:t>
      </w:r>
      <w:r w:rsidRPr="008349B8">
        <w:rPr>
          <w:rFonts w:cstheme="minorHAnsi"/>
          <w:i/>
          <w:w w:val="99"/>
          <w:sz w:val="20"/>
          <w:szCs w:val="20"/>
        </w:rPr>
        <w:t>3.3</w:t>
      </w:r>
      <w:r w:rsidRPr="008349B8">
        <w:rPr>
          <w:rFonts w:cstheme="minorHAnsi"/>
          <w:i/>
          <w:iCs/>
          <w:spacing w:val="-2"/>
          <w:sz w:val="20"/>
          <w:szCs w:val="20"/>
        </w:rPr>
        <w:t xml:space="preserve"> </w:t>
      </w:r>
      <w:r w:rsidRPr="008349B8">
        <w:rPr>
          <w:rFonts w:cstheme="minorHAnsi"/>
          <w:i/>
          <w:w w:val="99"/>
          <w:sz w:val="20"/>
          <w:szCs w:val="20"/>
        </w:rPr>
        <w:t>of</w:t>
      </w:r>
      <w:r w:rsidRPr="008349B8">
        <w:rPr>
          <w:rFonts w:cstheme="minorHAnsi"/>
          <w:i/>
          <w:iCs/>
          <w:spacing w:val="-2"/>
          <w:sz w:val="20"/>
          <w:szCs w:val="20"/>
        </w:rPr>
        <w:t xml:space="preserve"> </w:t>
      </w:r>
      <w:r w:rsidRPr="008349B8">
        <w:rPr>
          <w:rFonts w:cstheme="minorHAnsi"/>
          <w:i/>
          <w:w w:val="99"/>
          <w:sz w:val="20"/>
          <w:szCs w:val="20"/>
        </w:rPr>
        <w:t>the</w:t>
      </w:r>
      <w:r w:rsidRPr="008349B8">
        <w:rPr>
          <w:rFonts w:cstheme="minorHAnsi"/>
          <w:i/>
          <w:iCs/>
          <w:spacing w:val="-2"/>
          <w:sz w:val="20"/>
          <w:szCs w:val="20"/>
        </w:rPr>
        <w:t xml:space="preserve"> </w:t>
      </w:r>
      <w:r w:rsidRPr="008349B8">
        <w:rPr>
          <w:rFonts w:cstheme="minorHAnsi"/>
          <w:i/>
          <w:w w:val="99"/>
          <w:sz w:val="20"/>
          <w:szCs w:val="20"/>
        </w:rPr>
        <w:t>RFP</w:t>
      </w:r>
      <w:r w:rsidRPr="008349B8">
        <w:rPr>
          <w:rFonts w:cstheme="minorHAnsi"/>
          <w:spacing w:val="-2"/>
          <w:w w:val="99"/>
          <w:sz w:val="20"/>
          <w:szCs w:val="20"/>
        </w:rPr>
        <w:t>)</w:t>
      </w:r>
    </w:p>
    <w:p w14:paraId="5AC3F8A9"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p>
    <w:p w14:paraId="2B275545"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p>
    <w:p w14:paraId="1EFF04CC" w14:textId="77777777" w:rsidR="00EE67E0" w:rsidRPr="008349B8" w:rsidRDefault="00EE67E0" w:rsidP="00EE67E0">
      <w:pPr>
        <w:widowControl w:val="0"/>
        <w:autoSpaceDE w:val="0"/>
        <w:autoSpaceDN w:val="0"/>
        <w:adjustRightInd w:val="0"/>
        <w:spacing w:after="0" w:line="240" w:lineRule="auto"/>
        <w:ind w:right="-181"/>
        <w:rPr>
          <w:rFonts w:cstheme="minorHAnsi"/>
          <w:b/>
          <w:w w:val="102"/>
          <w:sz w:val="20"/>
          <w:szCs w:val="20"/>
        </w:rPr>
      </w:pPr>
      <w:r w:rsidRPr="008349B8">
        <w:rPr>
          <w:rFonts w:cstheme="minorHAnsi"/>
          <w:b/>
          <w:w w:val="102"/>
          <w:sz w:val="20"/>
          <w:szCs w:val="20"/>
        </w:rPr>
        <w:t>Project</w:t>
      </w:r>
      <w:r w:rsidRPr="008349B8">
        <w:rPr>
          <w:rFonts w:cstheme="minorHAnsi"/>
          <w:b/>
          <w:bCs/>
          <w:spacing w:val="1"/>
          <w:sz w:val="20"/>
          <w:szCs w:val="20"/>
        </w:rPr>
        <w:t xml:space="preserve"> </w:t>
      </w:r>
      <w:r w:rsidRPr="008349B8">
        <w:rPr>
          <w:rFonts w:cstheme="minorHAnsi"/>
          <w:b/>
          <w:w w:val="102"/>
          <w:sz w:val="20"/>
          <w:szCs w:val="20"/>
        </w:rPr>
        <w:t>Co</w:t>
      </w:r>
      <w:r w:rsidRPr="008349B8">
        <w:rPr>
          <w:rFonts w:cstheme="minorHAnsi"/>
          <w:b/>
          <w:spacing w:val="2"/>
          <w:w w:val="102"/>
          <w:sz w:val="20"/>
          <w:szCs w:val="20"/>
        </w:rPr>
        <w:t>d</w:t>
      </w:r>
      <w:r w:rsidRPr="008349B8">
        <w:rPr>
          <w:rFonts w:cstheme="minorHAnsi"/>
          <w:b/>
          <w:spacing w:val="-2"/>
          <w:w w:val="102"/>
          <w:sz w:val="20"/>
          <w:szCs w:val="20"/>
        </w:rPr>
        <w:t>e</w:t>
      </w:r>
      <w:r w:rsidRPr="008349B8">
        <w:rPr>
          <w:rFonts w:cstheme="minorHAnsi"/>
          <w:b/>
          <w:w w:val="102"/>
          <w:sz w:val="20"/>
          <w:szCs w:val="20"/>
        </w:rPr>
        <w:t>:</w:t>
      </w:r>
      <w:r w:rsidRPr="008349B8">
        <w:rPr>
          <w:rFonts w:cstheme="minorHAnsi"/>
          <w:b/>
          <w:bCs/>
          <w:sz w:val="20"/>
          <w:szCs w:val="20"/>
        </w:rPr>
        <w:tab/>
      </w:r>
      <w:r w:rsidRPr="008349B8">
        <w:rPr>
          <w:rFonts w:cstheme="minorHAnsi"/>
          <w:b/>
          <w:bCs/>
          <w:sz w:val="20"/>
          <w:szCs w:val="20"/>
        </w:rPr>
        <w:tab/>
      </w:r>
      <w:r w:rsidRPr="008349B8">
        <w:rPr>
          <w:rFonts w:cstheme="minorHAnsi"/>
          <w:b/>
          <w:bCs/>
          <w:sz w:val="20"/>
          <w:szCs w:val="20"/>
        </w:rPr>
        <w:tab/>
      </w:r>
      <w:r w:rsidRPr="008349B8">
        <w:rPr>
          <w:rFonts w:cstheme="minorHAnsi"/>
          <w:b/>
          <w:bCs/>
          <w:sz w:val="20"/>
          <w:szCs w:val="20"/>
        </w:rPr>
        <w:tab/>
      </w:r>
      <w:r w:rsidRPr="008349B8">
        <w:rPr>
          <w:rFonts w:cstheme="minorHAnsi"/>
          <w:b/>
          <w:bCs/>
          <w:sz w:val="20"/>
          <w:szCs w:val="20"/>
        </w:rPr>
        <w:tab/>
      </w:r>
      <w:r w:rsidRPr="008349B8">
        <w:rPr>
          <w:rFonts w:cstheme="minorHAnsi"/>
          <w:b/>
          <w:bCs/>
          <w:sz w:val="20"/>
          <w:szCs w:val="20"/>
        </w:rPr>
        <w:tab/>
      </w:r>
      <w:r w:rsidRPr="008349B8">
        <w:rPr>
          <w:rFonts w:cstheme="minorHAnsi"/>
          <w:b/>
          <w:bCs/>
          <w:sz w:val="20"/>
          <w:szCs w:val="20"/>
        </w:rPr>
        <w:tab/>
      </w:r>
      <w:r w:rsidRPr="008349B8">
        <w:rPr>
          <w:rFonts w:cstheme="minorHAnsi"/>
          <w:b/>
          <w:w w:val="102"/>
          <w:sz w:val="20"/>
          <w:szCs w:val="20"/>
        </w:rPr>
        <w:t>Member</w:t>
      </w:r>
      <w:r w:rsidRPr="008349B8">
        <w:rPr>
          <w:rFonts w:cstheme="minorHAnsi"/>
          <w:b/>
          <w:bCs/>
          <w:spacing w:val="1"/>
          <w:sz w:val="20"/>
          <w:szCs w:val="20"/>
        </w:rPr>
        <w:t xml:space="preserve"> </w:t>
      </w:r>
      <w:r w:rsidRPr="008349B8">
        <w:rPr>
          <w:rFonts w:cstheme="minorHAnsi"/>
          <w:b/>
          <w:w w:val="102"/>
          <w:sz w:val="20"/>
          <w:szCs w:val="20"/>
        </w:rPr>
        <w:t>Co</w:t>
      </w:r>
      <w:r w:rsidRPr="008349B8">
        <w:rPr>
          <w:rFonts w:cstheme="minorHAnsi"/>
          <w:b/>
          <w:spacing w:val="2"/>
          <w:w w:val="102"/>
          <w:sz w:val="20"/>
          <w:szCs w:val="20"/>
        </w:rPr>
        <w:t>d</w:t>
      </w:r>
      <w:r w:rsidRPr="008349B8">
        <w:rPr>
          <w:rFonts w:cstheme="minorHAnsi"/>
          <w:b/>
          <w:spacing w:val="-2"/>
          <w:w w:val="102"/>
          <w:sz w:val="20"/>
          <w:szCs w:val="20"/>
        </w:rPr>
        <w:t>e</w:t>
      </w:r>
      <w:r w:rsidRPr="008349B8">
        <w:rPr>
          <w:rFonts w:cstheme="minorHAnsi"/>
          <w:b/>
          <w:w w:val="102"/>
          <w:sz w:val="20"/>
          <w:szCs w:val="20"/>
        </w:rPr>
        <w:t>:</w:t>
      </w:r>
    </w:p>
    <w:p w14:paraId="3867B996" w14:textId="77777777" w:rsidR="00EE67E0" w:rsidRPr="008349B8" w:rsidRDefault="00EE67E0" w:rsidP="00EE67E0">
      <w:pPr>
        <w:widowControl w:val="0"/>
        <w:autoSpaceDE w:val="0"/>
        <w:autoSpaceDN w:val="0"/>
        <w:adjustRightInd w:val="0"/>
        <w:spacing w:after="0" w:line="240" w:lineRule="auto"/>
        <w:ind w:right="-181" w:firstLine="720"/>
        <w:rPr>
          <w:rFonts w:cstheme="minorHAnsi"/>
          <w:sz w:val="20"/>
          <w:szCs w:val="20"/>
        </w:rPr>
      </w:pPr>
    </w:p>
    <w:tbl>
      <w:tblPr>
        <w:tblW w:w="0" w:type="auto"/>
        <w:jc w:val="center"/>
        <w:tblCellMar>
          <w:left w:w="0" w:type="dxa"/>
          <w:right w:w="0" w:type="dxa"/>
        </w:tblCellMar>
        <w:tblLook w:val="0600" w:firstRow="0" w:lastRow="0" w:firstColumn="0" w:lastColumn="0" w:noHBand="1" w:noVBand="1"/>
      </w:tblPr>
      <w:tblGrid>
        <w:gridCol w:w="4423"/>
        <w:gridCol w:w="1339"/>
        <w:gridCol w:w="3255"/>
      </w:tblGrid>
      <w:tr w:rsidR="00EE67E0" w:rsidRPr="008349B8" w14:paraId="69E756C3" w14:textId="77777777" w:rsidTr="00C03B46">
        <w:trPr>
          <w:trHeight w:hRule="exact" w:val="687"/>
          <w:jc w:val="center"/>
        </w:trPr>
        <w:tc>
          <w:tcPr>
            <w:tcW w:w="4500" w:type="dxa"/>
            <w:tcBorders>
              <w:top w:val="single" w:sz="4" w:space="0" w:color="000000"/>
              <w:left w:val="single" w:sz="3" w:space="0" w:color="000000"/>
              <w:bottom w:val="single" w:sz="3" w:space="0" w:color="000000"/>
              <w:right w:val="single" w:sz="3" w:space="0" w:color="000000"/>
            </w:tcBorders>
          </w:tcPr>
          <w:p w14:paraId="7E478129"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b/>
                <w:w w:val="102"/>
                <w:sz w:val="20"/>
                <w:szCs w:val="20"/>
              </w:rPr>
              <w:t>It</w:t>
            </w:r>
            <w:r w:rsidRPr="008349B8">
              <w:rPr>
                <w:rFonts w:cstheme="minorHAnsi"/>
                <w:b/>
                <w:spacing w:val="-1"/>
                <w:w w:val="102"/>
                <w:sz w:val="20"/>
                <w:szCs w:val="20"/>
              </w:rPr>
              <w:t>e</w:t>
            </w:r>
            <w:r w:rsidRPr="008349B8">
              <w:rPr>
                <w:rFonts w:cstheme="minorHAnsi"/>
                <w:b/>
                <w:w w:val="102"/>
                <w:sz w:val="20"/>
                <w:szCs w:val="20"/>
              </w:rPr>
              <w:t>m</w:t>
            </w:r>
          </w:p>
        </w:tc>
        <w:tc>
          <w:tcPr>
            <w:tcW w:w="1350" w:type="dxa"/>
            <w:tcBorders>
              <w:top w:val="single" w:sz="4" w:space="0" w:color="000000"/>
              <w:left w:val="single" w:sz="3" w:space="0" w:color="000000"/>
              <w:bottom w:val="single" w:sz="3" w:space="0" w:color="000000"/>
              <w:right w:val="single" w:sz="4" w:space="0" w:color="000000"/>
            </w:tcBorders>
          </w:tcPr>
          <w:p w14:paraId="183301A6" w14:textId="77777777" w:rsidR="00EE67E0" w:rsidRPr="008349B8" w:rsidRDefault="00EE67E0" w:rsidP="00C03B46">
            <w:pPr>
              <w:widowControl w:val="0"/>
              <w:autoSpaceDE w:val="0"/>
              <w:autoSpaceDN w:val="0"/>
              <w:adjustRightInd w:val="0"/>
              <w:spacing w:after="0" w:line="240" w:lineRule="auto"/>
              <w:ind w:right="-20"/>
              <w:jc w:val="center"/>
              <w:rPr>
                <w:rFonts w:cstheme="minorHAnsi"/>
                <w:sz w:val="20"/>
                <w:szCs w:val="20"/>
              </w:rPr>
            </w:pPr>
            <w:r w:rsidRPr="008349B8">
              <w:rPr>
                <w:rFonts w:cstheme="minorHAnsi"/>
                <w:b/>
                <w:w w:val="102"/>
                <w:sz w:val="20"/>
                <w:szCs w:val="20"/>
              </w:rPr>
              <w:t>R</w:t>
            </w:r>
            <w:r w:rsidRPr="008349B8">
              <w:rPr>
                <w:rFonts w:cstheme="minorHAnsi"/>
                <w:b/>
                <w:spacing w:val="-1"/>
                <w:w w:val="102"/>
                <w:sz w:val="20"/>
                <w:szCs w:val="20"/>
              </w:rPr>
              <w:t>e</w:t>
            </w:r>
            <w:r w:rsidRPr="008349B8">
              <w:rPr>
                <w:rFonts w:cstheme="minorHAnsi"/>
                <w:b/>
                <w:w w:val="102"/>
                <w:sz w:val="20"/>
                <w:szCs w:val="20"/>
              </w:rPr>
              <w:t>f</w:t>
            </w:r>
            <w:r w:rsidRPr="008349B8">
              <w:rPr>
                <w:rFonts w:cstheme="minorHAnsi"/>
                <w:b/>
                <w:spacing w:val="-1"/>
                <w:w w:val="102"/>
                <w:sz w:val="20"/>
                <w:szCs w:val="20"/>
              </w:rPr>
              <w:t>e</w:t>
            </w:r>
            <w:r w:rsidRPr="008349B8">
              <w:rPr>
                <w:rFonts w:cstheme="minorHAnsi"/>
                <w:b/>
                <w:w w:val="102"/>
                <w:sz w:val="20"/>
                <w:szCs w:val="20"/>
              </w:rPr>
              <w:t>r</w:t>
            </w:r>
          </w:p>
          <w:p w14:paraId="77D30B9A" w14:textId="77777777" w:rsidR="00EE67E0" w:rsidRPr="008349B8" w:rsidRDefault="00EE67E0" w:rsidP="00C03B46">
            <w:pPr>
              <w:widowControl w:val="0"/>
              <w:autoSpaceDE w:val="0"/>
              <w:autoSpaceDN w:val="0"/>
              <w:adjustRightInd w:val="0"/>
              <w:spacing w:after="0" w:line="240" w:lineRule="auto"/>
              <w:ind w:right="-20"/>
              <w:jc w:val="center"/>
              <w:rPr>
                <w:rFonts w:cstheme="minorHAnsi"/>
                <w:sz w:val="20"/>
                <w:szCs w:val="20"/>
              </w:rPr>
            </w:pPr>
            <w:r w:rsidRPr="008349B8">
              <w:rPr>
                <w:rFonts w:cstheme="minorHAnsi"/>
                <w:b/>
                <w:w w:val="102"/>
                <w:sz w:val="20"/>
                <w:szCs w:val="20"/>
              </w:rPr>
              <w:t>I</w:t>
            </w:r>
            <w:r w:rsidRPr="008349B8">
              <w:rPr>
                <w:rFonts w:cstheme="minorHAnsi"/>
                <w:b/>
                <w:spacing w:val="2"/>
                <w:w w:val="102"/>
                <w:sz w:val="20"/>
                <w:szCs w:val="20"/>
              </w:rPr>
              <w:t>n</w:t>
            </w:r>
            <w:r w:rsidRPr="008349B8">
              <w:rPr>
                <w:rFonts w:cstheme="minorHAnsi"/>
                <w:b/>
                <w:w w:val="102"/>
                <w:sz w:val="20"/>
                <w:szCs w:val="20"/>
              </w:rPr>
              <w:t>struction</w:t>
            </w:r>
          </w:p>
        </w:tc>
        <w:tc>
          <w:tcPr>
            <w:tcW w:w="3321" w:type="dxa"/>
            <w:tcBorders>
              <w:top w:val="single" w:sz="4" w:space="0" w:color="000000"/>
              <w:left w:val="single" w:sz="4" w:space="0" w:color="000000"/>
              <w:bottom w:val="single" w:sz="3" w:space="0" w:color="000000"/>
              <w:right w:val="single" w:sz="4" w:space="0" w:color="000000"/>
            </w:tcBorders>
          </w:tcPr>
          <w:p w14:paraId="76710C07" w14:textId="77777777" w:rsidR="00EE67E0" w:rsidRPr="008349B8" w:rsidRDefault="00EE67E0" w:rsidP="00C03B46">
            <w:pPr>
              <w:widowControl w:val="0"/>
              <w:autoSpaceDE w:val="0"/>
              <w:autoSpaceDN w:val="0"/>
              <w:adjustRightInd w:val="0"/>
              <w:spacing w:after="0" w:line="240" w:lineRule="auto"/>
              <w:ind w:right="-20"/>
              <w:jc w:val="center"/>
              <w:rPr>
                <w:rFonts w:cstheme="minorHAnsi"/>
                <w:sz w:val="20"/>
                <w:szCs w:val="20"/>
              </w:rPr>
            </w:pPr>
            <w:r w:rsidRPr="008349B8">
              <w:rPr>
                <w:rFonts w:cstheme="minorHAnsi"/>
                <w:b/>
                <w:w w:val="102"/>
                <w:sz w:val="20"/>
                <w:szCs w:val="20"/>
              </w:rPr>
              <w:t>Particulars</w:t>
            </w:r>
            <w:r w:rsidRPr="008349B8">
              <w:rPr>
                <w:rFonts w:cstheme="minorHAnsi"/>
                <w:b/>
                <w:bCs/>
                <w:spacing w:val="3"/>
                <w:sz w:val="20"/>
                <w:szCs w:val="20"/>
              </w:rPr>
              <w:t xml:space="preserve"> </w:t>
            </w:r>
            <w:r w:rsidRPr="008349B8">
              <w:rPr>
                <w:rFonts w:cstheme="minorHAnsi"/>
                <w:b/>
                <w:w w:val="102"/>
                <w:sz w:val="20"/>
                <w:szCs w:val="20"/>
              </w:rPr>
              <w:t>of</w:t>
            </w:r>
            <w:r w:rsidRPr="008349B8">
              <w:rPr>
                <w:rFonts w:cstheme="minorHAnsi"/>
                <w:b/>
                <w:bCs/>
                <w:spacing w:val="1"/>
                <w:sz w:val="20"/>
                <w:szCs w:val="20"/>
              </w:rPr>
              <w:t xml:space="preserve"> </w:t>
            </w:r>
            <w:r w:rsidRPr="008349B8">
              <w:rPr>
                <w:rFonts w:cstheme="minorHAnsi"/>
                <w:b/>
                <w:w w:val="102"/>
                <w:sz w:val="20"/>
                <w:szCs w:val="20"/>
              </w:rPr>
              <w:t>t</w:t>
            </w:r>
            <w:r w:rsidRPr="008349B8">
              <w:rPr>
                <w:rFonts w:cstheme="minorHAnsi"/>
                <w:b/>
                <w:spacing w:val="2"/>
                <w:w w:val="102"/>
                <w:sz w:val="20"/>
                <w:szCs w:val="20"/>
              </w:rPr>
              <w:t>h</w:t>
            </w:r>
            <w:r w:rsidRPr="008349B8">
              <w:rPr>
                <w:rFonts w:cstheme="minorHAnsi"/>
                <w:b/>
                <w:w w:val="102"/>
                <w:sz w:val="20"/>
                <w:szCs w:val="20"/>
              </w:rPr>
              <w:t>e</w:t>
            </w:r>
            <w:r w:rsidRPr="008349B8">
              <w:rPr>
                <w:rFonts w:cstheme="minorHAnsi"/>
                <w:b/>
                <w:bCs/>
                <w:sz w:val="20"/>
                <w:szCs w:val="20"/>
              </w:rPr>
              <w:t xml:space="preserve"> </w:t>
            </w:r>
            <w:r w:rsidRPr="008349B8">
              <w:rPr>
                <w:rFonts w:cstheme="minorHAnsi"/>
                <w:b/>
                <w:w w:val="102"/>
                <w:sz w:val="20"/>
                <w:szCs w:val="20"/>
              </w:rPr>
              <w:t>Project</w:t>
            </w:r>
          </w:p>
        </w:tc>
      </w:tr>
      <w:tr w:rsidR="00EE67E0" w:rsidRPr="008349B8" w14:paraId="5D4DD304" w14:textId="77777777" w:rsidTr="00C03B46">
        <w:trPr>
          <w:trHeight w:hRule="exact" w:val="349"/>
          <w:jc w:val="center"/>
        </w:trPr>
        <w:tc>
          <w:tcPr>
            <w:tcW w:w="4500" w:type="dxa"/>
            <w:tcBorders>
              <w:top w:val="single" w:sz="3" w:space="0" w:color="000000"/>
              <w:left w:val="single" w:sz="3" w:space="0" w:color="000000"/>
              <w:bottom w:val="single" w:sz="4" w:space="0" w:color="000000"/>
              <w:right w:val="single" w:sz="3" w:space="0" w:color="000000"/>
            </w:tcBorders>
          </w:tcPr>
          <w:p w14:paraId="6AF8582B"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w w:val="102"/>
                <w:sz w:val="20"/>
                <w:szCs w:val="20"/>
              </w:rPr>
              <w:t>Ti</w:t>
            </w:r>
            <w:r w:rsidRPr="008349B8">
              <w:rPr>
                <w:rFonts w:cstheme="minorHAnsi"/>
                <w:spacing w:val="1"/>
                <w:w w:val="102"/>
                <w:sz w:val="20"/>
                <w:szCs w:val="20"/>
              </w:rPr>
              <w:t>t</w:t>
            </w:r>
            <w:r w:rsidRPr="008349B8">
              <w:rPr>
                <w:rFonts w:cstheme="minorHAnsi"/>
                <w:w w:val="102"/>
                <w:sz w:val="20"/>
                <w:szCs w:val="20"/>
              </w:rPr>
              <w:t>le</w:t>
            </w:r>
            <w:r w:rsidRPr="008349B8">
              <w:rPr>
                <w:rFonts w:cstheme="minorHAnsi"/>
                <w:spacing w:val="1"/>
                <w:sz w:val="20"/>
                <w:szCs w:val="20"/>
              </w:rPr>
              <w:t xml:space="preserve"> </w:t>
            </w:r>
            <w:r w:rsidRPr="008349B8">
              <w:rPr>
                <w:rFonts w:cstheme="minorHAnsi"/>
                <w:w w:val="102"/>
                <w:sz w:val="20"/>
                <w:szCs w:val="20"/>
              </w:rPr>
              <w:t>&amp;</w:t>
            </w:r>
            <w:r w:rsidRPr="008349B8">
              <w:rPr>
                <w:rFonts w:cstheme="minorHAnsi"/>
                <w:spacing w:val="1"/>
                <w:sz w:val="20"/>
                <w:szCs w:val="20"/>
              </w:rPr>
              <w:t xml:space="preserve"> </w:t>
            </w:r>
            <w:r w:rsidRPr="008349B8">
              <w:rPr>
                <w:rFonts w:cstheme="minorHAnsi"/>
                <w:spacing w:val="1"/>
                <w:w w:val="102"/>
                <w:sz w:val="20"/>
                <w:szCs w:val="20"/>
              </w:rPr>
              <w:t>na</w:t>
            </w:r>
            <w:r w:rsidRPr="008349B8">
              <w:rPr>
                <w:rFonts w:cstheme="minorHAnsi"/>
                <w:w w:val="102"/>
                <w:sz w:val="20"/>
                <w:szCs w:val="20"/>
              </w:rPr>
              <w:t>t</w:t>
            </w:r>
            <w:r w:rsidRPr="008349B8">
              <w:rPr>
                <w:rFonts w:cstheme="minorHAnsi"/>
                <w:spacing w:val="1"/>
                <w:w w:val="102"/>
                <w:sz w:val="20"/>
                <w:szCs w:val="20"/>
              </w:rPr>
              <w:t>u</w:t>
            </w:r>
            <w:r w:rsidRPr="008349B8">
              <w:rPr>
                <w:rFonts w:cstheme="minorHAnsi"/>
                <w:w w:val="102"/>
                <w:sz w:val="20"/>
                <w:szCs w:val="20"/>
              </w:rPr>
              <w:t>re</w:t>
            </w:r>
            <w:r w:rsidRPr="008349B8">
              <w:rPr>
                <w:rFonts w:cstheme="minorHAnsi"/>
                <w:sz w:val="20"/>
                <w:szCs w:val="20"/>
              </w:rPr>
              <w:t xml:space="preserve"> </w:t>
            </w:r>
            <w:r w:rsidRPr="008349B8">
              <w:rPr>
                <w:rFonts w:cstheme="minorHAnsi"/>
                <w:w w:val="102"/>
                <w:sz w:val="20"/>
                <w:szCs w:val="20"/>
              </w:rPr>
              <w:t>of</w:t>
            </w:r>
            <w:r w:rsidRPr="008349B8">
              <w:rPr>
                <w:rFonts w:cstheme="minorHAnsi"/>
                <w:spacing w:val="3"/>
                <w:sz w:val="20"/>
                <w:szCs w:val="20"/>
              </w:rPr>
              <w:t xml:space="preserve"> </w:t>
            </w:r>
            <w:r w:rsidRPr="008349B8">
              <w:rPr>
                <w:rFonts w:cstheme="minorHAnsi"/>
                <w:w w:val="102"/>
                <w:sz w:val="20"/>
                <w:szCs w:val="20"/>
              </w:rPr>
              <w:t>the</w:t>
            </w:r>
            <w:r w:rsidRPr="008349B8">
              <w:rPr>
                <w:rFonts w:cstheme="minorHAnsi"/>
                <w:spacing w:val="1"/>
                <w:sz w:val="20"/>
                <w:szCs w:val="20"/>
              </w:rPr>
              <w:t xml:space="preserve"> </w:t>
            </w:r>
            <w:r w:rsidRPr="008349B8">
              <w:rPr>
                <w:rFonts w:cstheme="minorHAnsi"/>
                <w:w w:val="102"/>
                <w:sz w:val="20"/>
                <w:szCs w:val="20"/>
              </w:rPr>
              <w:t>pr</w:t>
            </w:r>
            <w:r w:rsidRPr="008349B8">
              <w:rPr>
                <w:rFonts w:cstheme="minorHAnsi"/>
                <w:spacing w:val="1"/>
                <w:w w:val="102"/>
                <w:sz w:val="20"/>
                <w:szCs w:val="20"/>
              </w:rPr>
              <w:t>o</w:t>
            </w:r>
            <w:r w:rsidRPr="008349B8">
              <w:rPr>
                <w:rFonts w:cstheme="minorHAnsi"/>
                <w:w w:val="102"/>
                <w:sz w:val="20"/>
                <w:szCs w:val="20"/>
              </w:rPr>
              <w:t>j</w:t>
            </w:r>
            <w:r w:rsidRPr="008349B8">
              <w:rPr>
                <w:rFonts w:cstheme="minorHAnsi"/>
                <w:spacing w:val="1"/>
                <w:w w:val="102"/>
                <w:sz w:val="20"/>
                <w:szCs w:val="20"/>
              </w:rPr>
              <w:t>ec</w:t>
            </w:r>
            <w:r w:rsidRPr="008349B8">
              <w:rPr>
                <w:rFonts w:cstheme="minorHAnsi"/>
                <w:w w:val="102"/>
                <w:sz w:val="20"/>
                <w:szCs w:val="20"/>
              </w:rPr>
              <w:t>t</w:t>
            </w:r>
          </w:p>
        </w:tc>
        <w:tc>
          <w:tcPr>
            <w:tcW w:w="1350" w:type="dxa"/>
            <w:tcBorders>
              <w:top w:val="single" w:sz="3" w:space="0" w:color="000000"/>
              <w:left w:val="single" w:sz="3" w:space="0" w:color="000000"/>
              <w:bottom w:val="single" w:sz="4" w:space="0" w:color="000000"/>
              <w:right w:val="single" w:sz="4" w:space="0" w:color="000000"/>
            </w:tcBorders>
          </w:tcPr>
          <w:p w14:paraId="545B67F3"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4" w:space="0" w:color="000000"/>
              <w:right w:val="single" w:sz="4" w:space="0" w:color="000000"/>
            </w:tcBorders>
          </w:tcPr>
          <w:p w14:paraId="51AFB8B5" w14:textId="77777777" w:rsidR="00EE67E0" w:rsidRPr="008349B8" w:rsidRDefault="00EE67E0" w:rsidP="00C03B46">
            <w:pPr>
              <w:widowControl w:val="0"/>
              <w:autoSpaceDE w:val="0"/>
              <w:autoSpaceDN w:val="0"/>
              <w:adjustRightInd w:val="0"/>
              <w:spacing w:after="0" w:line="240" w:lineRule="auto"/>
              <w:rPr>
                <w:rFonts w:cstheme="minorHAnsi"/>
                <w:sz w:val="20"/>
                <w:szCs w:val="20"/>
              </w:rPr>
            </w:pPr>
          </w:p>
        </w:tc>
      </w:tr>
      <w:tr w:rsidR="00EE67E0" w:rsidRPr="008349B8" w14:paraId="59208FCD" w14:textId="77777777" w:rsidTr="00C03B46">
        <w:trPr>
          <w:trHeight w:hRule="exact" w:val="348"/>
          <w:jc w:val="center"/>
        </w:trPr>
        <w:tc>
          <w:tcPr>
            <w:tcW w:w="4500" w:type="dxa"/>
            <w:tcBorders>
              <w:top w:val="single" w:sz="4" w:space="0" w:color="000000"/>
              <w:left w:val="single" w:sz="3" w:space="0" w:color="000000"/>
              <w:bottom w:val="single" w:sz="4" w:space="0" w:color="000000"/>
              <w:right w:val="single" w:sz="3" w:space="0" w:color="000000"/>
            </w:tcBorders>
          </w:tcPr>
          <w:p w14:paraId="0DA52370"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w w:val="102"/>
                <w:sz w:val="20"/>
                <w:szCs w:val="20"/>
              </w:rPr>
              <w:t>Category</w:t>
            </w:r>
          </w:p>
        </w:tc>
        <w:tc>
          <w:tcPr>
            <w:tcW w:w="1350" w:type="dxa"/>
            <w:tcBorders>
              <w:top w:val="single" w:sz="4" w:space="0" w:color="000000"/>
              <w:left w:val="single" w:sz="3" w:space="0" w:color="000000"/>
              <w:bottom w:val="single" w:sz="4" w:space="0" w:color="000000"/>
              <w:right w:val="single" w:sz="4" w:space="0" w:color="000000"/>
            </w:tcBorders>
          </w:tcPr>
          <w:p w14:paraId="134D3125"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5</w:t>
            </w:r>
          </w:p>
        </w:tc>
        <w:tc>
          <w:tcPr>
            <w:tcW w:w="3321" w:type="dxa"/>
            <w:tcBorders>
              <w:top w:val="single" w:sz="4" w:space="0" w:color="000000"/>
              <w:left w:val="single" w:sz="4" w:space="0" w:color="000000"/>
              <w:bottom w:val="single" w:sz="4" w:space="0" w:color="000000"/>
              <w:right w:val="single" w:sz="4" w:space="0" w:color="000000"/>
            </w:tcBorders>
          </w:tcPr>
          <w:p w14:paraId="1363076D" w14:textId="77777777" w:rsidR="00EE67E0" w:rsidRPr="008349B8"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8349B8" w14:paraId="5990E32D" w14:textId="77777777" w:rsidTr="00C03B46">
        <w:trPr>
          <w:trHeight w:hRule="exact" w:val="1000"/>
          <w:jc w:val="center"/>
        </w:trPr>
        <w:tc>
          <w:tcPr>
            <w:tcW w:w="4500" w:type="dxa"/>
            <w:tcBorders>
              <w:top w:val="single" w:sz="4" w:space="0" w:color="000000"/>
              <w:left w:val="single" w:sz="3" w:space="0" w:color="000000"/>
              <w:bottom w:val="single" w:sz="3" w:space="0" w:color="000000"/>
              <w:right w:val="single" w:sz="3" w:space="0" w:color="000000"/>
            </w:tcBorders>
          </w:tcPr>
          <w:p w14:paraId="513995F2" w14:textId="77777777" w:rsidR="00EE67E0" w:rsidRPr="008349B8" w:rsidRDefault="00EE67E0" w:rsidP="00C03B46">
            <w:pPr>
              <w:widowControl w:val="0"/>
              <w:autoSpaceDE w:val="0"/>
              <w:autoSpaceDN w:val="0"/>
              <w:adjustRightInd w:val="0"/>
              <w:spacing w:after="0" w:line="240" w:lineRule="auto"/>
              <w:ind w:right="232"/>
              <w:rPr>
                <w:rFonts w:cstheme="minorHAnsi"/>
                <w:sz w:val="20"/>
                <w:szCs w:val="20"/>
              </w:rPr>
            </w:pPr>
            <w:r w:rsidRPr="008349B8">
              <w:rPr>
                <w:rFonts w:cstheme="minorHAnsi"/>
                <w:spacing w:val="1"/>
                <w:w w:val="102"/>
                <w:sz w:val="20"/>
                <w:szCs w:val="20"/>
              </w:rPr>
              <w:t>Y</w:t>
            </w:r>
            <w:r w:rsidRPr="008349B8">
              <w:rPr>
                <w:rFonts w:cstheme="minorHAnsi"/>
                <w:spacing w:val="-1"/>
                <w:w w:val="102"/>
                <w:sz w:val="20"/>
                <w:szCs w:val="20"/>
              </w:rPr>
              <w:t>e</w:t>
            </w:r>
            <w:r w:rsidRPr="008349B8">
              <w:rPr>
                <w:rFonts w:cstheme="minorHAnsi"/>
                <w:spacing w:val="-2"/>
                <w:w w:val="102"/>
                <w:sz w:val="20"/>
                <w:szCs w:val="20"/>
              </w:rPr>
              <w:t>a</w:t>
            </w:r>
            <w:r w:rsidRPr="008349B8">
              <w:rPr>
                <w:rFonts w:cstheme="minorHAnsi"/>
                <w:w w:val="102"/>
                <w:sz w:val="20"/>
                <w:szCs w:val="20"/>
              </w:rPr>
              <w:t>r-</w:t>
            </w:r>
            <w:r w:rsidRPr="008349B8">
              <w:rPr>
                <w:rFonts w:cstheme="minorHAnsi"/>
                <w:spacing w:val="1"/>
                <w:w w:val="102"/>
                <w:sz w:val="20"/>
                <w:szCs w:val="20"/>
              </w:rPr>
              <w:t>w</w:t>
            </w:r>
            <w:r w:rsidRPr="008349B8">
              <w:rPr>
                <w:rFonts w:cstheme="minorHAnsi"/>
                <w:w w:val="102"/>
                <w:sz w:val="20"/>
                <w:szCs w:val="20"/>
              </w:rPr>
              <w:t>ise</w:t>
            </w:r>
            <w:r w:rsidRPr="008349B8">
              <w:rPr>
                <w:rFonts w:cstheme="minorHAnsi"/>
                <w:spacing w:val="1"/>
                <w:sz w:val="20"/>
                <w:szCs w:val="20"/>
              </w:rPr>
              <w:t xml:space="preserve"> (a) </w:t>
            </w:r>
            <w:r w:rsidRPr="008349B8">
              <w:rPr>
                <w:rFonts w:cstheme="minorHAnsi"/>
                <w:spacing w:val="1"/>
                <w:w w:val="102"/>
                <w:sz w:val="20"/>
                <w:szCs w:val="20"/>
              </w:rPr>
              <w:t>p</w:t>
            </w:r>
            <w:r w:rsidRPr="008349B8">
              <w:rPr>
                <w:rFonts w:cstheme="minorHAnsi"/>
                <w:spacing w:val="-1"/>
                <w:w w:val="102"/>
                <w:sz w:val="20"/>
                <w:szCs w:val="20"/>
              </w:rPr>
              <w:t>a</w:t>
            </w:r>
            <w:r w:rsidRPr="008349B8">
              <w:rPr>
                <w:rFonts w:cstheme="minorHAnsi"/>
                <w:spacing w:val="3"/>
                <w:w w:val="102"/>
                <w:sz w:val="20"/>
                <w:szCs w:val="20"/>
              </w:rPr>
              <w:t>y</w:t>
            </w:r>
            <w:r w:rsidRPr="008349B8">
              <w:rPr>
                <w:rFonts w:cstheme="minorHAnsi"/>
                <w:spacing w:val="-3"/>
                <w:w w:val="102"/>
                <w:sz w:val="20"/>
                <w:szCs w:val="20"/>
              </w:rPr>
              <w:t>m</w:t>
            </w:r>
            <w:r w:rsidRPr="008349B8">
              <w:rPr>
                <w:rFonts w:cstheme="minorHAnsi"/>
                <w:spacing w:val="-2"/>
                <w:w w:val="102"/>
                <w:sz w:val="20"/>
                <w:szCs w:val="20"/>
              </w:rPr>
              <w:t>e</w:t>
            </w:r>
            <w:r w:rsidRPr="008349B8">
              <w:rPr>
                <w:rFonts w:cstheme="minorHAnsi"/>
                <w:spacing w:val="1"/>
                <w:w w:val="102"/>
                <w:sz w:val="20"/>
                <w:szCs w:val="20"/>
              </w:rPr>
              <w:t>n</w:t>
            </w:r>
            <w:r w:rsidRPr="008349B8">
              <w:rPr>
                <w:rFonts w:cstheme="minorHAnsi"/>
                <w:w w:val="102"/>
                <w:sz w:val="20"/>
                <w:szCs w:val="20"/>
              </w:rPr>
              <w:t xml:space="preserve">ts </w:t>
            </w:r>
            <w:r w:rsidRPr="008349B8">
              <w:rPr>
                <w:rFonts w:cstheme="minorHAnsi"/>
                <w:spacing w:val="1"/>
                <w:w w:val="102"/>
                <w:sz w:val="20"/>
                <w:szCs w:val="20"/>
              </w:rPr>
              <w:t>r</w:t>
            </w:r>
            <w:r w:rsidRPr="008349B8">
              <w:rPr>
                <w:rFonts w:cstheme="minorHAnsi"/>
                <w:spacing w:val="-1"/>
                <w:w w:val="102"/>
                <w:sz w:val="20"/>
                <w:szCs w:val="20"/>
              </w:rPr>
              <w:t>e</w:t>
            </w:r>
            <w:r w:rsidRPr="008349B8">
              <w:rPr>
                <w:rFonts w:cstheme="minorHAnsi"/>
                <w:spacing w:val="1"/>
                <w:w w:val="102"/>
                <w:sz w:val="20"/>
                <w:szCs w:val="20"/>
              </w:rPr>
              <w:t>c</w:t>
            </w:r>
            <w:r w:rsidRPr="008349B8">
              <w:rPr>
                <w:rFonts w:cstheme="minorHAnsi"/>
                <w:spacing w:val="-1"/>
                <w:w w:val="102"/>
                <w:sz w:val="20"/>
                <w:szCs w:val="20"/>
              </w:rPr>
              <w:t>e</w:t>
            </w:r>
            <w:r w:rsidRPr="008349B8">
              <w:rPr>
                <w:rFonts w:cstheme="minorHAnsi"/>
                <w:w w:val="102"/>
                <w:sz w:val="20"/>
                <w:szCs w:val="20"/>
              </w:rPr>
              <w:t>i</w:t>
            </w:r>
            <w:r w:rsidRPr="008349B8">
              <w:rPr>
                <w:rFonts w:cstheme="minorHAnsi"/>
                <w:spacing w:val="1"/>
                <w:w w:val="102"/>
                <w:sz w:val="20"/>
                <w:szCs w:val="20"/>
              </w:rPr>
              <w:t>v</w:t>
            </w:r>
            <w:r w:rsidRPr="008349B8">
              <w:rPr>
                <w:rFonts w:cstheme="minorHAnsi"/>
                <w:spacing w:val="-2"/>
                <w:w w:val="102"/>
                <w:sz w:val="20"/>
                <w:szCs w:val="20"/>
              </w:rPr>
              <w:t>e</w:t>
            </w:r>
            <w:r w:rsidRPr="008349B8">
              <w:rPr>
                <w:rFonts w:cstheme="minorHAnsi"/>
                <w:spacing w:val="1"/>
                <w:w w:val="102"/>
                <w:sz w:val="20"/>
                <w:szCs w:val="20"/>
              </w:rPr>
              <w:t>d</w:t>
            </w:r>
            <w:r w:rsidRPr="008349B8">
              <w:rPr>
                <w:rFonts w:cstheme="minorHAnsi"/>
                <w:w w:val="102"/>
                <w:sz w:val="20"/>
                <w:szCs w:val="20"/>
              </w:rPr>
              <w:t>/</w:t>
            </w:r>
            <w:r w:rsidRPr="008349B8">
              <w:rPr>
                <w:rFonts w:cstheme="minorHAnsi"/>
                <w:spacing w:val="3"/>
                <w:sz w:val="20"/>
                <w:szCs w:val="20"/>
              </w:rPr>
              <w:t xml:space="preserve"> </w:t>
            </w:r>
            <w:r w:rsidRPr="008349B8">
              <w:rPr>
                <w:rFonts w:cstheme="minorHAnsi"/>
                <w:spacing w:val="-2"/>
                <w:w w:val="102"/>
                <w:sz w:val="20"/>
                <w:szCs w:val="20"/>
              </w:rPr>
              <w:t>m</w:t>
            </w:r>
            <w:r w:rsidRPr="008349B8">
              <w:rPr>
                <w:rFonts w:cstheme="minorHAnsi"/>
                <w:spacing w:val="-1"/>
                <w:w w:val="102"/>
                <w:sz w:val="20"/>
                <w:szCs w:val="20"/>
              </w:rPr>
              <w:t>a</w:t>
            </w:r>
            <w:r w:rsidRPr="008349B8">
              <w:rPr>
                <w:rFonts w:cstheme="minorHAnsi"/>
                <w:spacing w:val="1"/>
                <w:w w:val="102"/>
                <w:sz w:val="20"/>
                <w:szCs w:val="20"/>
              </w:rPr>
              <w:t>d</w:t>
            </w:r>
            <w:r w:rsidRPr="008349B8">
              <w:rPr>
                <w:rFonts w:cstheme="minorHAnsi"/>
                <w:w w:val="102"/>
                <w:sz w:val="20"/>
                <w:szCs w:val="20"/>
              </w:rPr>
              <w:t>e</w:t>
            </w:r>
            <w:r w:rsidRPr="008349B8">
              <w:rPr>
                <w:rFonts w:cstheme="minorHAnsi"/>
                <w:spacing w:val="1"/>
                <w:sz w:val="20"/>
                <w:szCs w:val="20"/>
              </w:rPr>
              <w:t xml:space="preserve"> for construction, (b) payments made for development of PPP projects and/or (c) </w:t>
            </w:r>
            <w:r w:rsidRPr="008349B8">
              <w:rPr>
                <w:rFonts w:cstheme="minorHAnsi"/>
                <w:spacing w:val="1"/>
                <w:w w:val="102"/>
                <w:sz w:val="20"/>
                <w:szCs w:val="20"/>
              </w:rPr>
              <w:t>r</w:t>
            </w:r>
            <w:r w:rsidRPr="008349B8">
              <w:rPr>
                <w:rFonts w:cstheme="minorHAnsi"/>
                <w:spacing w:val="-1"/>
                <w:w w:val="102"/>
                <w:sz w:val="20"/>
                <w:szCs w:val="20"/>
              </w:rPr>
              <w:t>e</w:t>
            </w:r>
            <w:r w:rsidRPr="008349B8">
              <w:rPr>
                <w:rFonts w:cstheme="minorHAnsi"/>
                <w:w w:val="102"/>
                <w:sz w:val="20"/>
                <w:szCs w:val="20"/>
              </w:rPr>
              <w:t>v</w:t>
            </w:r>
            <w:r w:rsidRPr="008349B8">
              <w:rPr>
                <w:rFonts w:cstheme="minorHAnsi"/>
                <w:spacing w:val="-2"/>
                <w:w w:val="102"/>
                <w:sz w:val="20"/>
                <w:szCs w:val="20"/>
              </w:rPr>
              <w:t>e</w:t>
            </w:r>
            <w:r w:rsidRPr="008349B8">
              <w:rPr>
                <w:rFonts w:cstheme="minorHAnsi"/>
                <w:spacing w:val="1"/>
                <w:w w:val="102"/>
                <w:sz w:val="20"/>
                <w:szCs w:val="20"/>
              </w:rPr>
              <w:t>nu</w:t>
            </w:r>
            <w:r w:rsidRPr="008349B8">
              <w:rPr>
                <w:rFonts w:cstheme="minorHAnsi"/>
                <w:spacing w:val="-2"/>
                <w:w w:val="102"/>
                <w:sz w:val="20"/>
                <w:szCs w:val="20"/>
              </w:rPr>
              <w:t>es</w:t>
            </w:r>
            <w:r w:rsidRPr="008349B8">
              <w:rPr>
                <w:rFonts w:cstheme="minorHAnsi"/>
                <w:spacing w:val="1"/>
                <w:w w:val="102"/>
                <w:sz w:val="20"/>
                <w:szCs w:val="20"/>
              </w:rPr>
              <w:t xml:space="preserve"> </w:t>
            </w:r>
            <w:r w:rsidRPr="008349B8">
              <w:rPr>
                <w:rFonts w:cstheme="minorHAnsi"/>
                <w:w w:val="102"/>
                <w:sz w:val="20"/>
                <w:szCs w:val="20"/>
              </w:rPr>
              <w:t>appro</w:t>
            </w:r>
            <w:r w:rsidRPr="008349B8">
              <w:rPr>
                <w:rFonts w:cstheme="minorHAnsi"/>
                <w:spacing w:val="1"/>
                <w:w w:val="102"/>
                <w:sz w:val="20"/>
                <w:szCs w:val="20"/>
              </w:rPr>
              <w:t>p</w:t>
            </w:r>
            <w:r w:rsidRPr="008349B8">
              <w:rPr>
                <w:rFonts w:cstheme="minorHAnsi"/>
                <w:w w:val="102"/>
                <w:sz w:val="20"/>
                <w:szCs w:val="20"/>
              </w:rPr>
              <w:t>r</w:t>
            </w:r>
            <w:r w:rsidRPr="008349B8">
              <w:rPr>
                <w:rFonts w:cstheme="minorHAnsi"/>
                <w:spacing w:val="-2"/>
                <w:w w:val="102"/>
                <w:sz w:val="20"/>
                <w:szCs w:val="20"/>
              </w:rPr>
              <w:t>i</w:t>
            </w:r>
            <w:r w:rsidRPr="008349B8">
              <w:rPr>
                <w:rFonts w:cstheme="minorHAnsi"/>
                <w:w w:val="102"/>
                <w:sz w:val="20"/>
                <w:szCs w:val="20"/>
              </w:rPr>
              <w:t>ated</w:t>
            </w:r>
          </w:p>
        </w:tc>
        <w:tc>
          <w:tcPr>
            <w:tcW w:w="1350" w:type="dxa"/>
            <w:tcBorders>
              <w:top w:val="single" w:sz="4" w:space="0" w:color="000000"/>
              <w:left w:val="single" w:sz="3" w:space="0" w:color="000000"/>
              <w:bottom w:val="single" w:sz="3" w:space="0" w:color="000000"/>
              <w:right w:val="single" w:sz="4" w:space="0" w:color="000000"/>
            </w:tcBorders>
          </w:tcPr>
          <w:p w14:paraId="293A4307"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6</w:t>
            </w:r>
          </w:p>
        </w:tc>
        <w:tc>
          <w:tcPr>
            <w:tcW w:w="3321" w:type="dxa"/>
            <w:tcBorders>
              <w:top w:val="single" w:sz="4" w:space="0" w:color="000000"/>
              <w:left w:val="single" w:sz="4" w:space="0" w:color="000000"/>
              <w:bottom w:val="single" w:sz="3" w:space="0" w:color="000000"/>
              <w:right w:val="single" w:sz="4" w:space="0" w:color="000000"/>
            </w:tcBorders>
          </w:tcPr>
          <w:p w14:paraId="3B2A1C6A" w14:textId="77777777" w:rsidR="00EE67E0" w:rsidRPr="008349B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349B8" w14:paraId="5363C1E6" w14:textId="77777777" w:rsidTr="00C03B46">
        <w:trPr>
          <w:trHeight w:hRule="exact" w:val="529"/>
          <w:jc w:val="center"/>
        </w:trPr>
        <w:tc>
          <w:tcPr>
            <w:tcW w:w="4500" w:type="dxa"/>
            <w:tcBorders>
              <w:top w:val="single" w:sz="3" w:space="0" w:color="000000"/>
              <w:left w:val="single" w:sz="3" w:space="0" w:color="000000"/>
              <w:bottom w:val="single" w:sz="3" w:space="0" w:color="000000"/>
              <w:right w:val="single" w:sz="3" w:space="0" w:color="000000"/>
            </w:tcBorders>
          </w:tcPr>
          <w:p w14:paraId="266818EE" w14:textId="77777777" w:rsidR="00EE67E0" w:rsidRPr="008349B8" w:rsidRDefault="00EE67E0" w:rsidP="00C03B46">
            <w:pPr>
              <w:widowControl w:val="0"/>
              <w:autoSpaceDE w:val="0"/>
              <w:autoSpaceDN w:val="0"/>
              <w:adjustRightInd w:val="0"/>
              <w:spacing w:after="0" w:line="240" w:lineRule="auto"/>
              <w:ind w:right="209"/>
              <w:rPr>
                <w:rFonts w:cstheme="minorHAnsi"/>
                <w:sz w:val="20"/>
                <w:szCs w:val="20"/>
              </w:rPr>
            </w:pPr>
            <w:r w:rsidRPr="008349B8">
              <w:rPr>
                <w:rFonts w:cstheme="minorHAnsi"/>
                <w:w w:val="102"/>
                <w:sz w:val="20"/>
                <w:szCs w:val="20"/>
              </w:rPr>
              <w:t>Ent</w:t>
            </w:r>
            <w:r w:rsidRPr="008349B8">
              <w:rPr>
                <w:rFonts w:cstheme="minorHAnsi"/>
                <w:spacing w:val="1"/>
                <w:w w:val="102"/>
                <w:sz w:val="20"/>
                <w:szCs w:val="20"/>
              </w:rPr>
              <w:t>i</w:t>
            </w:r>
            <w:r w:rsidRPr="008349B8">
              <w:rPr>
                <w:rFonts w:cstheme="minorHAnsi"/>
                <w:spacing w:val="-2"/>
                <w:w w:val="102"/>
                <w:sz w:val="20"/>
                <w:szCs w:val="20"/>
              </w:rPr>
              <w:t>t</w:t>
            </w:r>
            <w:r w:rsidRPr="008349B8">
              <w:rPr>
                <w:rFonts w:cstheme="minorHAnsi"/>
                <w:w w:val="102"/>
                <w:sz w:val="20"/>
                <w:szCs w:val="20"/>
              </w:rPr>
              <w:t>y</w:t>
            </w:r>
            <w:r w:rsidRPr="008349B8">
              <w:rPr>
                <w:rFonts w:cstheme="minorHAnsi"/>
                <w:spacing w:val="4"/>
                <w:sz w:val="20"/>
                <w:szCs w:val="20"/>
              </w:rPr>
              <w:t xml:space="preserve"> </w:t>
            </w:r>
            <w:r w:rsidRPr="008349B8">
              <w:rPr>
                <w:rFonts w:cstheme="minorHAnsi"/>
                <w:w w:val="102"/>
                <w:sz w:val="20"/>
                <w:szCs w:val="20"/>
              </w:rPr>
              <w:t>for</w:t>
            </w:r>
            <w:r w:rsidRPr="008349B8">
              <w:rPr>
                <w:rFonts w:cstheme="minorHAnsi"/>
                <w:sz w:val="20"/>
                <w:szCs w:val="20"/>
              </w:rPr>
              <w:t xml:space="preserve"> </w:t>
            </w:r>
            <w:r w:rsidRPr="008349B8">
              <w:rPr>
                <w:rFonts w:cstheme="minorHAnsi"/>
                <w:w w:val="102"/>
                <w:sz w:val="20"/>
                <w:szCs w:val="20"/>
              </w:rPr>
              <w:t>which</w:t>
            </w:r>
            <w:r w:rsidRPr="008349B8">
              <w:rPr>
                <w:rFonts w:cstheme="minorHAnsi"/>
                <w:spacing w:val="2"/>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1"/>
                <w:sz w:val="20"/>
                <w:szCs w:val="20"/>
              </w:rPr>
              <w:t xml:space="preserve"> </w:t>
            </w:r>
            <w:r w:rsidRPr="008349B8">
              <w:rPr>
                <w:rFonts w:cstheme="minorHAnsi"/>
                <w:w w:val="102"/>
                <w:sz w:val="20"/>
                <w:szCs w:val="20"/>
              </w:rPr>
              <w:t xml:space="preserve">project </w:t>
            </w:r>
            <w:r w:rsidRPr="008349B8">
              <w:rPr>
                <w:rFonts w:cstheme="minorHAnsi"/>
                <w:spacing w:val="1"/>
                <w:w w:val="102"/>
                <w:sz w:val="20"/>
                <w:szCs w:val="20"/>
              </w:rPr>
              <w:t>w</w:t>
            </w:r>
            <w:r w:rsidRPr="008349B8">
              <w:rPr>
                <w:rFonts w:cstheme="minorHAnsi"/>
                <w:spacing w:val="-1"/>
                <w:w w:val="102"/>
                <w:sz w:val="20"/>
                <w:szCs w:val="20"/>
              </w:rPr>
              <w:t>a</w:t>
            </w:r>
            <w:r w:rsidRPr="008349B8">
              <w:rPr>
                <w:rFonts w:cstheme="minorHAnsi"/>
                <w:w w:val="102"/>
                <w:sz w:val="20"/>
                <w:szCs w:val="20"/>
              </w:rPr>
              <w:t>s</w:t>
            </w:r>
            <w:r w:rsidRPr="008349B8">
              <w:rPr>
                <w:rFonts w:cstheme="minorHAnsi"/>
                <w:spacing w:val="1"/>
                <w:sz w:val="20"/>
                <w:szCs w:val="20"/>
              </w:rPr>
              <w:t xml:space="preserve"> </w:t>
            </w:r>
            <w:r w:rsidRPr="008349B8">
              <w:rPr>
                <w:rFonts w:cstheme="minorHAnsi"/>
                <w:spacing w:val="-1"/>
                <w:w w:val="102"/>
                <w:sz w:val="20"/>
                <w:szCs w:val="20"/>
              </w:rPr>
              <w:t>c</w:t>
            </w:r>
            <w:r w:rsidRPr="008349B8">
              <w:rPr>
                <w:rFonts w:cstheme="minorHAnsi"/>
                <w:w w:val="102"/>
                <w:sz w:val="20"/>
                <w:szCs w:val="20"/>
              </w:rPr>
              <w:t>onstr</w:t>
            </w:r>
            <w:r w:rsidRPr="008349B8">
              <w:rPr>
                <w:rFonts w:cstheme="minorHAnsi"/>
                <w:spacing w:val="1"/>
                <w:w w:val="102"/>
                <w:sz w:val="20"/>
                <w:szCs w:val="20"/>
              </w:rPr>
              <w:t>u</w:t>
            </w:r>
            <w:r w:rsidRPr="008349B8">
              <w:rPr>
                <w:rFonts w:cstheme="minorHAnsi"/>
                <w:spacing w:val="-1"/>
                <w:w w:val="102"/>
                <w:sz w:val="20"/>
                <w:szCs w:val="20"/>
              </w:rPr>
              <w:t>c</w:t>
            </w:r>
            <w:r w:rsidRPr="008349B8">
              <w:rPr>
                <w:rFonts w:cstheme="minorHAnsi"/>
                <w:spacing w:val="1"/>
                <w:w w:val="102"/>
                <w:sz w:val="20"/>
                <w:szCs w:val="20"/>
              </w:rPr>
              <w:t>t</w:t>
            </w:r>
            <w:r w:rsidRPr="008349B8">
              <w:rPr>
                <w:rFonts w:cstheme="minorHAnsi"/>
                <w:spacing w:val="-2"/>
                <w:w w:val="102"/>
                <w:sz w:val="20"/>
                <w:szCs w:val="20"/>
              </w:rPr>
              <w:t>e</w:t>
            </w:r>
            <w:r w:rsidRPr="008349B8">
              <w:rPr>
                <w:rFonts w:cstheme="minorHAnsi"/>
                <w:spacing w:val="1"/>
                <w:w w:val="102"/>
                <w:sz w:val="20"/>
                <w:szCs w:val="20"/>
              </w:rPr>
              <w:t>d</w:t>
            </w:r>
            <w:r w:rsidRPr="008349B8">
              <w:rPr>
                <w:rFonts w:cstheme="minorHAnsi"/>
                <w:w w:val="102"/>
                <w:sz w:val="20"/>
                <w:szCs w:val="20"/>
              </w:rPr>
              <w:t>/</w:t>
            </w:r>
            <w:r w:rsidRPr="008349B8">
              <w:rPr>
                <w:rFonts w:cstheme="minorHAnsi"/>
                <w:spacing w:val="1"/>
                <w:sz w:val="20"/>
                <w:szCs w:val="20"/>
              </w:rPr>
              <w:t xml:space="preserve"> </w:t>
            </w:r>
            <w:r w:rsidRPr="008349B8">
              <w:rPr>
                <w:rFonts w:cstheme="minorHAnsi"/>
                <w:w w:val="102"/>
                <w:sz w:val="20"/>
                <w:szCs w:val="20"/>
              </w:rPr>
              <w:t>d</w:t>
            </w:r>
            <w:r w:rsidRPr="008349B8">
              <w:rPr>
                <w:rFonts w:cstheme="minorHAnsi"/>
                <w:spacing w:val="-1"/>
                <w:w w:val="102"/>
                <w:sz w:val="20"/>
                <w:szCs w:val="20"/>
              </w:rPr>
              <w:t>e</w:t>
            </w:r>
            <w:r w:rsidRPr="008349B8">
              <w:rPr>
                <w:rFonts w:cstheme="minorHAnsi"/>
                <w:spacing w:val="1"/>
                <w:w w:val="102"/>
                <w:sz w:val="20"/>
                <w:szCs w:val="20"/>
              </w:rPr>
              <w:t>ve</w:t>
            </w:r>
            <w:r w:rsidRPr="008349B8">
              <w:rPr>
                <w:rFonts w:cstheme="minorHAnsi"/>
                <w:w w:val="102"/>
                <w:sz w:val="20"/>
                <w:szCs w:val="20"/>
              </w:rPr>
              <w:t>l</w:t>
            </w:r>
            <w:r w:rsidRPr="008349B8">
              <w:rPr>
                <w:rFonts w:cstheme="minorHAnsi"/>
                <w:spacing w:val="1"/>
                <w:w w:val="102"/>
                <w:sz w:val="20"/>
                <w:szCs w:val="20"/>
              </w:rPr>
              <w:t>o</w:t>
            </w:r>
            <w:r w:rsidRPr="008349B8">
              <w:rPr>
                <w:rFonts w:cstheme="minorHAnsi"/>
                <w:w w:val="102"/>
                <w:sz w:val="20"/>
                <w:szCs w:val="20"/>
              </w:rPr>
              <w:t>p</w:t>
            </w:r>
            <w:r w:rsidRPr="008349B8">
              <w:rPr>
                <w:rFonts w:cstheme="minorHAnsi"/>
                <w:spacing w:val="-1"/>
                <w:w w:val="102"/>
                <w:sz w:val="20"/>
                <w:szCs w:val="20"/>
              </w:rPr>
              <w:t>e</w:t>
            </w:r>
            <w:r w:rsidRPr="008349B8">
              <w:rPr>
                <w:rFonts w:cstheme="minorHAnsi"/>
                <w:spacing w:val="1"/>
                <w:w w:val="102"/>
                <w:sz w:val="20"/>
                <w:szCs w:val="20"/>
              </w:rPr>
              <w:t>d</w:t>
            </w:r>
          </w:p>
        </w:tc>
        <w:tc>
          <w:tcPr>
            <w:tcW w:w="1350" w:type="dxa"/>
            <w:tcBorders>
              <w:top w:val="single" w:sz="3" w:space="0" w:color="000000"/>
              <w:left w:val="single" w:sz="3" w:space="0" w:color="000000"/>
              <w:bottom w:val="single" w:sz="3" w:space="0" w:color="000000"/>
              <w:right w:val="single" w:sz="4" w:space="0" w:color="000000"/>
            </w:tcBorders>
          </w:tcPr>
          <w:p w14:paraId="0291254D"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7</w:t>
            </w:r>
          </w:p>
        </w:tc>
        <w:tc>
          <w:tcPr>
            <w:tcW w:w="3321" w:type="dxa"/>
            <w:tcBorders>
              <w:top w:val="single" w:sz="3" w:space="0" w:color="000000"/>
              <w:left w:val="single" w:sz="4" w:space="0" w:color="000000"/>
              <w:bottom w:val="single" w:sz="3" w:space="0" w:color="000000"/>
              <w:right w:val="single" w:sz="4" w:space="0" w:color="000000"/>
            </w:tcBorders>
          </w:tcPr>
          <w:p w14:paraId="1550AF5A" w14:textId="77777777" w:rsidR="00EE67E0" w:rsidRPr="008349B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349B8" w14:paraId="77A33A98"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351279DC"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w w:val="102"/>
                <w:sz w:val="20"/>
                <w:szCs w:val="20"/>
              </w:rPr>
              <w:t>Location</w:t>
            </w:r>
          </w:p>
        </w:tc>
        <w:tc>
          <w:tcPr>
            <w:tcW w:w="1350" w:type="dxa"/>
            <w:tcBorders>
              <w:top w:val="single" w:sz="3" w:space="0" w:color="000000"/>
              <w:left w:val="single" w:sz="3" w:space="0" w:color="000000"/>
              <w:bottom w:val="single" w:sz="3" w:space="0" w:color="000000"/>
              <w:right w:val="single" w:sz="4" w:space="0" w:color="000000"/>
            </w:tcBorders>
          </w:tcPr>
          <w:p w14:paraId="20D9B694"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B3E1472" w14:textId="77777777" w:rsidR="00EE67E0" w:rsidRPr="008349B8" w:rsidRDefault="00EE67E0" w:rsidP="00C03B46">
            <w:pPr>
              <w:widowControl w:val="0"/>
              <w:autoSpaceDE w:val="0"/>
              <w:autoSpaceDN w:val="0"/>
              <w:adjustRightInd w:val="0"/>
              <w:spacing w:after="0" w:line="240" w:lineRule="auto"/>
              <w:rPr>
                <w:rFonts w:cstheme="minorHAnsi"/>
                <w:sz w:val="20"/>
                <w:szCs w:val="20"/>
              </w:rPr>
            </w:pPr>
          </w:p>
        </w:tc>
      </w:tr>
      <w:tr w:rsidR="00EE67E0" w:rsidRPr="008349B8" w14:paraId="2062C014" w14:textId="77777777" w:rsidTr="00C03B46">
        <w:trPr>
          <w:trHeight w:hRule="exact" w:val="295"/>
          <w:jc w:val="center"/>
        </w:trPr>
        <w:tc>
          <w:tcPr>
            <w:tcW w:w="4500" w:type="dxa"/>
            <w:tcBorders>
              <w:top w:val="single" w:sz="3" w:space="0" w:color="000000"/>
              <w:left w:val="single" w:sz="3" w:space="0" w:color="000000"/>
              <w:bottom w:val="single" w:sz="3" w:space="0" w:color="000000"/>
              <w:right w:val="single" w:sz="3" w:space="0" w:color="000000"/>
            </w:tcBorders>
          </w:tcPr>
          <w:p w14:paraId="4C0BC99C"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spacing w:val="2"/>
                <w:w w:val="102"/>
                <w:sz w:val="20"/>
                <w:szCs w:val="20"/>
              </w:rPr>
              <w:t>P</w:t>
            </w:r>
            <w:r w:rsidRPr="008349B8">
              <w:rPr>
                <w:rFonts w:cstheme="minorHAnsi"/>
                <w:w w:val="102"/>
                <w:sz w:val="20"/>
                <w:szCs w:val="20"/>
              </w:rPr>
              <w:t>roj</w:t>
            </w:r>
            <w:r w:rsidRPr="008349B8">
              <w:rPr>
                <w:rFonts w:cstheme="minorHAnsi"/>
                <w:spacing w:val="-2"/>
                <w:w w:val="102"/>
                <w:sz w:val="20"/>
                <w:szCs w:val="20"/>
              </w:rPr>
              <w:t>e</w:t>
            </w:r>
            <w:r w:rsidRPr="008349B8">
              <w:rPr>
                <w:rFonts w:cstheme="minorHAnsi"/>
                <w:spacing w:val="-1"/>
                <w:w w:val="102"/>
                <w:sz w:val="20"/>
                <w:szCs w:val="20"/>
              </w:rPr>
              <w:t>c</w:t>
            </w:r>
            <w:r w:rsidRPr="008349B8">
              <w:rPr>
                <w:rFonts w:cstheme="minorHAnsi"/>
                <w:w w:val="102"/>
                <w:sz w:val="20"/>
                <w:szCs w:val="20"/>
              </w:rPr>
              <w:t>t</w:t>
            </w:r>
            <w:r w:rsidRPr="008349B8">
              <w:rPr>
                <w:rFonts w:cstheme="minorHAnsi"/>
                <w:spacing w:val="3"/>
                <w:sz w:val="20"/>
                <w:szCs w:val="20"/>
              </w:rPr>
              <w:t xml:space="preserve"> </w:t>
            </w:r>
            <w:r w:rsidRPr="008349B8">
              <w:rPr>
                <w:rFonts w:cstheme="minorHAnsi"/>
                <w:w w:val="102"/>
                <w:sz w:val="20"/>
                <w:szCs w:val="20"/>
              </w:rPr>
              <w:t>cost</w:t>
            </w:r>
          </w:p>
        </w:tc>
        <w:tc>
          <w:tcPr>
            <w:tcW w:w="1350" w:type="dxa"/>
            <w:tcBorders>
              <w:top w:val="single" w:sz="3" w:space="0" w:color="000000"/>
              <w:left w:val="single" w:sz="3" w:space="0" w:color="000000"/>
              <w:bottom w:val="single" w:sz="3" w:space="0" w:color="000000"/>
              <w:right w:val="single" w:sz="4" w:space="0" w:color="000000"/>
            </w:tcBorders>
          </w:tcPr>
          <w:p w14:paraId="7B425131"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8</w:t>
            </w:r>
          </w:p>
        </w:tc>
        <w:tc>
          <w:tcPr>
            <w:tcW w:w="3321" w:type="dxa"/>
            <w:tcBorders>
              <w:top w:val="single" w:sz="3" w:space="0" w:color="000000"/>
              <w:left w:val="single" w:sz="4" w:space="0" w:color="000000"/>
              <w:bottom w:val="single" w:sz="3" w:space="0" w:color="000000"/>
              <w:right w:val="single" w:sz="4" w:space="0" w:color="000000"/>
            </w:tcBorders>
          </w:tcPr>
          <w:p w14:paraId="3A31B7BE" w14:textId="77777777" w:rsidR="00EE67E0" w:rsidRPr="008349B8" w:rsidRDefault="00EE67E0" w:rsidP="00C03B46">
            <w:pPr>
              <w:keepNext/>
              <w:keepLines/>
              <w:widowControl w:val="0"/>
              <w:autoSpaceDE w:val="0"/>
              <w:autoSpaceDN w:val="0"/>
              <w:adjustRightInd w:val="0"/>
              <w:spacing w:after="0" w:line="240" w:lineRule="auto"/>
              <w:outlineLvl w:val="0"/>
              <w:rPr>
                <w:rFonts w:cstheme="minorHAnsi"/>
                <w:sz w:val="20"/>
                <w:szCs w:val="20"/>
              </w:rPr>
            </w:pPr>
          </w:p>
        </w:tc>
      </w:tr>
      <w:tr w:rsidR="00EE67E0" w:rsidRPr="008349B8" w14:paraId="70577F3A"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076F80C2" w14:textId="77777777" w:rsidR="00EE67E0" w:rsidRPr="008349B8" w:rsidRDefault="00EE67E0" w:rsidP="00C03B46">
            <w:pPr>
              <w:widowControl w:val="0"/>
              <w:autoSpaceDE w:val="0"/>
              <w:autoSpaceDN w:val="0"/>
              <w:adjustRightInd w:val="0"/>
              <w:spacing w:after="0" w:line="240" w:lineRule="auto"/>
              <w:ind w:right="314"/>
              <w:rPr>
                <w:rFonts w:cstheme="minorHAnsi"/>
                <w:sz w:val="20"/>
                <w:szCs w:val="20"/>
              </w:rPr>
            </w:pPr>
            <w:r w:rsidRPr="008349B8">
              <w:rPr>
                <w:rFonts w:cstheme="minorHAnsi"/>
                <w:spacing w:val="1"/>
                <w:w w:val="102"/>
                <w:sz w:val="20"/>
                <w:szCs w:val="20"/>
              </w:rPr>
              <w:t>D</w:t>
            </w:r>
            <w:r w:rsidRPr="008349B8">
              <w:rPr>
                <w:rFonts w:cstheme="minorHAnsi"/>
                <w:spacing w:val="-1"/>
                <w:w w:val="102"/>
                <w:sz w:val="20"/>
                <w:szCs w:val="20"/>
              </w:rPr>
              <w:t>a</w:t>
            </w:r>
            <w:r w:rsidRPr="008349B8">
              <w:rPr>
                <w:rFonts w:cstheme="minorHAnsi"/>
                <w:w w:val="102"/>
                <w:sz w:val="20"/>
                <w:szCs w:val="20"/>
              </w:rPr>
              <w:t>te</w:t>
            </w:r>
            <w:r w:rsidRPr="008349B8">
              <w:rPr>
                <w:rFonts w:cstheme="minorHAnsi"/>
                <w:spacing w:val="1"/>
                <w:sz w:val="20"/>
                <w:szCs w:val="20"/>
              </w:rPr>
              <w:t xml:space="preserve"> </w:t>
            </w:r>
            <w:r w:rsidRPr="008349B8">
              <w:rPr>
                <w:rFonts w:cstheme="minorHAnsi"/>
                <w:w w:val="102"/>
                <w:sz w:val="20"/>
                <w:szCs w:val="20"/>
              </w:rPr>
              <w:t>of</w:t>
            </w:r>
            <w:r w:rsidRPr="008349B8">
              <w:rPr>
                <w:rFonts w:cstheme="minorHAnsi"/>
                <w:spacing w:val="2"/>
                <w:sz w:val="20"/>
                <w:szCs w:val="20"/>
              </w:rPr>
              <w:t xml:space="preserve"> </w:t>
            </w:r>
            <w:r w:rsidRPr="008349B8">
              <w:rPr>
                <w:rFonts w:cstheme="minorHAnsi"/>
                <w:spacing w:val="-1"/>
                <w:w w:val="102"/>
                <w:sz w:val="20"/>
                <w:szCs w:val="20"/>
              </w:rPr>
              <w:t>c</w:t>
            </w:r>
            <w:r w:rsidRPr="008349B8">
              <w:rPr>
                <w:rFonts w:cstheme="minorHAnsi"/>
                <w:spacing w:val="2"/>
                <w:w w:val="102"/>
                <w:sz w:val="20"/>
                <w:szCs w:val="20"/>
              </w:rPr>
              <w:t>o</w:t>
            </w:r>
            <w:r w:rsidRPr="008349B8">
              <w:rPr>
                <w:rFonts w:cstheme="minorHAnsi"/>
                <w:spacing w:val="-2"/>
                <w:w w:val="102"/>
                <w:sz w:val="20"/>
                <w:szCs w:val="20"/>
              </w:rPr>
              <w:t>mm</w:t>
            </w:r>
            <w:r w:rsidRPr="008349B8">
              <w:rPr>
                <w:rFonts w:cstheme="minorHAnsi"/>
                <w:spacing w:val="1"/>
                <w:w w:val="102"/>
                <w:sz w:val="20"/>
                <w:szCs w:val="20"/>
              </w:rPr>
              <w:t>en</w:t>
            </w:r>
            <w:r w:rsidRPr="008349B8">
              <w:rPr>
                <w:rFonts w:cstheme="minorHAnsi"/>
                <w:spacing w:val="-1"/>
                <w:w w:val="102"/>
                <w:sz w:val="20"/>
                <w:szCs w:val="20"/>
              </w:rPr>
              <w:t>c</w:t>
            </w:r>
            <w:r w:rsidRPr="008349B8">
              <w:rPr>
                <w:rFonts w:cstheme="minorHAnsi"/>
                <w:spacing w:val="1"/>
                <w:w w:val="102"/>
                <w:sz w:val="20"/>
                <w:szCs w:val="20"/>
              </w:rPr>
              <w:t>e</w:t>
            </w:r>
            <w:r w:rsidRPr="008349B8">
              <w:rPr>
                <w:rFonts w:cstheme="minorHAnsi"/>
                <w:spacing w:val="-3"/>
                <w:w w:val="102"/>
                <w:sz w:val="20"/>
                <w:szCs w:val="20"/>
              </w:rPr>
              <w:t>m</w:t>
            </w:r>
            <w:r w:rsidRPr="008349B8">
              <w:rPr>
                <w:rFonts w:cstheme="minorHAnsi"/>
                <w:spacing w:val="1"/>
                <w:w w:val="102"/>
                <w:sz w:val="20"/>
                <w:szCs w:val="20"/>
              </w:rPr>
              <w:t>en</w:t>
            </w:r>
            <w:r w:rsidRPr="008349B8">
              <w:rPr>
                <w:rFonts w:cstheme="minorHAnsi"/>
                <w:w w:val="102"/>
                <w:sz w:val="20"/>
                <w:szCs w:val="20"/>
              </w:rPr>
              <w:t>t</w:t>
            </w:r>
            <w:r w:rsidRPr="008349B8">
              <w:rPr>
                <w:rFonts w:cstheme="minorHAnsi"/>
                <w:spacing w:val="1"/>
                <w:sz w:val="20"/>
                <w:szCs w:val="20"/>
              </w:rPr>
              <w:t xml:space="preserve"> </w:t>
            </w:r>
            <w:r w:rsidRPr="008349B8">
              <w:rPr>
                <w:rFonts w:cstheme="minorHAnsi"/>
                <w:spacing w:val="1"/>
                <w:w w:val="102"/>
                <w:sz w:val="20"/>
                <w:szCs w:val="20"/>
              </w:rPr>
              <w:t xml:space="preserve">of </w:t>
            </w:r>
            <w:r w:rsidRPr="008349B8">
              <w:rPr>
                <w:rFonts w:cstheme="minorHAnsi"/>
                <w:w w:val="102"/>
                <w:sz w:val="20"/>
                <w:szCs w:val="20"/>
              </w:rPr>
              <w:t>p</w:t>
            </w:r>
            <w:r w:rsidRPr="008349B8">
              <w:rPr>
                <w:rFonts w:cstheme="minorHAnsi"/>
                <w:spacing w:val="2"/>
                <w:w w:val="102"/>
                <w:sz w:val="20"/>
                <w:szCs w:val="20"/>
              </w:rPr>
              <w:t>r</w:t>
            </w:r>
            <w:r w:rsidRPr="008349B8">
              <w:rPr>
                <w:rFonts w:cstheme="minorHAnsi"/>
                <w:w w:val="102"/>
                <w:sz w:val="20"/>
                <w:szCs w:val="20"/>
              </w:rPr>
              <w:t>o</w:t>
            </w:r>
            <w:r w:rsidRPr="008349B8">
              <w:rPr>
                <w:rFonts w:cstheme="minorHAnsi"/>
                <w:spacing w:val="-2"/>
                <w:w w:val="102"/>
                <w:sz w:val="20"/>
                <w:szCs w:val="20"/>
              </w:rPr>
              <w:t>j</w:t>
            </w:r>
            <w:r w:rsidRPr="008349B8">
              <w:rPr>
                <w:rFonts w:cstheme="minorHAnsi"/>
                <w:w w:val="102"/>
                <w:sz w:val="20"/>
                <w:szCs w:val="20"/>
              </w:rPr>
              <w:t>ect/</w:t>
            </w:r>
            <w:r w:rsidRPr="008349B8">
              <w:rPr>
                <w:rFonts w:cstheme="minorHAnsi"/>
                <w:spacing w:val="1"/>
                <w:sz w:val="20"/>
                <w:szCs w:val="20"/>
              </w:rPr>
              <w:t xml:space="preserve"> </w:t>
            </w:r>
            <w:r w:rsidRPr="008349B8">
              <w:rPr>
                <w:rFonts w:cstheme="minorHAnsi"/>
                <w:w w:val="102"/>
                <w:sz w:val="20"/>
                <w:szCs w:val="20"/>
              </w:rPr>
              <w:t>contract</w:t>
            </w:r>
          </w:p>
        </w:tc>
        <w:tc>
          <w:tcPr>
            <w:tcW w:w="1350" w:type="dxa"/>
            <w:tcBorders>
              <w:top w:val="single" w:sz="3" w:space="0" w:color="000000"/>
              <w:left w:val="single" w:sz="3" w:space="0" w:color="000000"/>
              <w:bottom w:val="single" w:sz="3" w:space="0" w:color="000000"/>
              <w:right w:val="single" w:sz="4" w:space="0" w:color="000000"/>
            </w:tcBorders>
          </w:tcPr>
          <w:p w14:paraId="5BAB3C83"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p>
        </w:tc>
        <w:tc>
          <w:tcPr>
            <w:tcW w:w="3321" w:type="dxa"/>
            <w:tcBorders>
              <w:top w:val="single" w:sz="3" w:space="0" w:color="000000"/>
              <w:left w:val="single" w:sz="4" w:space="0" w:color="000000"/>
              <w:bottom w:val="single" w:sz="3" w:space="0" w:color="000000"/>
              <w:right w:val="single" w:sz="4" w:space="0" w:color="000000"/>
            </w:tcBorders>
          </w:tcPr>
          <w:p w14:paraId="533D439B" w14:textId="77777777" w:rsidR="00EE67E0" w:rsidRPr="008349B8" w:rsidRDefault="00EE67E0" w:rsidP="00C03B46">
            <w:pPr>
              <w:widowControl w:val="0"/>
              <w:autoSpaceDE w:val="0"/>
              <w:autoSpaceDN w:val="0"/>
              <w:adjustRightInd w:val="0"/>
              <w:spacing w:after="0" w:line="240" w:lineRule="auto"/>
              <w:rPr>
                <w:rFonts w:cstheme="minorHAnsi"/>
                <w:sz w:val="20"/>
                <w:szCs w:val="20"/>
              </w:rPr>
            </w:pPr>
          </w:p>
        </w:tc>
      </w:tr>
      <w:tr w:rsidR="00EE67E0" w:rsidRPr="008349B8" w14:paraId="587D5D64" w14:textId="77777777" w:rsidTr="00C03B46">
        <w:trPr>
          <w:trHeight w:hRule="exact" w:val="349"/>
          <w:jc w:val="center"/>
        </w:trPr>
        <w:tc>
          <w:tcPr>
            <w:tcW w:w="4500" w:type="dxa"/>
            <w:tcBorders>
              <w:top w:val="single" w:sz="3" w:space="0" w:color="000000"/>
              <w:left w:val="single" w:sz="3" w:space="0" w:color="000000"/>
              <w:bottom w:val="single" w:sz="3" w:space="0" w:color="000000"/>
              <w:right w:val="single" w:sz="3" w:space="0" w:color="000000"/>
            </w:tcBorders>
          </w:tcPr>
          <w:p w14:paraId="67B8BFD1"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spacing w:val="1"/>
                <w:w w:val="102"/>
                <w:sz w:val="20"/>
                <w:szCs w:val="20"/>
              </w:rPr>
              <w:t>D</w:t>
            </w:r>
            <w:r w:rsidRPr="008349B8">
              <w:rPr>
                <w:rFonts w:cstheme="minorHAnsi"/>
                <w:spacing w:val="-1"/>
                <w:w w:val="102"/>
                <w:sz w:val="20"/>
                <w:szCs w:val="20"/>
              </w:rPr>
              <w:t>a</w:t>
            </w:r>
            <w:r w:rsidRPr="008349B8">
              <w:rPr>
                <w:rFonts w:cstheme="minorHAnsi"/>
                <w:w w:val="102"/>
                <w:sz w:val="20"/>
                <w:szCs w:val="20"/>
              </w:rPr>
              <w:t>te</w:t>
            </w:r>
            <w:r w:rsidRPr="008349B8">
              <w:rPr>
                <w:rFonts w:cstheme="minorHAnsi"/>
                <w:spacing w:val="1"/>
                <w:sz w:val="20"/>
                <w:szCs w:val="20"/>
              </w:rPr>
              <w:t xml:space="preserve"> </w:t>
            </w:r>
            <w:r w:rsidRPr="008349B8">
              <w:rPr>
                <w:rFonts w:cstheme="minorHAnsi"/>
                <w:w w:val="102"/>
                <w:sz w:val="20"/>
                <w:szCs w:val="20"/>
              </w:rPr>
              <w:t>of</w:t>
            </w:r>
            <w:r w:rsidRPr="008349B8">
              <w:rPr>
                <w:rFonts w:cstheme="minorHAnsi"/>
                <w:spacing w:val="1"/>
                <w:sz w:val="20"/>
                <w:szCs w:val="20"/>
              </w:rPr>
              <w:t xml:space="preserve"> </w:t>
            </w:r>
            <w:r w:rsidRPr="008349B8">
              <w:rPr>
                <w:rFonts w:cstheme="minorHAnsi"/>
                <w:w w:val="102"/>
                <w:sz w:val="20"/>
                <w:szCs w:val="20"/>
              </w:rPr>
              <w:t>c</w:t>
            </w:r>
            <w:r w:rsidRPr="008349B8">
              <w:rPr>
                <w:rFonts w:cstheme="minorHAnsi"/>
                <w:spacing w:val="2"/>
                <w:w w:val="102"/>
                <w:sz w:val="20"/>
                <w:szCs w:val="20"/>
              </w:rPr>
              <w:t>o</w:t>
            </w:r>
            <w:r w:rsidRPr="008349B8">
              <w:rPr>
                <w:rFonts w:cstheme="minorHAnsi"/>
                <w:spacing w:val="-2"/>
                <w:w w:val="102"/>
                <w:sz w:val="20"/>
                <w:szCs w:val="20"/>
              </w:rPr>
              <w:t>m</w:t>
            </w:r>
            <w:r w:rsidRPr="008349B8">
              <w:rPr>
                <w:rFonts w:cstheme="minorHAnsi"/>
                <w:w w:val="102"/>
                <w:sz w:val="20"/>
                <w:szCs w:val="20"/>
              </w:rPr>
              <w:t>ple</w:t>
            </w:r>
            <w:r w:rsidRPr="008349B8">
              <w:rPr>
                <w:rFonts w:cstheme="minorHAnsi"/>
                <w:spacing w:val="-2"/>
                <w:w w:val="102"/>
                <w:sz w:val="20"/>
                <w:szCs w:val="20"/>
              </w:rPr>
              <w:t>t</w:t>
            </w:r>
            <w:r w:rsidRPr="008349B8">
              <w:rPr>
                <w:rFonts w:cstheme="minorHAnsi"/>
                <w:w w:val="102"/>
                <w:sz w:val="20"/>
                <w:szCs w:val="20"/>
              </w:rPr>
              <w:t>io</w:t>
            </w:r>
            <w:r w:rsidRPr="008349B8">
              <w:rPr>
                <w:rFonts w:cstheme="minorHAnsi"/>
                <w:spacing w:val="1"/>
                <w:w w:val="102"/>
                <w:sz w:val="20"/>
                <w:szCs w:val="20"/>
              </w:rPr>
              <w:t>n</w:t>
            </w:r>
            <w:r w:rsidRPr="008349B8">
              <w:rPr>
                <w:rFonts w:cstheme="minorHAnsi"/>
                <w:w w:val="102"/>
                <w:sz w:val="20"/>
                <w:szCs w:val="20"/>
              </w:rPr>
              <w:t>/ c</w:t>
            </w:r>
            <w:r w:rsidRPr="008349B8">
              <w:rPr>
                <w:rFonts w:cstheme="minorHAnsi"/>
                <w:spacing w:val="2"/>
                <w:w w:val="102"/>
                <w:sz w:val="20"/>
                <w:szCs w:val="20"/>
              </w:rPr>
              <w:t>o</w:t>
            </w:r>
            <w:r w:rsidRPr="008349B8">
              <w:rPr>
                <w:rFonts w:cstheme="minorHAnsi"/>
                <w:w w:val="102"/>
                <w:sz w:val="20"/>
                <w:szCs w:val="20"/>
              </w:rPr>
              <w:t>m</w:t>
            </w:r>
            <w:r w:rsidRPr="008349B8">
              <w:rPr>
                <w:rFonts w:cstheme="minorHAnsi"/>
                <w:spacing w:val="-3"/>
                <w:w w:val="102"/>
                <w:sz w:val="20"/>
                <w:szCs w:val="20"/>
              </w:rPr>
              <w:t>m</w:t>
            </w:r>
            <w:r w:rsidRPr="008349B8">
              <w:rPr>
                <w:rFonts w:cstheme="minorHAnsi"/>
                <w:w w:val="102"/>
                <w:sz w:val="20"/>
                <w:szCs w:val="20"/>
              </w:rPr>
              <w:t>issioning</w:t>
            </w:r>
          </w:p>
        </w:tc>
        <w:tc>
          <w:tcPr>
            <w:tcW w:w="1350" w:type="dxa"/>
            <w:tcBorders>
              <w:top w:val="single" w:sz="3" w:space="0" w:color="000000"/>
              <w:left w:val="single" w:sz="3" w:space="0" w:color="000000"/>
              <w:bottom w:val="single" w:sz="3" w:space="0" w:color="000000"/>
              <w:right w:val="single" w:sz="4" w:space="0" w:color="000000"/>
            </w:tcBorders>
          </w:tcPr>
          <w:p w14:paraId="35A3968F"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9</w:t>
            </w:r>
          </w:p>
        </w:tc>
        <w:tc>
          <w:tcPr>
            <w:tcW w:w="3321" w:type="dxa"/>
            <w:tcBorders>
              <w:top w:val="single" w:sz="3" w:space="0" w:color="000000"/>
              <w:left w:val="single" w:sz="4" w:space="0" w:color="000000"/>
              <w:bottom w:val="single" w:sz="3" w:space="0" w:color="000000"/>
              <w:right w:val="single" w:sz="4" w:space="0" w:color="000000"/>
            </w:tcBorders>
          </w:tcPr>
          <w:p w14:paraId="5FD3B96C" w14:textId="77777777" w:rsidR="00EE67E0" w:rsidRPr="008349B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349B8" w14:paraId="290D4974" w14:textId="77777777" w:rsidTr="00C03B46">
        <w:trPr>
          <w:trHeight w:hRule="exact" w:val="547"/>
          <w:jc w:val="center"/>
        </w:trPr>
        <w:tc>
          <w:tcPr>
            <w:tcW w:w="4500" w:type="dxa"/>
            <w:tcBorders>
              <w:top w:val="single" w:sz="3" w:space="0" w:color="000000"/>
              <w:left w:val="single" w:sz="3" w:space="0" w:color="000000"/>
              <w:bottom w:val="single" w:sz="3" w:space="0" w:color="000000"/>
              <w:right w:val="single" w:sz="3" w:space="0" w:color="000000"/>
            </w:tcBorders>
          </w:tcPr>
          <w:p w14:paraId="5C74BA84" w14:textId="77777777" w:rsidR="00EE67E0" w:rsidRPr="008349B8" w:rsidRDefault="00EE67E0" w:rsidP="00C03B46">
            <w:pPr>
              <w:widowControl w:val="0"/>
              <w:autoSpaceDE w:val="0"/>
              <w:autoSpaceDN w:val="0"/>
              <w:adjustRightInd w:val="0"/>
              <w:spacing w:after="0" w:line="240" w:lineRule="auto"/>
              <w:ind w:right="-20"/>
              <w:rPr>
                <w:rFonts w:cstheme="minorHAnsi"/>
                <w:sz w:val="20"/>
                <w:szCs w:val="20"/>
              </w:rPr>
            </w:pPr>
            <w:r w:rsidRPr="008349B8">
              <w:rPr>
                <w:rFonts w:cstheme="minorHAnsi"/>
                <w:w w:val="102"/>
                <w:sz w:val="20"/>
                <w:szCs w:val="20"/>
              </w:rPr>
              <w:t>Equity</w:t>
            </w:r>
            <w:r w:rsidRPr="008349B8">
              <w:rPr>
                <w:rFonts w:cstheme="minorHAnsi"/>
                <w:spacing w:val="4"/>
                <w:sz w:val="20"/>
                <w:szCs w:val="20"/>
              </w:rPr>
              <w:t xml:space="preserve"> </w:t>
            </w:r>
            <w:r w:rsidRPr="008349B8">
              <w:rPr>
                <w:rFonts w:cstheme="minorHAnsi"/>
                <w:w w:val="102"/>
                <w:sz w:val="20"/>
                <w:szCs w:val="20"/>
              </w:rPr>
              <w:t>shareholding (</w:t>
            </w:r>
            <w:r w:rsidRPr="008349B8">
              <w:rPr>
                <w:rFonts w:cstheme="minorHAnsi"/>
                <w:spacing w:val="1"/>
                <w:w w:val="102"/>
                <w:sz w:val="20"/>
                <w:szCs w:val="20"/>
              </w:rPr>
              <w:t>w</w:t>
            </w:r>
            <w:r w:rsidRPr="008349B8">
              <w:rPr>
                <w:rFonts w:cstheme="minorHAnsi"/>
                <w:w w:val="102"/>
                <w:sz w:val="20"/>
                <w:szCs w:val="20"/>
              </w:rPr>
              <w:t>i</w:t>
            </w:r>
            <w:r w:rsidRPr="008349B8">
              <w:rPr>
                <w:rFonts w:cstheme="minorHAnsi"/>
                <w:spacing w:val="-2"/>
                <w:w w:val="102"/>
                <w:sz w:val="20"/>
                <w:szCs w:val="20"/>
              </w:rPr>
              <w:t>t</w:t>
            </w:r>
            <w:r w:rsidRPr="008349B8">
              <w:rPr>
                <w:rFonts w:cstheme="minorHAnsi"/>
                <w:w w:val="102"/>
                <w:sz w:val="20"/>
                <w:szCs w:val="20"/>
              </w:rPr>
              <w:t>h</w:t>
            </w:r>
            <w:r w:rsidRPr="008349B8">
              <w:rPr>
                <w:rFonts w:cstheme="minorHAnsi"/>
                <w:spacing w:val="1"/>
                <w:sz w:val="20"/>
                <w:szCs w:val="20"/>
              </w:rPr>
              <w:t xml:space="preserve"> </w:t>
            </w:r>
            <w:r w:rsidRPr="008349B8">
              <w:rPr>
                <w:rFonts w:cstheme="minorHAnsi"/>
                <w:spacing w:val="1"/>
                <w:w w:val="102"/>
                <w:sz w:val="20"/>
                <w:szCs w:val="20"/>
              </w:rPr>
              <w:t>p</w:t>
            </w:r>
            <w:r w:rsidRPr="008349B8">
              <w:rPr>
                <w:rFonts w:cstheme="minorHAnsi"/>
                <w:spacing w:val="-2"/>
                <w:w w:val="102"/>
                <w:sz w:val="20"/>
                <w:szCs w:val="20"/>
              </w:rPr>
              <w:t>e</w:t>
            </w:r>
            <w:r w:rsidRPr="008349B8">
              <w:rPr>
                <w:rFonts w:cstheme="minorHAnsi"/>
                <w:w w:val="102"/>
                <w:sz w:val="20"/>
                <w:szCs w:val="20"/>
              </w:rPr>
              <w:t>riod</w:t>
            </w:r>
            <w:r w:rsidRPr="008349B8">
              <w:rPr>
                <w:rFonts w:cstheme="minorHAnsi"/>
                <w:spacing w:val="3"/>
                <w:sz w:val="20"/>
                <w:szCs w:val="20"/>
              </w:rPr>
              <w:t xml:space="preserve"> </w:t>
            </w:r>
            <w:r w:rsidRPr="008349B8">
              <w:rPr>
                <w:rFonts w:cstheme="minorHAnsi"/>
                <w:w w:val="102"/>
                <w:sz w:val="20"/>
                <w:szCs w:val="20"/>
              </w:rPr>
              <w:t>during</w:t>
            </w:r>
            <w:r w:rsidRPr="008349B8">
              <w:rPr>
                <w:rFonts w:cstheme="minorHAnsi"/>
                <w:spacing w:val="1"/>
                <w:sz w:val="20"/>
                <w:szCs w:val="20"/>
              </w:rPr>
              <w:t xml:space="preserve"> </w:t>
            </w:r>
            <w:r w:rsidRPr="008349B8">
              <w:rPr>
                <w:rFonts w:cstheme="minorHAnsi"/>
                <w:spacing w:val="1"/>
                <w:w w:val="102"/>
                <w:sz w:val="20"/>
                <w:szCs w:val="20"/>
              </w:rPr>
              <w:t>w</w:t>
            </w:r>
            <w:r w:rsidRPr="008349B8">
              <w:rPr>
                <w:rFonts w:cstheme="minorHAnsi"/>
                <w:w w:val="102"/>
                <w:sz w:val="20"/>
                <w:szCs w:val="20"/>
              </w:rPr>
              <w:t>hich equity</w:t>
            </w:r>
            <w:r w:rsidRPr="008349B8">
              <w:rPr>
                <w:rFonts w:cstheme="minorHAnsi"/>
                <w:spacing w:val="3"/>
                <w:sz w:val="20"/>
                <w:szCs w:val="20"/>
              </w:rPr>
              <w:t xml:space="preserve"> </w:t>
            </w:r>
            <w:r w:rsidRPr="008349B8">
              <w:rPr>
                <w:rFonts w:cstheme="minorHAnsi"/>
                <w:w w:val="102"/>
                <w:sz w:val="20"/>
                <w:szCs w:val="20"/>
              </w:rPr>
              <w:t>was</w:t>
            </w:r>
            <w:r w:rsidRPr="008349B8">
              <w:rPr>
                <w:rFonts w:cstheme="minorHAnsi"/>
                <w:spacing w:val="2"/>
                <w:sz w:val="20"/>
                <w:szCs w:val="20"/>
              </w:rPr>
              <w:t xml:space="preserve"> </w:t>
            </w:r>
            <w:r w:rsidRPr="008349B8">
              <w:rPr>
                <w:rFonts w:cstheme="minorHAnsi"/>
                <w:w w:val="102"/>
                <w:sz w:val="20"/>
                <w:szCs w:val="20"/>
              </w:rPr>
              <w:t>h</w:t>
            </w:r>
            <w:r w:rsidRPr="008349B8">
              <w:rPr>
                <w:rFonts w:cstheme="minorHAnsi"/>
                <w:spacing w:val="-2"/>
                <w:w w:val="102"/>
                <w:sz w:val="20"/>
                <w:szCs w:val="20"/>
              </w:rPr>
              <w:t>e</w:t>
            </w:r>
            <w:r w:rsidRPr="008349B8">
              <w:rPr>
                <w:rFonts w:cstheme="minorHAnsi"/>
                <w:w w:val="102"/>
                <w:sz w:val="20"/>
                <w:szCs w:val="20"/>
              </w:rPr>
              <w:t>ld)</w:t>
            </w:r>
          </w:p>
        </w:tc>
        <w:tc>
          <w:tcPr>
            <w:tcW w:w="1350" w:type="dxa"/>
            <w:tcBorders>
              <w:top w:val="single" w:sz="3" w:space="0" w:color="000000"/>
              <w:left w:val="single" w:sz="3" w:space="0" w:color="000000"/>
              <w:bottom w:val="single" w:sz="3" w:space="0" w:color="000000"/>
              <w:right w:val="single" w:sz="4" w:space="0" w:color="000000"/>
            </w:tcBorders>
          </w:tcPr>
          <w:p w14:paraId="05243718"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10</w:t>
            </w:r>
          </w:p>
        </w:tc>
        <w:tc>
          <w:tcPr>
            <w:tcW w:w="3321" w:type="dxa"/>
            <w:tcBorders>
              <w:top w:val="single" w:sz="3" w:space="0" w:color="000000"/>
              <w:left w:val="single" w:sz="4" w:space="0" w:color="000000"/>
              <w:bottom w:val="single" w:sz="3" w:space="0" w:color="000000"/>
              <w:right w:val="single" w:sz="4" w:space="0" w:color="000000"/>
            </w:tcBorders>
          </w:tcPr>
          <w:p w14:paraId="59623EBA" w14:textId="77777777" w:rsidR="00EE67E0" w:rsidRPr="008349B8" w:rsidRDefault="00EE67E0" w:rsidP="00C03B46">
            <w:pPr>
              <w:keepNext/>
              <w:keepLines/>
              <w:widowControl w:val="0"/>
              <w:autoSpaceDE w:val="0"/>
              <w:autoSpaceDN w:val="0"/>
              <w:adjustRightInd w:val="0"/>
              <w:spacing w:after="0" w:line="240" w:lineRule="auto"/>
              <w:ind w:left="432" w:hanging="432"/>
              <w:jc w:val="both"/>
              <w:outlineLvl w:val="0"/>
              <w:rPr>
                <w:rFonts w:cstheme="minorHAnsi"/>
                <w:sz w:val="20"/>
                <w:szCs w:val="20"/>
              </w:rPr>
            </w:pPr>
          </w:p>
        </w:tc>
      </w:tr>
      <w:tr w:rsidR="00EE67E0" w:rsidRPr="008349B8" w14:paraId="6A7BEDCF" w14:textId="77777777" w:rsidTr="00C03B46">
        <w:trPr>
          <w:trHeight w:hRule="exact" w:val="547"/>
          <w:jc w:val="center"/>
        </w:trPr>
        <w:tc>
          <w:tcPr>
            <w:tcW w:w="4500" w:type="dxa"/>
            <w:tcBorders>
              <w:top w:val="single" w:sz="3" w:space="0" w:color="000000"/>
              <w:left w:val="single" w:sz="3" w:space="0" w:color="000000"/>
              <w:bottom w:val="single" w:sz="4" w:space="0" w:color="000000"/>
              <w:right w:val="single" w:sz="3" w:space="0" w:color="000000"/>
            </w:tcBorders>
          </w:tcPr>
          <w:p w14:paraId="7DC79F7C" w14:textId="77777777" w:rsidR="00EE67E0" w:rsidRPr="008349B8" w:rsidRDefault="00EE67E0" w:rsidP="00C03B46">
            <w:pPr>
              <w:widowControl w:val="0"/>
              <w:autoSpaceDE w:val="0"/>
              <w:autoSpaceDN w:val="0"/>
              <w:adjustRightInd w:val="0"/>
              <w:spacing w:after="0" w:line="240" w:lineRule="auto"/>
              <w:ind w:right="-20"/>
              <w:rPr>
                <w:rFonts w:cstheme="minorHAnsi"/>
                <w:w w:val="102"/>
                <w:sz w:val="20"/>
                <w:szCs w:val="20"/>
              </w:rPr>
            </w:pPr>
            <w:r w:rsidRPr="008349B8">
              <w:rPr>
                <w:rFonts w:cstheme="minorHAnsi"/>
                <w:w w:val="102"/>
                <w:sz w:val="20"/>
                <w:szCs w:val="20"/>
              </w:rPr>
              <w:t>Whether credit is being taken for the Eligible Experience of an Associate (Yes/ No)</w:t>
            </w:r>
          </w:p>
        </w:tc>
        <w:tc>
          <w:tcPr>
            <w:tcW w:w="1350" w:type="dxa"/>
            <w:tcBorders>
              <w:top w:val="single" w:sz="3" w:space="0" w:color="000000"/>
              <w:left w:val="single" w:sz="3" w:space="0" w:color="000000"/>
              <w:bottom w:val="single" w:sz="4" w:space="0" w:color="000000"/>
              <w:right w:val="single" w:sz="4" w:space="0" w:color="000000"/>
            </w:tcBorders>
          </w:tcPr>
          <w:p w14:paraId="6E3E48A9" w14:textId="77777777" w:rsidR="00EE67E0" w:rsidRPr="008349B8" w:rsidRDefault="00EE67E0" w:rsidP="00C03B46">
            <w:pPr>
              <w:widowControl w:val="0"/>
              <w:autoSpaceDE w:val="0"/>
              <w:autoSpaceDN w:val="0"/>
              <w:adjustRightInd w:val="0"/>
              <w:spacing w:after="0" w:line="240" w:lineRule="auto"/>
              <w:ind w:right="-20"/>
              <w:jc w:val="center"/>
              <w:rPr>
                <w:rFonts w:cstheme="minorHAnsi"/>
                <w:w w:val="102"/>
                <w:sz w:val="20"/>
                <w:szCs w:val="20"/>
              </w:rPr>
            </w:pPr>
            <w:r w:rsidRPr="008349B8">
              <w:rPr>
                <w:rFonts w:cstheme="minorHAnsi"/>
                <w:w w:val="102"/>
                <w:sz w:val="20"/>
                <w:szCs w:val="20"/>
              </w:rPr>
              <w:t>15</w:t>
            </w:r>
          </w:p>
        </w:tc>
        <w:tc>
          <w:tcPr>
            <w:tcW w:w="3321" w:type="dxa"/>
            <w:tcBorders>
              <w:top w:val="single" w:sz="3" w:space="0" w:color="000000"/>
              <w:left w:val="single" w:sz="4" w:space="0" w:color="000000"/>
              <w:bottom w:val="single" w:sz="4" w:space="0" w:color="000000"/>
              <w:right w:val="single" w:sz="4" w:space="0" w:color="000000"/>
            </w:tcBorders>
          </w:tcPr>
          <w:p w14:paraId="66767BE5" w14:textId="77777777" w:rsidR="00EE67E0" w:rsidRPr="008349B8" w:rsidRDefault="00EE67E0" w:rsidP="00C03B46">
            <w:pPr>
              <w:widowControl w:val="0"/>
              <w:autoSpaceDE w:val="0"/>
              <w:autoSpaceDN w:val="0"/>
              <w:adjustRightInd w:val="0"/>
              <w:spacing w:after="0" w:line="240" w:lineRule="auto"/>
              <w:ind w:right="-20"/>
              <w:rPr>
                <w:rFonts w:cstheme="minorHAnsi"/>
                <w:w w:val="102"/>
                <w:sz w:val="20"/>
                <w:szCs w:val="20"/>
              </w:rPr>
            </w:pPr>
          </w:p>
        </w:tc>
      </w:tr>
    </w:tbl>
    <w:p w14:paraId="2F5F1470"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6D9FD84A" w14:textId="77777777" w:rsidR="00EE67E0" w:rsidRPr="008349B8" w:rsidRDefault="00EE67E0" w:rsidP="00EE67E0">
      <w:pPr>
        <w:widowControl w:val="0"/>
        <w:autoSpaceDE w:val="0"/>
        <w:autoSpaceDN w:val="0"/>
        <w:adjustRightInd w:val="0"/>
        <w:spacing w:after="0" w:line="240" w:lineRule="auto"/>
        <w:ind w:right="-20"/>
        <w:rPr>
          <w:rFonts w:cstheme="minorHAnsi"/>
          <w:sz w:val="20"/>
          <w:szCs w:val="20"/>
        </w:rPr>
      </w:pPr>
      <w:r w:rsidRPr="008349B8">
        <w:rPr>
          <w:rFonts w:cstheme="minorHAnsi"/>
          <w:b/>
          <w:spacing w:val="1"/>
          <w:w w:val="102"/>
          <w:sz w:val="20"/>
          <w:szCs w:val="20"/>
        </w:rPr>
        <w:t>In</w:t>
      </w:r>
      <w:r w:rsidRPr="008349B8">
        <w:rPr>
          <w:rFonts w:cstheme="minorHAnsi"/>
          <w:b/>
          <w:w w:val="102"/>
          <w:sz w:val="20"/>
          <w:szCs w:val="20"/>
        </w:rPr>
        <w:t>st</w:t>
      </w:r>
      <w:r w:rsidRPr="008349B8">
        <w:rPr>
          <w:rFonts w:cstheme="minorHAnsi"/>
          <w:b/>
          <w:spacing w:val="-2"/>
          <w:w w:val="102"/>
          <w:sz w:val="20"/>
          <w:szCs w:val="20"/>
        </w:rPr>
        <w:t>r</w:t>
      </w:r>
      <w:r w:rsidRPr="008349B8">
        <w:rPr>
          <w:rFonts w:cstheme="minorHAnsi"/>
          <w:b/>
          <w:spacing w:val="2"/>
          <w:w w:val="102"/>
          <w:sz w:val="20"/>
          <w:szCs w:val="20"/>
        </w:rPr>
        <w:t>u</w:t>
      </w:r>
      <w:r w:rsidRPr="008349B8">
        <w:rPr>
          <w:rFonts w:cstheme="minorHAnsi"/>
          <w:b/>
          <w:spacing w:val="-1"/>
          <w:w w:val="102"/>
          <w:sz w:val="20"/>
          <w:szCs w:val="20"/>
        </w:rPr>
        <w:t>c</w:t>
      </w:r>
      <w:r w:rsidRPr="008349B8">
        <w:rPr>
          <w:rFonts w:cstheme="minorHAnsi"/>
          <w:b/>
          <w:w w:val="102"/>
          <w:sz w:val="20"/>
          <w:szCs w:val="20"/>
        </w:rPr>
        <w:t>t</w:t>
      </w:r>
      <w:r w:rsidRPr="008349B8">
        <w:rPr>
          <w:rFonts w:cstheme="minorHAnsi"/>
          <w:b/>
          <w:spacing w:val="-2"/>
          <w:w w:val="102"/>
          <w:sz w:val="20"/>
          <w:szCs w:val="20"/>
        </w:rPr>
        <w:t>i</w:t>
      </w:r>
      <w:r w:rsidRPr="008349B8">
        <w:rPr>
          <w:rFonts w:cstheme="minorHAnsi"/>
          <w:b/>
          <w:w w:val="102"/>
          <w:sz w:val="20"/>
          <w:szCs w:val="20"/>
        </w:rPr>
        <w:t>o</w:t>
      </w:r>
      <w:r w:rsidRPr="008349B8">
        <w:rPr>
          <w:rFonts w:cstheme="minorHAnsi"/>
          <w:b/>
          <w:spacing w:val="1"/>
          <w:w w:val="102"/>
          <w:sz w:val="20"/>
          <w:szCs w:val="20"/>
        </w:rPr>
        <w:t>n</w:t>
      </w:r>
      <w:r w:rsidRPr="008349B8">
        <w:rPr>
          <w:rFonts w:cstheme="minorHAnsi"/>
          <w:b/>
          <w:w w:val="102"/>
          <w:sz w:val="20"/>
          <w:szCs w:val="20"/>
        </w:rPr>
        <w:t>s</w:t>
      </w:r>
      <w:r w:rsidRPr="008349B8">
        <w:rPr>
          <w:rFonts w:cstheme="minorHAnsi"/>
          <w:b/>
          <w:spacing w:val="1"/>
          <w:w w:val="102"/>
          <w:sz w:val="20"/>
          <w:szCs w:val="20"/>
        </w:rPr>
        <w:t>:</w:t>
      </w:r>
    </w:p>
    <w:p w14:paraId="2839734A"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3F08A0A5" w14:textId="44813307" w:rsidR="00EE67E0" w:rsidRPr="008349B8"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8349B8">
        <w:rPr>
          <w:rFonts w:cstheme="minorHAnsi"/>
          <w:w w:val="102"/>
          <w:sz w:val="20"/>
          <w:szCs w:val="20"/>
        </w:rPr>
        <w:t>1.</w:t>
      </w:r>
      <w:r w:rsidRPr="008349B8">
        <w:rPr>
          <w:rFonts w:cstheme="minorHAnsi"/>
          <w:sz w:val="20"/>
          <w:szCs w:val="20"/>
        </w:rPr>
        <w:tab/>
      </w:r>
      <w:r w:rsidRPr="008349B8">
        <w:rPr>
          <w:rFonts w:cstheme="minorHAnsi"/>
          <w:w w:val="102"/>
          <w:sz w:val="20"/>
          <w:szCs w:val="20"/>
        </w:rPr>
        <w:t>Bidders</w:t>
      </w:r>
      <w:r w:rsidRPr="008349B8">
        <w:rPr>
          <w:rFonts w:cstheme="minorHAnsi"/>
          <w:spacing w:val="17"/>
          <w:sz w:val="20"/>
          <w:szCs w:val="20"/>
        </w:rPr>
        <w:t xml:space="preserve"> </w:t>
      </w:r>
      <w:r w:rsidRPr="008349B8">
        <w:rPr>
          <w:rFonts w:cstheme="minorHAnsi"/>
          <w:w w:val="102"/>
          <w:sz w:val="20"/>
          <w:szCs w:val="20"/>
        </w:rPr>
        <w:t>are</w:t>
      </w:r>
      <w:r w:rsidRPr="008349B8">
        <w:rPr>
          <w:rFonts w:cstheme="minorHAnsi"/>
          <w:spacing w:val="16"/>
          <w:sz w:val="20"/>
          <w:szCs w:val="20"/>
        </w:rPr>
        <w:t xml:space="preserve"> </w:t>
      </w:r>
      <w:r w:rsidRPr="008349B8">
        <w:rPr>
          <w:rFonts w:cstheme="minorHAnsi"/>
          <w:w w:val="102"/>
          <w:sz w:val="20"/>
          <w:szCs w:val="20"/>
        </w:rPr>
        <w:t>ex</w:t>
      </w:r>
      <w:r w:rsidRPr="008349B8">
        <w:rPr>
          <w:rFonts w:cstheme="minorHAnsi"/>
          <w:spacing w:val="1"/>
          <w:w w:val="102"/>
          <w:sz w:val="20"/>
          <w:szCs w:val="20"/>
        </w:rPr>
        <w:t>p</w:t>
      </w:r>
      <w:r w:rsidRPr="008349B8">
        <w:rPr>
          <w:rFonts w:cstheme="minorHAnsi"/>
          <w:w w:val="102"/>
          <w:sz w:val="20"/>
          <w:szCs w:val="20"/>
        </w:rPr>
        <w:t>ec</w:t>
      </w:r>
      <w:r w:rsidRPr="008349B8">
        <w:rPr>
          <w:rFonts w:cstheme="minorHAnsi"/>
          <w:spacing w:val="1"/>
          <w:w w:val="102"/>
          <w:sz w:val="20"/>
          <w:szCs w:val="20"/>
        </w:rPr>
        <w:t>t</w:t>
      </w:r>
      <w:r w:rsidRPr="008349B8">
        <w:rPr>
          <w:rFonts w:cstheme="minorHAnsi"/>
          <w:w w:val="102"/>
          <w:sz w:val="20"/>
          <w:szCs w:val="20"/>
        </w:rPr>
        <w:t>ed</w:t>
      </w:r>
      <w:r w:rsidRPr="008349B8">
        <w:rPr>
          <w:rFonts w:cstheme="minorHAnsi"/>
          <w:spacing w:val="17"/>
          <w:sz w:val="20"/>
          <w:szCs w:val="20"/>
        </w:rPr>
        <w:t xml:space="preserve"> </w:t>
      </w:r>
      <w:r w:rsidRPr="008349B8">
        <w:rPr>
          <w:rFonts w:cstheme="minorHAnsi"/>
          <w:w w:val="102"/>
          <w:sz w:val="20"/>
          <w:szCs w:val="20"/>
        </w:rPr>
        <w:t>to</w:t>
      </w:r>
      <w:r w:rsidRPr="008349B8">
        <w:rPr>
          <w:rFonts w:cstheme="minorHAnsi"/>
          <w:spacing w:val="16"/>
          <w:sz w:val="20"/>
          <w:szCs w:val="20"/>
        </w:rPr>
        <w:t xml:space="preserve"> </w:t>
      </w:r>
      <w:r w:rsidRPr="008349B8">
        <w:rPr>
          <w:rFonts w:cstheme="minorHAnsi"/>
          <w:w w:val="102"/>
          <w:sz w:val="20"/>
          <w:szCs w:val="20"/>
        </w:rPr>
        <w:t>provi</w:t>
      </w:r>
      <w:r w:rsidRPr="008349B8">
        <w:rPr>
          <w:rFonts w:cstheme="minorHAnsi"/>
          <w:spacing w:val="1"/>
          <w:w w:val="102"/>
          <w:sz w:val="20"/>
          <w:szCs w:val="20"/>
        </w:rPr>
        <w:t>d</w:t>
      </w:r>
      <w:r w:rsidRPr="008349B8">
        <w:rPr>
          <w:rFonts w:cstheme="minorHAnsi"/>
          <w:w w:val="102"/>
          <w:sz w:val="20"/>
          <w:szCs w:val="20"/>
        </w:rPr>
        <w:t>e</w:t>
      </w:r>
      <w:r w:rsidRPr="008349B8">
        <w:rPr>
          <w:rFonts w:cstheme="minorHAnsi"/>
          <w:spacing w:val="15"/>
          <w:sz w:val="20"/>
          <w:szCs w:val="20"/>
        </w:rPr>
        <w:t xml:space="preserve"> </w:t>
      </w:r>
      <w:r w:rsidRPr="008349B8">
        <w:rPr>
          <w:rFonts w:cstheme="minorHAnsi"/>
          <w:spacing w:val="1"/>
          <w:w w:val="102"/>
          <w:sz w:val="20"/>
          <w:szCs w:val="20"/>
        </w:rPr>
        <w:t>i</w:t>
      </w:r>
      <w:r w:rsidRPr="008349B8">
        <w:rPr>
          <w:rFonts w:cstheme="minorHAnsi"/>
          <w:w w:val="102"/>
          <w:sz w:val="20"/>
          <w:szCs w:val="20"/>
        </w:rPr>
        <w:t>nfo</w:t>
      </w:r>
      <w:r w:rsidRPr="008349B8">
        <w:rPr>
          <w:rFonts w:cstheme="minorHAnsi"/>
          <w:spacing w:val="2"/>
          <w:w w:val="102"/>
          <w:sz w:val="20"/>
          <w:szCs w:val="20"/>
        </w:rPr>
        <w:t>r</w:t>
      </w:r>
      <w:r w:rsidRPr="008349B8">
        <w:rPr>
          <w:rFonts w:cstheme="minorHAnsi"/>
          <w:spacing w:val="-3"/>
          <w:w w:val="102"/>
          <w:sz w:val="20"/>
          <w:szCs w:val="20"/>
        </w:rPr>
        <w:t>m</w:t>
      </w:r>
      <w:r w:rsidRPr="008349B8">
        <w:rPr>
          <w:rFonts w:cstheme="minorHAnsi"/>
          <w:w w:val="102"/>
          <w:sz w:val="20"/>
          <w:szCs w:val="20"/>
        </w:rPr>
        <w:t>ation</w:t>
      </w:r>
      <w:r w:rsidRPr="008349B8">
        <w:rPr>
          <w:rFonts w:cstheme="minorHAnsi"/>
          <w:spacing w:val="17"/>
          <w:sz w:val="20"/>
          <w:szCs w:val="20"/>
        </w:rPr>
        <w:t xml:space="preserve"> </w:t>
      </w:r>
      <w:r w:rsidRPr="008349B8">
        <w:rPr>
          <w:rFonts w:cstheme="minorHAnsi"/>
          <w:w w:val="102"/>
          <w:sz w:val="20"/>
          <w:szCs w:val="20"/>
        </w:rPr>
        <w:t>in</w:t>
      </w:r>
      <w:r w:rsidRPr="008349B8">
        <w:rPr>
          <w:rFonts w:cstheme="minorHAnsi"/>
          <w:spacing w:val="17"/>
          <w:sz w:val="20"/>
          <w:szCs w:val="20"/>
        </w:rPr>
        <w:t xml:space="preserve"> </w:t>
      </w:r>
      <w:r w:rsidRPr="008349B8">
        <w:rPr>
          <w:rFonts w:cstheme="minorHAnsi"/>
          <w:w w:val="102"/>
          <w:sz w:val="20"/>
          <w:szCs w:val="20"/>
        </w:rPr>
        <w:t>r</w:t>
      </w:r>
      <w:r w:rsidRPr="008349B8">
        <w:rPr>
          <w:rFonts w:cstheme="minorHAnsi"/>
          <w:spacing w:val="-2"/>
          <w:w w:val="102"/>
          <w:sz w:val="20"/>
          <w:szCs w:val="20"/>
        </w:rPr>
        <w:t>e</w:t>
      </w:r>
      <w:r w:rsidRPr="008349B8">
        <w:rPr>
          <w:rFonts w:cstheme="minorHAnsi"/>
          <w:spacing w:val="1"/>
          <w:w w:val="102"/>
          <w:sz w:val="20"/>
          <w:szCs w:val="20"/>
        </w:rPr>
        <w:t>s</w:t>
      </w:r>
      <w:r w:rsidRPr="008349B8">
        <w:rPr>
          <w:rFonts w:cstheme="minorHAnsi"/>
          <w:w w:val="102"/>
          <w:sz w:val="20"/>
          <w:szCs w:val="20"/>
        </w:rPr>
        <w:t>pe</w:t>
      </w:r>
      <w:r w:rsidRPr="008349B8">
        <w:rPr>
          <w:rFonts w:cstheme="minorHAnsi"/>
          <w:spacing w:val="-2"/>
          <w:w w:val="102"/>
          <w:sz w:val="20"/>
          <w:szCs w:val="20"/>
        </w:rPr>
        <w:t>c</w:t>
      </w:r>
      <w:r w:rsidRPr="008349B8">
        <w:rPr>
          <w:rFonts w:cstheme="minorHAnsi"/>
          <w:w w:val="102"/>
          <w:sz w:val="20"/>
          <w:szCs w:val="20"/>
        </w:rPr>
        <w:t>t</w:t>
      </w:r>
      <w:r w:rsidRPr="008349B8">
        <w:rPr>
          <w:rFonts w:cstheme="minorHAnsi"/>
          <w:spacing w:val="17"/>
          <w:sz w:val="20"/>
          <w:szCs w:val="20"/>
        </w:rPr>
        <w:t xml:space="preserve"> </w:t>
      </w:r>
      <w:r w:rsidRPr="008349B8">
        <w:rPr>
          <w:rFonts w:cstheme="minorHAnsi"/>
          <w:w w:val="102"/>
          <w:sz w:val="20"/>
          <w:szCs w:val="20"/>
        </w:rPr>
        <w:t>of</w:t>
      </w:r>
      <w:r w:rsidRPr="008349B8">
        <w:rPr>
          <w:rFonts w:cstheme="minorHAnsi"/>
          <w:spacing w:val="17"/>
          <w:sz w:val="20"/>
          <w:szCs w:val="20"/>
        </w:rPr>
        <w:t xml:space="preserve"> </w:t>
      </w:r>
      <w:r w:rsidRPr="008349B8">
        <w:rPr>
          <w:rFonts w:cstheme="minorHAnsi"/>
          <w:w w:val="102"/>
          <w:sz w:val="20"/>
          <w:szCs w:val="20"/>
        </w:rPr>
        <w:t>E</w:t>
      </w:r>
      <w:r w:rsidRPr="008349B8">
        <w:rPr>
          <w:rFonts w:cstheme="minorHAnsi"/>
          <w:spacing w:val="-2"/>
          <w:w w:val="102"/>
          <w:sz w:val="20"/>
          <w:szCs w:val="20"/>
        </w:rPr>
        <w:t>l</w:t>
      </w:r>
      <w:r w:rsidRPr="008349B8">
        <w:rPr>
          <w:rFonts w:cstheme="minorHAnsi"/>
          <w:w w:val="102"/>
          <w:sz w:val="20"/>
          <w:szCs w:val="20"/>
        </w:rPr>
        <w:t>i</w:t>
      </w:r>
      <w:r w:rsidRPr="008349B8">
        <w:rPr>
          <w:rFonts w:cstheme="minorHAnsi"/>
          <w:spacing w:val="1"/>
          <w:w w:val="102"/>
          <w:sz w:val="20"/>
          <w:szCs w:val="20"/>
        </w:rPr>
        <w:t>g</w:t>
      </w:r>
      <w:r w:rsidRPr="008349B8">
        <w:rPr>
          <w:rFonts w:cstheme="minorHAnsi"/>
          <w:w w:val="102"/>
          <w:sz w:val="20"/>
          <w:szCs w:val="20"/>
        </w:rPr>
        <w:t>ib</w:t>
      </w:r>
      <w:r w:rsidRPr="008349B8">
        <w:rPr>
          <w:rFonts w:cstheme="minorHAnsi"/>
          <w:spacing w:val="1"/>
          <w:w w:val="102"/>
          <w:sz w:val="20"/>
          <w:szCs w:val="20"/>
        </w:rPr>
        <w:t>l</w:t>
      </w:r>
      <w:r w:rsidRPr="008349B8">
        <w:rPr>
          <w:rFonts w:cstheme="minorHAnsi"/>
          <w:w w:val="102"/>
          <w:sz w:val="20"/>
          <w:szCs w:val="20"/>
        </w:rPr>
        <w:t>e</w:t>
      </w:r>
      <w:r w:rsidRPr="008349B8">
        <w:rPr>
          <w:rFonts w:cstheme="minorHAnsi"/>
          <w:spacing w:val="15"/>
          <w:sz w:val="20"/>
          <w:szCs w:val="20"/>
        </w:rPr>
        <w:t xml:space="preserve"> </w:t>
      </w:r>
      <w:r w:rsidRPr="008349B8">
        <w:rPr>
          <w:rFonts w:cstheme="minorHAnsi"/>
          <w:w w:val="102"/>
          <w:sz w:val="20"/>
          <w:szCs w:val="20"/>
        </w:rPr>
        <w:t>Projec</w:t>
      </w:r>
      <w:r w:rsidRPr="008349B8">
        <w:rPr>
          <w:rFonts w:cstheme="minorHAnsi"/>
          <w:spacing w:val="1"/>
          <w:w w:val="102"/>
          <w:sz w:val="20"/>
          <w:szCs w:val="20"/>
        </w:rPr>
        <w:t>t</w:t>
      </w:r>
      <w:r w:rsidRPr="008349B8">
        <w:rPr>
          <w:rFonts w:cstheme="minorHAnsi"/>
          <w:w w:val="102"/>
          <w:sz w:val="20"/>
          <w:szCs w:val="20"/>
        </w:rPr>
        <w:t>s in</w:t>
      </w:r>
      <w:r w:rsidRPr="008349B8">
        <w:rPr>
          <w:rFonts w:cstheme="minorHAnsi"/>
          <w:spacing w:val="25"/>
          <w:sz w:val="20"/>
          <w:szCs w:val="20"/>
        </w:rPr>
        <w:t xml:space="preserve"> </w:t>
      </w:r>
      <w:r w:rsidRPr="008349B8">
        <w:rPr>
          <w:rFonts w:cstheme="minorHAnsi"/>
          <w:spacing w:val="-2"/>
          <w:w w:val="102"/>
          <w:sz w:val="20"/>
          <w:szCs w:val="20"/>
        </w:rPr>
        <w:t>t</w:t>
      </w:r>
      <w:r w:rsidRPr="008349B8">
        <w:rPr>
          <w:rFonts w:cstheme="minorHAnsi"/>
          <w:spacing w:val="1"/>
          <w:w w:val="102"/>
          <w:sz w:val="20"/>
          <w:szCs w:val="20"/>
        </w:rPr>
        <w:t>h</w:t>
      </w:r>
      <w:r w:rsidRPr="008349B8">
        <w:rPr>
          <w:rFonts w:cstheme="minorHAnsi"/>
          <w:w w:val="102"/>
          <w:sz w:val="20"/>
          <w:szCs w:val="20"/>
        </w:rPr>
        <w:t>is</w:t>
      </w:r>
      <w:r w:rsidRPr="008349B8">
        <w:rPr>
          <w:rFonts w:cstheme="minorHAnsi"/>
          <w:spacing w:val="25"/>
          <w:sz w:val="20"/>
          <w:szCs w:val="20"/>
        </w:rPr>
        <w:t xml:space="preserve"> </w:t>
      </w:r>
      <w:r w:rsidRPr="008349B8">
        <w:rPr>
          <w:rFonts w:cstheme="minorHAnsi"/>
          <w:spacing w:val="1"/>
          <w:w w:val="102"/>
          <w:sz w:val="20"/>
          <w:szCs w:val="20"/>
        </w:rPr>
        <w:t>A</w:t>
      </w:r>
      <w:r w:rsidRPr="008349B8">
        <w:rPr>
          <w:rFonts w:cstheme="minorHAnsi"/>
          <w:w w:val="102"/>
          <w:sz w:val="20"/>
          <w:szCs w:val="20"/>
        </w:rPr>
        <w:t>nnexure.</w:t>
      </w:r>
      <w:r w:rsidRPr="008349B8">
        <w:rPr>
          <w:rFonts w:cstheme="minorHAnsi"/>
          <w:spacing w:val="24"/>
          <w:sz w:val="20"/>
          <w:szCs w:val="20"/>
        </w:rPr>
        <w:t xml:space="preserve"> </w:t>
      </w:r>
      <w:r w:rsidRPr="008349B8">
        <w:rPr>
          <w:rFonts w:cstheme="minorHAnsi"/>
          <w:w w:val="102"/>
          <w:sz w:val="20"/>
          <w:szCs w:val="20"/>
        </w:rPr>
        <w:t>The</w:t>
      </w:r>
      <w:r w:rsidRPr="008349B8">
        <w:rPr>
          <w:rFonts w:cstheme="minorHAnsi"/>
          <w:spacing w:val="25"/>
          <w:sz w:val="20"/>
          <w:szCs w:val="20"/>
        </w:rPr>
        <w:t xml:space="preserve"> </w:t>
      </w:r>
      <w:r w:rsidRPr="008349B8">
        <w:rPr>
          <w:rFonts w:cstheme="minorHAnsi"/>
          <w:spacing w:val="1"/>
          <w:w w:val="102"/>
          <w:sz w:val="20"/>
          <w:szCs w:val="20"/>
        </w:rPr>
        <w:t>p</w:t>
      </w:r>
      <w:r w:rsidRPr="008349B8">
        <w:rPr>
          <w:rFonts w:cstheme="minorHAnsi"/>
          <w:w w:val="102"/>
          <w:sz w:val="20"/>
          <w:szCs w:val="20"/>
        </w:rPr>
        <w:t>rojects</w:t>
      </w:r>
      <w:r w:rsidRPr="008349B8">
        <w:rPr>
          <w:rFonts w:cstheme="minorHAnsi"/>
          <w:spacing w:val="26"/>
          <w:sz w:val="20"/>
          <w:szCs w:val="20"/>
        </w:rPr>
        <w:t xml:space="preserve"> </w:t>
      </w:r>
      <w:r w:rsidRPr="008349B8">
        <w:rPr>
          <w:rFonts w:cstheme="minorHAnsi"/>
          <w:w w:val="102"/>
          <w:sz w:val="20"/>
          <w:szCs w:val="20"/>
        </w:rPr>
        <w:t>c</w:t>
      </w:r>
      <w:r w:rsidRPr="008349B8">
        <w:rPr>
          <w:rFonts w:cstheme="minorHAnsi"/>
          <w:spacing w:val="1"/>
          <w:w w:val="102"/>
          <w:sz w:val="20"/>
          <w:szCs w:val="20"/>
        </w:rPr>
        <w:t>i</w:t>
      </w:r>
      <w:r w:rsidRPr="008349B8">
        <w:rPr>
          <w:rFonts w:cstheme="minorHAnsi"/>
          <w:w w:val="102"/>
          <w:sz w:val="20"/>
          <w:szCs w:val="20"/>
        </w:rPr>
        <w:t>ted</w:t>
      </w:r>
      <w:r w:rsidRPr="008349B8">
        <w:rPr>
          <w:rFonts w:cstheme="minorHAnsi"/>
          <w:sz w:val="20"/>
          <w:szCs w:val="20"/>
        </w:rPr>
        <w:t xml:space="preserve"> </w:t>
      </w:r>
      <w:r w:rsidRPr="008349B8">
        <w:rPr>
          <w:rFonts w:cstheme="minorHAnsi"/>
          <w:spacing w:val="-3"/>
          <w:w w:val="102"/>
          <w:sz w:val="20"/>
          <w:szCs w:val="20"/>
        </w:rPr>
        <w:t>m</w:t>
      </w:r>
      <w:r w:rsidRPr="008349B8">
        <w:rPr>
          <w:rFonts w:cstheme="minorHAnsi"/>
          <w:w w:val="102"/>
          <w:sz w:val="20"/>
          <w:szCs w:val="20"/>
        </w:rPr>
        <w:t>ust</w:t>
      </w:r>
      <w:r w:rsidRPr="008349B8">
        <w:rPr>
          <w:rFonts w:cstheme="minorHAnsi"/>
          <w:spacing w:val="26"/>
          <w:sz w:val="20"/>
          <w:szCs w:val="20"/>
        </w:rPr>
        <w:t xml:space="preserve"> </w:t>
      </w:r>
      <w:r w:rsidRPr="008349B8">
        <w:rPr>
          <w:rFonts w:cstheme="minorHAnsi"/>
          <w:w w:val="102"/>
          <w:sz w:val="20"/>
          <w:szCs w:val="20"/>
        </w:rPr>
        <w:t>c</w:t>
      </w:r>
      <w:r w:rsidRPr="008349B8">
        <w:rPr>
          <w:rFonts w:cstheme="minorHAnsi"/>
          <w:spacing w:val="1"/>
          <w:w w:val="102"/>
          <w:sz w:val="20"/>
          <w:szCs w:val="20"/>
        </w:rPr>
        <w:t>o</w:t>
      </w:r>
      <w:r w:rsidRPr="008349B8">
        <w:rPr>
          <w:rFonts w:cstheme="minorHAnsi"/>
          <w:spacing w:val="-3"/>
          <w:w w:val="102"/>
          <w:sz w:val="20"/>
          <w:szCs w:val="20"/>
        </w:rPr>
        <w:t>m</w:t>
      </w:r>
      <w:r w:rsidRPr="008349B8">
        <w:rPr>
          <w:rFonts w:cstheme="minorHAnsi"/>
          <w:spacing w:val="1"/>
          <w:w w:val="102"/>
          <w:sz w:val="20"/>
          <w:szCs w:val="20"/>
        </w:rPr>
        <w:t>p</w:t>
      </w:r>
      <w:r w:rsidRPr="008349B8">
        <w:rPr>
          <w:rFonts w:cstheme="minorHAnsi"/>
          <w:w w:val="102"/>
          <w:sz w:val="20"/>
          <w:szCs w:val="20"/>
        </w:rPr>
        <w:t>ly</w:t>
      </w:r>
      <w:r w:rsidRPr="008349B8">
        <w:rPr>
          <w:rFonts w:cstheme="minorHAnsi"/>
          <w:spacing w:val="27"/>
          <w:sz w:val="20"/>
          <w:szCs w:val="20"/>
        </w:rPr>
        <w:t xml:space="preserve"> </w:t>
      </w:r>
      <w:r w:rsidRPr="008349B8">
        <w:rPr>
          <w:rFonts w:cstheme="minorHAnsi"/>
          <w:w w:val="102"/>
          <w:sz w:val="20"/>
          <w:szCs w:val="20"/>
        </w:rPr>
        <w:t>with</w:t>
      </w:r>
      <w:r w:rsidRPr="008349B8">
        <w:rPr>
          <w:rFonts w:cstheme="minorHAnsi"/>
          <w:spacing w:val="25"/>
          <w:sz w:val="20"/>
          <w:szCs w:val="20"/>
        </w:rPr>
        <w:t xml:space="preserve"> </w:t>
      </w:r>
      <w:r w:rsidRPr="008349B8">
        <w:rPr>
          <w:rFonts w:cstheme="minorHAnsi"/>
          <w:w w:val="102"/>
          <w:sz w:val="20"/>
          <w:szCs w:val="20"/>
        </w:rPr>
        <w:t>the</w:t>
      </w:r>
      <w:r w:rsidRPr="008349B8">
        <w:rPr>
          <w:rFonts w:cstheme="minorHAnsi"/>
          <w:spacing w:val="25"/>
          <w:sz w:val="20"/>
          <w:szCs w:val="20"/>
        </w:rPr>
        <w:t xml:space="preserve"> </w:t>
      </w:r>
      <w:r w:rsidRPr="008349B8">
        <w:rPr>
          <w:rFonts w:cstheme="minorHAnsi"/>
          <w:w w:val="102"/>
          <w:sz w:val="20"/>
          <w:szCs w:val="20"/>
        </w:rPr>
        <w:t>e</w:t>
      </w:r>
      <w:r w:rsidRPr="008349B8">
        <w:rPr>
          <w:rFonts w:cstheme="minorHAnsi"/>
          <w:spacing w:val="1"/>
          <w:w w:val="102"/>
          <w:sz w:val="20"/>
          <w:szCs w:val="20"/>
        </w:rPr>
        <w:t>l</w:t>
      </w:r>
      <w:r w:rsidRPr="008349B8">
        <w:rPr>
          <w:rFonts w:cstheme="minorHAnsi"/>
          <w:spacing w:val="-2"/>
          <w:w w:val="102"/>
          <w:sz w:val="20"/>
          <w:szCs w:val="20"/>
        </w:rPr>
        <w:t>i</w:t>
      </w:r>
      <w:r w:rsidRPr="008349B8">
        <w:rPr>
          <w:rFonts w:cstheme="minorHAnsi"/>
          <w:w w:val="102"/>
          <w:sz w:val="20"/>
          <w:szCs w:val="20"/>
        </w:rPr>
        <w:t>gi</w:t>
      </w:r>
      <w:r w:rsidRPr="008349B8">
        <w:rPr>
          <w:rFonts w:cstheme="minorHAnsi"/>
          <w:spacing w:val="1"/>
          <w:w w:val="102"/>
          <w:sz w:val="20"/>
          <w:szCs w:val="20"/>
        </w:rPr>
        <w:t>bi</w:t>
      </w:r>
      <w:r w:rsidRPr="008349B8">
        <w:rPr>
          <w:rFonts w:cstheme="minorHAnsi"/>
          <w:w w:val="102"/>
          <w:sz w:val="20"/>
          <w:szCs w:val="20"/>
        </w:rPr>
        <w:t>lity</w:t>
      </w:r>
      <w:r w:rsidRPr="008349B8">
        <w:rPr>
          <w:rFonts w:cstheme="minorHAnsi"/>
          <w:sz w:val="20"/>
          <w:szCs w:val="20"/>
        </w:rPr>
        <w:t xml:space="preserve"> </w:t>
      </w:r>
      <w:r w:rsidRPr="008349B8">
        <w:rPr>
          <w:rFonts w:cstheme="minorHAnsi"/>
          <w:w w:val="102"/>
          <w:sz w:val="20"/>
          <w:szCs w:val="20"/>
        </w:rPr>
        <w:t>criter</w:t>
      </w:r>
      <w:r w:rsidRPr="008349B8">
        <w:rPr>
          <w:rFonts w:cstheme="minorHAnsi"/>
          <w:spacing w:val="1"/>
          <w:w w:val="102"/>
          <w:sz w:val="20"/>
          <w:szCs w:val="20"/>
        </w:rPr>
        <w:t>i</w:t>
      </w:r>
      <w:r w:rsidRPr="008349B8">
        <w:rPr>
          <w:rFonts w:cstheme="minorHAnsi"/>
          <w:w w:val="102"/>
          <w:sz w:val="20"/>
          <w:szCs w:val="20"/>
        </w:rPr>
        <w:t>a spe</w:t>
      </w:r>
      <w:r w:rsidRPr="008349B8">
        <w:rPr>
          <w:rFonts w:cstheme="minorHAnsi"/>
          <w:spacing w:val="1"/>
          <w:w w:val="102"/>
          <w:sz w:val="20"/>
          <w:szCs w:val="20"/>
        </w:rPr>
        <w:t>c</w:t>
      </w:r>
      <w:r w:rsidRPr="008349B8">
        <w:rPr>
          <w:rFonts w:cstheme="minorHAnsi"/>
          <w:w w:val="102"/>
          <w:sz w:val="20"/>
          <w:szCs w:val="20"/>
        </w:rPr>
        <w:t>ified</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in</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C</w:t>
      </w:r>
      <w:r w:rsidRPr="008349B8">
        <w:rPr>
          <w:rFonts w:cstheme="minorHAnsi"/>
          <w:spacing w:val="1"/>
          <w:w w:val="102"/>
          <w:sz w:val="20"/>
          <w:szCs w:val="20"/>
        </w:rPr>
        <w:t>l</w:t>
      </w:r>
      <w:r w:rsidRPr="008349B8">
        <w:rPr>
          <w:rFonts w:cstheme="minorHAnsi"/>
          <w:w w:val="102"/>
          <w:sz w:val="20"/>
          <w:szCs w:val="20"/>
        </w:rPr>
        <w:t>au</w:t>
      </w:r>
      <w:r w:rsidRPr="008349B8">
        <w:rPr>
          <w:rFonts w:cstheme="minorHAnsi"/>
          <w:spacing w:val="1"/>
          <w:w w:val="102"/>
          <w:sz w:val="20"/>
          <w:szCs w:val="20"/>
        </w:rPr>
        <w:t>s</w:t>
      </w:r>
      <w:r w:rsidRPr="008349B8">
        <w:rPr>
          <w:rFonts w:cstheme="minorHAnsi"/>
          <w:w w:val="102"/>
          <w:sz w:val="20"/>
          <w:szCs w:val="20"/>
        </w:rPr>
        <w:t>e</w:t>
      </w:r>
      <w:r w:rsidRPr="008349B8">
        <w:rPr>
          <w:rFonts w:cstheme="minorHAnsi"/>
          <w:sz w:val="20"/>
          <w:szCs w:val="20"/>
        </w:rPr>
        <w:t xml:space="preserve">  </w:t>
      </w:r>
      <w:r w:rsidRPr="008349B8">
        <w:rPr>
          <w:rFonts w:cstheme="minorHAnsi"/>
          <w:spacing w:val="-24"/>
          <w:sz w:val="20"/>
          <w:szCs w:val="20"/>
        </w:rPr>
        <w:t xml:space="preserve"> </w:t>
      </w:r>
      <w:r w:rsidRPr="008349B8">
        <w:rPr>
          <w:rFonts w:cstheme="minorHAnsi"/>
          <w:w w:val="102"/>
          <w:sz w:val="20"/>
          <w:szCs w:val="20"/>
        </w:rPr>
        <w:t>3</w:t>
      </w:r>
      <w:r w:rsidRPr="008349B8">
        <w:rPr>
          <w:rFonts w:cstheme="minorHAnsi"/>
          <w:spacing w:val="1"/>
          <w:w w:val="102"/>
          <w:sz w:val="20"/>
          <w:szCs w:val="20"/>
        </w:rPr>
        <w:t>.</w:t>
      </w:r>
      <w:r w:rsidRPr="008349B8">
        <w:rPr>
          <w:rFonts w:cstheme="minorHAnsi"/>
          <w:w w:val="102"/>
          <w:sz w:val="20"/>
          <w:szCs w:val="20"/>
        </w:rPr>
        <w:t>2.3</w:t>
      </w:r>
      <w:r w:rsidRPr="008349B8">
        <w:rPr>
          <w:rFonts w:cstheme="minorHAnsi"/>
          <w:sz w:val="20"/>
          <w:szCs w:val="20"/>
        </w:rPr>
        <w:t xml:space="preserve">  </w:t>
      </w:r>
      <w:r w:rsidRPr="008349B8">
        <w:rPr>
          <w:rFonts w:cstheme="minorHAnsi"/>
          <w:spacing w:val="-25"/>
          <w:sz w:val="20"/>
          <w:szCs w:val="20"/>
        </w:rPr>
        <w:t xml:space="preserve"> </w:t>
      </w:r>
      <w:r w:rsidRPr="008349B8">
        <w:rPr>
          <w:rFonts w:cstheme="minorHAnsi"/>
          <w:w w:val="102"/>
          <w:sz w:val="20"/>
          <w:szCs w:val="20"/>
        </w:rPr>
        <w:t>and</w:t>
      </w:r>
      <w:r w:rsidRPr="008349B8">
        <w:rPr>
          <w:rFonts w:cstheme="minorHAnsi"/>
          <w:sz w:val="20"/>
          <w:szCs w:val="20"/>
        </w:rPr>
        <w:t xml:space="preserve">  </w:t>
      </w:r>
      <w:r w:rsidRPr="008349B8">
        <w:rPr>
          <w:rFonts w:cstheme="minorHAnsi"/>
          <w:spacing w:val="-22"/>
          <w:sz w:val="20"/>
          <w:szCs w:val="20"/>
        </w:rPr>
        <w:t xml:space="preserve"> </w:t>
      </w:r>
      <w:r w:rsidRPr="008349B8">
        <w:rPr>
          <w:rFonts w:cstheme="minorHAnsi"/>
          <w:w w:val="102"/>
          <w:sz w:val="20"/>
          <w:szCs w:val="20"/>
        </w:rPr>
        <w:t>3</w:t>
      </w:r>
      <w:r w:rsidRPr="008349B8">
        <w:rPr>
          <w:rFonts w:cstheme="minorHAnsi"/>
          <w:spacing w:val="1"/>
          <w:w w:val="102"/>
          <w:sz w:val="20"/>
          <w:szCs w:val="20"/>
        </w:rPr>
        <w:t>.</w:t>
      </w:r>
      <w:r w:rsidRPr="008349B8">
        <w:rPr>
          <w:rFonts w:cstheme="minorHAnsi"/>
          <w:w w:val="102"/>
          <w:sz w:val="20"/>
          <w:szCs w:val="20"/>
        </w:rPr>
        <w:t>2.4</w:t>
      </w:r>
      <w:r w:rsidRPr="008349B8">
        <w:rPr>
          <w:rFonts w:cstheme="minorHAnsi"/>
          <w:sz w:val="20"/>
          <w:szCs w:val="20"/>
        </w:rPr>
        <w:t xml:space="preserve">  </w:t>
      </w:r>
      <w:r w:rsidRPr="008349B8">
        <w:rPr>
          <w:rFonts w:cstheme="minorHAnsi"/>
          <w:spacing w:val="-24"/>
          <w:sz w:val="20"/>
          <w:szCs w:val="20"/>
        </w:rPr>
        <w:t xml:space="preserve"> </w:t>
      </w:r>
      <w:r w:rsidRPr="008349B8">
        <w:rPr>
          <w:rFonts w:cstheme="minorHAnsi"/>
          <w:w w:val="102"/>
          <w:sz w:val="20"/>
          <w:szCs w:val="20"/>
        </w:rPr>
        <w:t>of</w:t>
      </w:r>
      <w:r w:rsidRPr="008349B8">
        <w:rPr>
          <w:rFonts w:cstheme="minorHAnsi"/>
          <w:sz w:val="20"/>
          <w:szCs w:val="20"/>
        </w:rPr>
        <w:t xml:space="preserve">  </w:t>
      </w:r>
      <w:r w:rsidRPr="008349B8">
        <w:rPr>
          <w:rFonts w:cstheme="minorHAnsi"/>
          <w:spacing w:val="-24"/>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RFP,</w:t>
      </w:r>
      <w:r w:rsidRPr="008349B8">
        <w:rPr>
          <w:rFonts w:cstheme="minorHAnsi"/>
          <w:sz w:val="20"/>
          <w:szCs w:val="20"/>
        </w:rPr>
        <w:t xml:space="preserve"> </w:t>
      </w:r>
      <w:r w:rsidRPr="008349B8">
        <w:rPr>
          <w:rFonts w:cstheme="minorHAnsi"/>
          <w:w w:val="102"/>
          <w:sz w:val="20"/>
          <w:szCs w:val="20"/>
        </w:rPr>
        <w:t>as</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the</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ca</w:t>
      </w:r>
      <w:r w:rsidRPr="008349B8">
        <w:rPr>
          <w:rFonts w:cstheme="minorHAnsi"/>
          <w:spacing w:val="1"/>
          <w:w w:val="102"/>
          <w:sz w:val="20"/>
          <w:szCs w:val="20"/>
        </w:rPr>
        <w:t>s</w:t>
      </w:r>
      <w:r w:rsidRPr="008349B8">
        <w:rPr>
          <w:rFonts w:cstheme="minorHAnsi"/>
          <w:w w:val="102"/>
          <w:sz w:val="20"/>
          <w:szCs w:val="20"/>
        </w:rPr>
        <w:t>e</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may</w:t>
      </w:r>
      <w:r w:rsidRPr="008349B8">
        <w:rPr>
          <w:rFonts w:cstheme="minorHAnsi"/>
          <w:sz w:val="20"/>
          <w:szCs w:val="20"/>
        </w:rPr>
        <w:t xml:space="preserve">  </w:t>
      </w:r>
      <w:r w:rsidRPr="008349B8">
        <w:rPr>
          <w:rFonts w:cstheme="minorHAnsi"/>
          <w:spacing w:val="-22"/>
          <w:sz w:val="20"/>
          <w:szCs w:val="20"/>
        </w:rPr>
        <w:t xml:space="preserve"> </w:t>
      </w:r>
      <w:r w:rsidRPr="008349B8">
        <w:rPr>
          <w:rFonts w:cstheme="minorHAnsi"/>
          <w:spacing w:val="1"/>
          <w:w w:val="102"/>
          <w:sz w:val="20"/>
          <w:szCs w:val="20"/>
        </w:rPr>
        <w:t>b</w:t>
      </w:r>
      <w:r w:rsidRPr="008349B8">
        <w:rPr>
          <w:rFonts w:cstheme="minorHAnsi"/>
          <w:spacing w:val="-2"/>
          <w:w w:val="102"/>
          <w:sz w:val="20"/>
          <w:szCs w:val="20"/>
        </w:rPr>
        <w:t>e</w:t>
      </w:r>
      <w:r w:rsidRPr="008349B8">
        <w:rPr>
          <w:rFonts w:cstheme="minorHAnsi"/>
          <w:w w:val="102"/>
          <w:sz w:val="20"/>
          <w:szCs w:val="20"/>
        </w:rPr>
        <w:t>. Info</w:t>
      </w:r>
      <w:r w:rsidRPr="008349B8">
        <w:rPr>
          <w:rFonts w:cstheme="minorHAnsi"/>
          <w:spacing w:val="2"/>
          <w:w w:val="102"/>
          <w:sz w:val="20"/>
          <w:szCs w:val="20"/>
        </w:rPr>
        <w:t>r</w:t>
      </w:r>
      <w:r w:rsidRPr="008349B8">
        <w:rPr>
          <w:rFonts w:cstheme="minorHAnsi"/>
          <w:spacing w:val="-3"/>
          <w:w w:val="102"/>
          <w:sz w:val="20"/>
          <w:szCs w:val="20"/>
        </w:rPr>
        <w:t>m</w:t>
      </w:r>
      <w:r w:rsidRPr="008349B8">
        <w:rPr>
          <w:rFonts w:cstheme="minorHAnsi"/>
          <w:w w:val="102"/>
          <w:sz w:val="20"/>
          <w:szCs w:val="20"/>
        </w:rPr>
        <w:t>at</w:t>
      </w:r>
      <w:r w:rsidRPr="008349B8">
        <w:rPr>
          <w:rFonts w:cstheme="minorHAnsi"/>
          <w:spacing w:val="-2"/>
          <w:w w:val="102"/>
          <w:sz w:val="20"/>
          <w:szCs w:val="20"/>
        </w:rPr>
        <w:t>i</w:t>
      </w:r>
      <w:r w:rsidRPr="008349B8">
        <w:rPr>
          <w:rFonts w:cstheme="minorHAnsi"/>
          <w:w w:val="102"/>
          <w:sz w:val="20"/>
          <w:szCs w:val="20"/>
        </w:rPr>
        <w:t>on</w:t>
      </w:r>
      <w:r w:rsidRPr="008349B8">
        <w:rPr>
          <w:rFonts w:cstheme="minorHAnsi"/>
          <w:sz w:val="20"/>
          <w:szCs w:val="20"/>
        </w:rPr>
        <w:t xml:space="preserve"> </w:t>
      </w:r>
      <w:r w:rsidR="00585161" w:rsidRPr="008349B8">
        <w:rPr>
          <w:rFonts w:cstheme="minorHAnsi"/>
          <w:w w:val="102"/>
          <w:sz w:val="20"/>
          <w:szCs w:val="20"/>
        </w:rPr>
        <w:t>provided</w:t>
      </w:r>
      <w:r w:rsidR="00585161" w:rsidRPr="008349B8">
        <w:rPr>
          <w:rFonts w:cstheme="minorHAnsi"/>
          <w:sz w:val="20"/>
          <w:szCs w:val="20"/>
        </w:rPr>
        <w:t xml:space="preserve"> </w:t>
      </w:r>
      <w:r w:rsidR="00585161" w:rsidRPr="008349B8">
        <w:rPr>
          <w:rFonts w:cstheme="minorHAnsi"/>
          <w:spacing w:val="-6"/>
          <w:sz w:val="20"/>
          <w:szCs w:val="20"/>
        </w:rPr>
        <w:t>in</w:t>
      </w:r>
      <w:r w:rsidRPr="008349B8">
        <w:rPr>
          <w:rFonts w:cstheme="minorHAnsi"/>
          <w:sz w:val="20"/>
          <w:szCs w:val="20"/>
        </w:rPr>
        <w:t xml:space="preserve"> </w:t>
      </w:r>
      <w:r w:rsidRPr="008349B8">
        <w:rPr>
          <w:rFonts w:cstheme="minorHAnsi"/>
          <w:spacing w:val="-7"/>
          <w:sz w:val="20"/>
          <w:szCs w:val="20"/>
        </w:rPr>
        <w:t xml:space="preserve"> </w:t>
      </w:r>
      <w:r w:rsidRPr="008349B8">
        <w:rPr>
          <w:rFonts w:cstheme="minorHAnsi"/>
          <w:w w:val="102"/>
          <w:sz w:val="20"/>
          <w:szCs w:val="20"/>
        </w:rPr>
        <w:t>this</w:t>
      </w:r>
      <w:r w:rsidRPr="008349B8">
        <w:rPr>
          <w:rFonts w:cstheme="minorHAnsi"/>
          <w:sz w:val="20"/>
          <w:szCs w:val="20"/>
        </w:rPr>
        <w:t xml:space="preserve"> </w:t>
      </w:r>
      <w:r w:rsidRPr="008349B8">
        <w:rPr>
          <w:rFonts w:cstheme="minorHAnsi"/>
          <w:spacing w:val="-7"/>
          <w:sz w:val="20"/>
          <w:szCs w:val="20"/>
        </w:rPr>
        <w:t xml:space="preserve"> </w:t>
      </w:r>
      <w:r w:rsidRPr="008349B8">
        <w:rPr>
          <w:rFonts w:cstheme="minorHAnsi"/>
          <w:w w:val="102"/>
          <w:sz w:val="20"/>
          <w:szCs w:val="20"/>
        </w:rPr>
        <w:t>se</w:t>
      </w:r>
      <w:r w:rsidRPr="008349B8">
        <w:rPr>
          <w:rFonts w:cstheme="minorHAnsi"/>
          <w:spacing w:val="-2"/>
          <w:w w:val="102"/>
          <w:sz w:val="20"/>
          <w:szCs w:val="20"/>
        </w:rPr>
        <w:t>c</w:t>
      </w:r>
      <w:r w:rsidRPr="008349B8">
        <w:rPr>
          <w:rFonts w:cstheme="minorHAnsi"/>
          <w:w w:val="102"/>
          <w:sz w:val="20"/>
          <w:szCs w:val="20"/>
        </w:rPr>
        <w:t>tion</w:t>
      </w:r>
      <w:r w:rsidRPr="008349B8">
        <w:rPr>
          <w:rFonts w:cstheme="minorHAnsi"/>
          <w:sz w:val="20"/>
          <w:szCs w:val="20"/>
        </w:rPr>
        <w:t xml:space="preserve"> </w:t>
      </w:r>
      <w:r w:rsidRPr="008349B8">
        <w:rPr>
          <w:rFonts w:cstheme="minorHAnsi"/>
          <w:spacing w:val="-7"/>
          <w:sz w:val="20"/>
          <w:szCs w:val="20"/>
        </w:rPr>
        <w:t xml:space="preserve"> </w:t>
      </w:r>
      <w:r w:rsidRPr="008349B8">
        <w:rPr>
          <w:rFonts w:cstheme="minorHAnsi"/>
          <w:spacing w:val="-2"/>
          <w:w w:val="102"/>
          <w:sz w:val="20"/>
          <w:szCs w:val="20"/>
        </w:rPr>
        <w:t>i</w:t>
      </w:r>
      <w:r w:rsidRPr="008349B8">
        <w:rPr>
          <w:rFonts w:cstheme="minorHAnsi"/>
          <w:w w:val="102"/>
          <w:sz w:val="20"/>
          <w:szCs w:val="20"/>
        </w:rPr>
        <w:t>s</w:t>
      </w:r>
      <w:r w:rsidRPr="008349B8">
        <w:rPr>
          <w:rFonts w:cstheme="minorHAnsi"/>
          <w:sz w:val="20"/>
          <w:szCs w:val="20"/>
        </w:rPr>
        <w:t xml:space="preserve"> </w:t>
      </w:r>
      <w:r w:rsidRPr="008349B8">
        <w:rPr>
          <w:rFonts w:cstheme="minorHAnsi"/>
          <w:spacing w:val="-7"/>
          <w:sz w:val="20"/>
          <w:szCs w:val="20"/>
        </w:rPr>
        <w:t xml:space="preserve"> </w:t>
      </w:r>
      <w:r w:rsidRPr="008349B8">
        <w:rPr>
          <w:rFonts w:cstheme="minorHAnsi"/>
          <w:w w:val="102"/>
          <w:sz w:val="20"/>
          <w:szCs w:val="20"/>
        </w:rPr>
        <w:t>i</w:t>
      </w:r>
      <w:r w:rsidRPr="008349B8">
        <w:rPr>
          <w:rFonts w:cstheme="minorHAnsi"/>
          <w:spacing w:val="1"/>
          <w:w w:val="102"/>
          <w:sz w:val="20"/>
          <w:szCs w:val="20"/>
        </w:rPr>
        <w:t>n</w:t>
      </w:r>
      <w:r w:rsidRPr="008349B8">
        <w:rPr>
          <w:rFonts w:cstheme="minorHAnsi"/>
          <w:w w:val="102"/>
          <w:sz w:val="20"/>
          <w:szCs w:val="20"/>
        </w:rPr>
        <w:t>ten</w:t>
      </w:r>
      <w:r w:rsidRPr="008349B8">
        <w:rPr>
          <w:rFonts w:cstheme="minorHAnsi"/>
          <w:spacing w:val="1"/>
          <w:w w:val="102"/>
          <w:sz w:val="20"/>
          <w:szCs w:val="20"/>
        </w:rPr>
        <w:t>d</w:t>
      </w:r>
      <w:r w:rsidRPr="008349B8">
        <w:rPr>
          <w:rFonts w:cstheme="minorHAnsi"/>
          <w:spacing w:val="-2"/>
          <w:w w:val="102"/>
          <w:sz w:val="20"/>
          <w:szCs w:val="20"/>
        </w:rPr>
        <w:t>e</w:t>
      </w:r>
      <w:r w:rsidRPr="008349B8">
        <w:rPr>
          <w:rFonts w:cstheme="minorHAnsi"/>
          <w:w w:val="102"/>
          <w:sz w:val="20"/>
          <w:szCs w:val="20"/>
        </w:rPr>
        <w:t>d</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to</w:t>
      </w:r>
      <w:r w:rsidRPr="008349B8">
        <w:rPr>
          <w:rFonts w:cstheme="minorHAnsi"/>
          <w:sz w:val="20"/>
          <w:szCs w:val="20"/>
        </w:rPr>
        <w:t xml:space="preserve"> </w:t>
      </w:r>
      <w:r w:rsidRPr="008349B8">
        <w:rPr>
          <w:rFonts w:cstheme="minorHAnsi"/>
          <w:spacing w:val="-7"/>
          <w:sz w:val="20"/>
          <w:szCs w:val="20"/>
        </w:rPr>
        <w:t xml:space="preserve"> </w:t>
      </w:r>
      <w:r w:rsidRPr="008349B8">
        <w:rPr>
          <w:rFonts w:cstheme="minorHAnsi"/>
          <w:w w:val="102"/>
          <w:sz w:val="20"/>
          <w:szCs w:val="20"/>
        </w:rPr>
        <w:t>ser</w:t>
      </w:r>
      <w:r w:rsidRPr="008349B8">
        <w:rPr>
          <w:rFonts w:cstheme="minorHAnsi"/>
          <w:spacing w:val="1"/>
          <w:w w:val="102"/>
          <w:sz w:val="20"/>
          <w:szCs w:val="20"/>
        </w:rPr>
        <w:t>v</w:t>
      </w:r>
      <w:r w:rsidRPr="008349B8">
        <w:rPr>
          <w:rFonts w:cstheme="minorHAnsi"/>
          <w:w w:val="102"/>
          <w:sz w:val="20"/>
          <w:szCs w:val="20"/>
        </w:rPr>
        <w:t>e</w:t>
      </w:r>
      <w:r w:rsidRPr="008349B8">
        <w:rPr>
          <w:rFonts w:cstheme="minorHAnsi"/>
          <w:sz w:val="20"/>
          <w:szCs w:val="20"/>
        </w:rPr>
        <w:t xml:space="preserve"> </w:t>
      </w:r>
      <w:r w:rsidRPr="008349B8">
        <w:rPr>
          <w:rFonts w:cstheme="minorHAnsi"/>
          <w:spacing w:val="-7"/>
          <w:sz w:val="20"/>
          <w:szCs w:val="20"/>
        </w:rPr>
        <w:t xml:space="preserve"> </w:t>
      </w:r>
      <w:r w:rsidRPr="008349B8">
        <w:rPr>
          <w:rFonts w:cstheme="minorHAnsi"/>
          <w:w w:val="102"/>
          <w:sz w:val="20"/>
          <w:szCs w:val="20"/>
        </w:rPr>
        <w:t>as</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a</w:t>
      </w:r>
      <w:r w:rsidRPr="008349B8">
        <w:rPr>
          <w:rFonts w:cstheme="minorHAnsi"/>
          <w:sz w:val="20"/>
          <w:szCs w:val="20"/>
        </w:rPr>
        <w:t xml:space="preserve"> </w:t>
      </w:r>
      <w:r w:rsidRPr="008349B8">
        <w:rPr>
          <w:rFonts w:cstheme="minorHAnsi"/>
          <w:spacing w:val="-8"/>
          <w:sz w:val="20"/>
          <w:szCs w:val="20"/>
        </w:rPr>
        <w:t xml:space="preserve"> </w:t>
      </w:r>
      <w:r w:rsidRPr="008349B8">
        <w:rPr>
          <w:rFonts w:cstheme="minorHAnsi"/>
          <w:spacing w:val="1"/>
          <w:w w:val="102"/>
          <w:sz w:val="20"/>
          <w:szCs w:val="20"/>
        </w:rPr>
        <w:t>ba</w:t>
      </w:r>
      <w:r w:rsidRPr="008349B8">
        <w:rPr>
          <w:rFonts w:cstheme="minorHAnsi"/>
          <w:w w:val="102"/>
          <w:sz w:val="20"/>
          <w:szCs w:val="20"/>
        </w:rPr>
        <w:t>ck-</w:t>
      </w:r>
      <w:r w:rsidRPr="008349B8">
        <w:rPr>
          <w:rFonts w:cstheme="minorHAnsi"/>
          <w:spacing w:val="1"/>
          <w:w w:val="102"/>
          <w:sz w:val="20"/>
          <w:szCs w:val="20"/>
        </w:rPr>
        <w:t>u</w:t>
      </w:r>
      <w:r w:rsidRPr="008349B8">
        <w:rPr>
          <w:rFonts w:cstheme="minorHAnsi"/>
          <w:w w:val="102"/>
          <w:sz w:val="20"/>
          <w:szCs w:val="20"/>
        </w:rPr>
        <w:t>p</w:t>
      </w:r>
      <w:r w:rsidRPr="008349B8">
        <w:rPr>
          <w:rFonts w:cstheme="minorHAnsi"/>
          <w:sz w:val="20"/>
          <w:szCs w:val="20"/>
        </w:rPr>
        <w:t xml:space="preserve"> </w:t>
      </w:r>
      <w:r w:rsidRPr="008349B8">
        <w:rPr>
          <w:rFonts w:cstheme="minorHAnsi"/>
          <w:spacing w:val="-8"/>
          <w:sz w:val="20"/>
          <w:szCs w:val="20"/>
        </w:rPr>
        <w:t xml:space="preserve"> </w:t>
      </w:r>
      <w:r w:rsidRPr="008349B8">
        <w:rPr>
          <w:rFonts w:cstheme="minorHAnsi"/>
          <w:w w:val="102"/>
          <w:sz w:val="20"/>
          <w:szCs w:val="20"/>
        </w:rPr>
        <w:t>for info</w:t>
      </w:r>
      <w:r w:rsidRPr="008349B8">
        <w:rPr>
          <w:rFonts w:cstheme="minorHAnsi"/>
          <w:spacing w:val="2"/>
          <w:w w:val="102"/>
          <w:sz w:val="20"/>
          <w:szCs w:val="20"/>
        </w:rPr>
        <w:t>r</w:t>
      </w:r>
      <w:r w:rsidRPr="008349B8">
        <w:rPr>
          <w:rFonts w:cstheme="minorHAnsi"/>
          <w:spacing w:val="-3"/>
          <w:w w:val="102"/>
          <w:sz w:val="20"/>
          <w:szCs w:val="20"/>
        </w:rPr>
        <w:t>m</w:t>
      </w:r>
      <w:r w:rsidRPr="008349B8">
        <w:rPr>
          <w:rFonts w:cstheme="minorHAnsi"/>
          <w:w w:val="102"/>
          <w:sz w:val="20"/>
          <w:szCs w:val="20"/>
        </w:rPr>
        <w:t>ation</w:t>
      </w:r>
      <w:r w:rsidRPr="008349B8">
        <w:rPr>
          <w:rFonts w:cstheme="minorHAnsi"/>
          <w:sz w:val="20"/>
          <w:szCs w:val="20"/>
        </w:rPr>
        <w:t xml:space="preserve"> </w:t>
      </w:r>
      <w:r w:rsidRPr="008349B8">
        <w:rPr>
          <w:rFonts w:cstheme="minorHAnsi"/>
          <w:spacing w:val="-21"/>
          <w:sz w:val="20"/>
          <w:szCs w:val="20"/>
        </w:rPr>
        <w:t xml:space="preserve"> </w:t>
      </w:r>
      <w:r w:rsidRPr="008349B8">
        <w:rPr>
          <w:rFonts w:cstheme="minorHAnsi"/>
          <w:spacing w:val="1"/>
          <w:w w:val="102"/>
          <w:sz w:val="20"/>
          <w:szCs w:val="20"/>
        </w:rPr>
        <w:t>p</w:t>
      </w:r>
      <w:r w:rsidRPr="008349B8">
        <w:rPr>
          <w:rFonts w:cstheme="minorHAnsi"/>
          <w:w w:val="102"/>
          <w:sz w:val="20"/>
          <w:szCs w:val="20"/>
        </w:rPr>
        <w:t>rov</w:t>
      </w:r>
      <w:r w:rsidRPr="008349B8">
        <w:rPr>
          <w:rFonts w:cstheme="minorHAnsi"/>
          <w:spacing w:val="-2"/>
          <w:w w:val="102"/>
          <w:sz w:val="20"/>
          <w:szCs w:val="20"/>
        </w:rPr>
        <w:t>i</w:t>
      </w:r>
      <w:r w:rsidRPr="008349B8">
        <w:rPr>
          <w:rFonts w:cstheme="minorHAnsi"/>
          <w:spacing w:val="1"/>
          <w:w w:val="102"/>
          <w:sz w:val="20"/>
          <w:szCs w:val="20"/>
        </w:rPr>
        <w:t>d</w:t>
      </w:r>
      <w:r w:rsidRPr="008349B8">
        <w:rPr>
          <w:rFonts w:cstheme="minorHAnsi"/>
          <w:spacing w:val="-2"/>
          <w:w w:val="102"/>
          <w:sz w:val="20"/>
          <w:szCs w:val="20"/>
        </w:rPr>
        <w:t>e</w:t>
      </w:r>
      <w:r w:rsidRPr="008349B8">
        <w:rPr>
          <w:rFonts w:cstheme="minorHAnsi"/>
          <w:w w:val="102"/>
          <w:sz w:val="20"/>
          <w:szCs w:val="20"/>
        </w:rPr>
        <w:t>d</w:t>
      </w:r>
      <w:r w:rsidRPr="008349B8">
        <w:rPr>
          <w:rFonts w:cstheme="minorHAnsi"/>
          <w:sz w:val="20"/>
          <w:szCs w:val="20"/>
        </w:rPr>
        <w:t xml:space="preserve"> </w:t>
      </w:r>
      <w:r w:rsidRPr="008349B8">
        <w:rPr>
          <w:rFonts w:cstheme="minorHAnsi"/>
          <w:spacing w:val="-20"/>
          <w:sz w:val="20"/>
          <w:szCs w:val="20"/>
        </w:rPr>
        <w:t xml:space="preserve"> </w:t>
      </w:r>
      <w:r w:rsidRPr="008349B8">
        <w:rPr>
          <w:rFonts w:cstheme="minorHAnsi"/>
          <w:w w:val="102"/>
          <w:sz w:val="20"/>
          <w:szCs w:val="20"/>
        </w:rPr>
        <w:t>in</w:t>
      </w:r>
      <w:r w:rsidRPr="008349B8">
        <w:rPr>
          <w:rFonts w:cstheme="minorHAnsi"/>
          <w:sz w:val="20"/>
          <w:szCs w:val="20"/>
        </w:rPr>
        <w:t xml:space="preserve"> </w:t>
      </w:r>
      <w:r w:rsidRPr="008349B8">
        <w:rPr>
          <w:rFonts w:cstheme="minorHAnsi"/>
          <w:spacing w:val="-21"/>
          <w:sz w:val="20"/>
          <w:szCs w:val="20"/>
        </w:rPr>
        <w:t xml:space="preserve"> </w:t>
      </w:r>
      <w:r w:rsidRPr="008349B8">
        <w:rPr>
          <w:rFonts w:cstheme="minorHAnsi"/>
          <w:w w:val="102"/>
          <w:sz w:val="20"/>
          <w:szCs w:val="20"/>
        </w:rPr>
        <w:t>the</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w w:val="102"/>
          <w:sz w:val="20"/>
          <w:szCs w:val="20"/>
        </w:rPr>
        <w:t>Bid.</w:t>
      </w:r>
      <w:r w:rsidRPr="008349B8">
        <w:rPr>
          <w:rFonts w:cstheme="minorHAnsi"/>
          <w:sz w:val="20"/>
          <w:szCs w:val="20"/>
        </w:rPr>
        <w:t xml:space="preserve"> </w:t>
      </w:r>
      <w:r w:rsidRPr="008349B8">
        <w:rPr>
          <w:rFonts w:cstheme="minorHAnsi"/>
          <w:spacing w:val="-23"/>
          <w:sz w:val="20"/>
          <w:szCs w:val="20"/>
        </w:rPr>
        <w:t xml:space="preserve"> </w:t>
      </w:r>
      <w:r w:rsidRPr="008349B8">
        <w:rPr>
          <w:rFonts w:cstheme="minorHAnsi"/>
          <w:spacing w:val="1"/>
          <w:w w:val="102"/>
          <w:sz w:val="20"/>
          <w:szCs w:val="20"/>
        </w:rPr>
        <w:t>Bidder</w:t>
      </w:r>
      <w:r w:rsidRPr="008349B8">
        <w:rPr>
          <w:rFonts w:cstheme="minorHAnsi"/>
          <w:w w:val="102"/>
          <w:sz w:val="20"/>
          <w:szCs w:val="20"/>
        </w:rPr>
        <w:t>s</w:t>
      </w:r>
      <w:r w:rsidRPr="008349B8">
        <w:rPr>
          <w:rFonts w:cstheme="minorHAnsi"/>
          <w:sz w:val="20"/>
          <w:szCs w:val="20"/>
        </w:rPr>
        <w:t xml:space="preserve"> </w:t>
      </w:r>
      <w:r w:rsidRPr="008349B8">
        <w:rPr>
          <w:rFonts w:cstheme="minorHAnsi"/>
          <w:w w:val="102"/>
          <w:sz w:val="20"/>
          <w:szCs w:val="20"/>
        </w:rPr>
        <w:t>should</w:t>
      </w:r>
      <w:r w:rsidRPr="008349B8">
        <w:rPr>
          <w:rFonts w:cstheme="minorHAnsi"/>
          <w:sz w:val="20"/>
          <w:szCs w:val="20"/>
        </w:rPr>
        <w:t xml:space="preserve"> </w:t>
      </w:r>
      <w:r w:rsidRPr="008349B8">
        <w:rPr>
          <w:rFonts w:cstheme="minorHAnsi"/>
          <w:w w:val="102"/>
          <w:sz w:val="20"/>
          <w:szCs w:val="20"/>
        </w:rPr>
        <w:t>also r</w:t>
      </w:r>
      <w:r w:rsidRPr="008349B8">
        <w:rPr>
          <w:rFonts w:cstheme="minorHAnsi"/>
          <w:spacing w:val="-2"/>
          <w:w w:val="102"/>
          <w:sz w:val="20"/>
          <w:szCs w:val="20"/>
        </w:rPr>
        <w:t>e</w:t>
      </w:r>
      <w:r w:rsidRPr="008349B8">
        <w:rPr>
          <w:rFonts w:cstheme="minorHAnsi"/>
          <w:spacing w:val="2"/>
          <w:w w:val="102"/>
          <w:sz w:val="20"/>
          <w:szCs w:val="20"/>
        </w:rPr>
        <w:t>f</w:t>
      </w:r>
      <w:r w:rsidRPr="008349B8">
        <w:rPr>
          <w:rFonts w:cstheme="minorHAnsi"/>
          <w:spacing w:val="-2"/>
          <w:w w:val="102"/>
          <w:sz w:val="20"/>
          <w:szCs w:val="20"/>
        </w:rPr>
        <w:t>e</w:t>
      </w:r>
      <w:r w:rsidRPr="008349B8">
        <w:rPr>
          <w:rFonts w:cstheme="minorHAnsi"/>
          <w:w w:val="102"/>
          <w:sz w:val="20"/>
          <w:szCs w:val="20"/>
        </w:rPr>
        <w:t>r</w:t>
      </w:r>
      <w:r w:rsidRPr="008349B8">
        <w:rPr>
          <w:rFonts w:cstheme="minorHAnsi"/>
          <w:sz w:val="20"/>
          <w:szCs w:val="20"/>
        </w:rPr>
        <w:t xml:space="preserve"> </w:t>
      </w:r>
      <w:r w:rsidRPr="008349B8">
        <w:rPr>
          <w:rFonts w:cstheme="minorHAnsi"/>
          <w:spacing w:val="-2"/>
          <w:w w:val="102"/>
          <w:sz w:val="20"/>
          <w:szCs w:val="20"/>
        </w:rPr>
        <w:t>t</w:t>
      </w:r>
      <w:r w:rsidRPr="008349B8">
        <w:rPr>
          <w:rFonts w:cstheme="minorHAnsi"/>
          <w:w w:val="102"/>
          <w:sz w:val="20"/>
          <w:szCs w:val="20"/>
        </w:rPr>
        <w:t>o</w:t>
      </w:r>
      <w:r w:rsidRPr="008349B8">
        <w:rPr>
          <w:rFonts w:cstheme="minorHAnsi"/>
          <w:sz w:val="20"/>
          <w:szCs w:val="20"/>
        </w:rPr>
        <w:t xml:space="preserve"> </w:t>
      </w:r>
      <w:r w:rsidRPr="008349B8">
        <w:rPr>
          <w:rFonts w:cstheme="minorHAnsi"/>
          <w:w w:val="102"/>
          <w:sz w:val="20"/>
          <w:szCs w:val="20"/>
        </w:rPr>
        <w:t>the Instructions</w:t>
      </w:r>
      <w:r w:rsidRPr="008349B8">
        <w:rPr>
          <w:rFonts w:cstheme="minorHAnsi"/>
          <w:spacing w:val="2"/>
          <w:sz w:val="20"/>
          <w:szCs w:val="20"/>
        </w:rPr>
        <w:t xml:space="preserve"> </w:t>
      </w:r>
      <w:r w:rsidRPr="008349B8">
        <w:rPr>
          <w:rFonts w:cstheme="minorHAnsi"/>
          <w:w w:val="102"/>
          <w:sz w:val="20"/>
          <w:szCs w:val="20"/>
        </w:rPr>
        <w:t>below.</w:t>
      </w:r>
    </w:p>
    <w:p w14:paraId="4907ADB6"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469FFBCE" w14:textId="77777777" w:rsidR="00EE67E0" w:rsidRPr="008349B8" w:rsidRDefault="00EE67E0" w:rsidP="00EE67E0">
      <w:pPr>
        <w:widowControl w:val="0"/>
        <w:autoSpaceDE w:val="0"/>
        <w:autoSpaceDN w:val="0"/>
        <w:adjustRightInd w:val="0"/>
        <w:spacing w:after="0" w:line="240" w:lineRule="auto"/>
        <w:ind w:left="720" w:right="-20" w:hanging="720"/>
        <w:jc w:val="both"/>
        <w:rPr>
          <w:rFonts w:cstheme="minorHAnsi"/>
          <w:sz w:val="20"/>
          <w:szCs w:val="20"/>
        </w:rPr>
      </w:pPr>
      <w:r w:rsidRPr="008349B8">
        <w:rPr>
          <w:rFonts w:cstheme="minorHAnsi"/>
          <w:w w:val="102"/>
          <w:sz w:val="20"/>
          <w:szCs w:val="20"/>
        </w:rPr>
        <w:t>2.</w:t>
      </w:r>
      <w:r w:rsidRPr="008349B8">
        <w:rPr>
          <w:rFonts w:cstheme="minorHAnsi"/>
          <w:sz w:val="20"/>
          <w:szCs w:val="20"/>
        </w:rPr>
        <w:tab/>
      </w:r>
      <w:r w:rsidRPr="008349B8">
        <w:rPr>
          <w:rFonts w:cstheme="minorHAnsi"/>
          <w:w w:val="102"/>
          <w:sz w:val="20"/>
          <w:szCs w:val="20"/>
        </w:rPr>
        <w:t>For</w:t>
      </w:r>
      <w:r w:rsidRPr="008349B8">
        <w:rPr>
          <w:rFonts w:cstheme="minorHAnsi"/>
          <w:spacing w:val="6"/>
          <w:sz w:val="20"/>
          <w:szCs w:val="20"/>
        </w:rPr>
        <w:t xml:space="preserve"> </w:t>
      </w:r>
      <w:r w:rsidRPr="008349B8">
        <w:rPr>
          <w:rFonts w:cstheme="minorHAnsi"/>
          <w:w w:val="102"/>
          <w:sz w:val="20"/>
          <w:szCs w:val="20"/>
        </w:rPr>
        <w:t>a</w:t>
      </w:r>
      <w:r w:rsidRPr="008349B8">
        <w:rPr>
          <w:rFonts w:cstheme="minorHAnsi"/>
          <w:spacing w:val="6"/>
          <w:sz w:val="20"/>
          <w:szCs w:val="20"/>
        </w:rPr>
        <w:t xml:space="preserve"> </w:t>
      </w:r>
      <w:r w:rsidRPr="008349B8">
        <w:rPr>
          <w:rFonts w:cstheme="minorHAnsi"/>
          <w:w w:val="102"/>
          <w:sz w:val="20"/>
          <w:szCs w:val="20"/>
        </w:rPr>
        <w:t>sing</w:t>
      </w:r>
      <w:r w:rsidRPr="008349B8">
        <w:rPr>
          <w:rFonts w:cstheme="minorHAnsi"/>
          <w:spacing w:val="1"/>
          <w:w w:val="102"/>
          <w:sz w:val="20"/>
          <w:szCs w:val="20"/>
        </w:rPr>
        <w:t>l</w:t>
      </w:r>
      <w:r w:rsidRPr="008349B8">
        <w:rPr>
          <w:rFonts w:cstheme="minorHAnsi"/>
          <w:w w:val="102"/>
          <w:sz w:val="20"/>
          <w:szCs w:val="20"/>
        </w:rPr>
        <w:t>e</w:t>
      </w:r>
      <w:r w:rsidRPr="008349B8">
        <w:rPr>
          <w:rFonts w:cstheme="minorHAnsi"/>
          <w:spacing w:val="6"/>
          <w:sz w:val="20"/>
          <w:szCs w:val="20"/>
        </w:rPr>
        <w:t xml:space="preserve"> </w:t>
      </w:r>
      <w:r w:rsidRPr="008349B8">
        <w:rPr>
          <w:rFonts w:cstheme="minorHAnsi"/>
          <w:w w:val="102"/>
          <w:sz w:val="20"/>
          <w:szCs w:val="20"/>
        </w:rPr>
        <w:t>en</w:t>
      </w:r>
      <w:r w:rsidRPr="008349B8">
        <w:rPr>
          <w:rFonts w:cstheme="minorHAnsi"/>
          <w:spacing w:val="1"/>
          <w:w w:val="102"/>
          <w:sz w:val="20"/>
          <w:szCs w:val="20"/>
        </w:rPr>
        <w:t>t</w:t>
      </w:r>
      <w:r w:rsidRPr="008349B8">
        <w:rPr>
          <w:rFonts w:cstheme="minorHAnsi"/>
          <w:w w:val="102"/>
          <w:sz w:val="20"/>
          <w:szCs w:val="20"/>
        </w:rPr>
        <w:t>ity</w:t>
      </w:r>
      <w:r w:rsidRPr="008349B8">
        <w:rPr>
          <w:rFonts w:cstheme="minorHAnsi"/>
          <w:spacing w:val="8"/>
          <w:sz w:val="20"/>
          <w:szCs w:val="20"/>
        </w:rPr>
        <w:t xml:space="preserve"> </w:t>
      </w:r>
      <w:r w:rsidRPr="008349B8">
        <w:rPr>
          <w:rFonts w:cstheme="minorHAnsi"/>
          <w:spacing w:val="1"/>
          <w:w w:val="102"/>
          <w:sz w:val="20"/>
          <w:szCs w:val="20"/>
        </w:rPr>
        <w:t>Bidder</w:t>
      </w:r>
      <w:r w:rsidRPr="008349B8">
        <w:rPr>
          <w:rFonts w:cstheme="minorHAnsi"/>
          <w:w w:val="102"/>
          <w:sz w:val="20"/>
          <w:szCs w:val="20"/>
        </w:rPr>
        <w:t>,</w:t>
      </w:r>
      <w:r w:rsidRPr="008349B8">
        <w:rPr>
          <w:rFonts w:cstheme="minorHAnsi"/>
          <w:spacing w:val="6"/>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6"/>
          <w:sz w:val="20"/>
          <w:szCs w:val="20"/>
        </w:rPr>
        <w:t xml:space="preserve"> </w:t>
      </w:r>
      <w:r w:rsidRPr="008349B8">
        <w:rPr>
          <w:rFonts w:cstheme="minorHAnsi"/>
          <w:w w:val="102"/>
          <w:sz w:val="20"/>
          <w:szCs w:val="20"/>
        </w:rPr>
        <w:t>Proj</w:t>
      </w:r>
      <w:r w:rsidRPr="008349B8">
        <w:rPr>
          <w:rFonts w:cstheme="minorHAnsi"/>
          <w:spacing w:val="1"/>
          <w:w w:val="102"/>
          <w:sz w:val="20"/>
          <w:szCs w:val="20"/>
        </w:rPr>
        <w:t>e</w:t>
      </w:r>
      <w:r w:rsidRPr="008349B8">
        <w:rPr>
          <w:rFonts w:cstheme="minorHAnsi"/>
          <w:spacing w:val="-1"/>
          <w:w w:val="102"/>
          <w:sz w:val="20"/>
          <w:szCs w:val="20"/>
        </w:rPr>
        <w:t>c</w:t>
      </w:r>
      <w:r w:rsidRPr="008349B8">
        <w:rPr>
          <w:rFonts w:cstheme="minorHAnsi"/>
          <w:w w:val="102"/>
          <w:sz w:val="20"/>
          <w:szCs w:val="20"/>
        </w:rPr>
        <w:t>t</w:t>
      </w:r>
      <w:r w:rsidRPr="008349B8">
        <w:rPr>
          <w:rFonts w:cstheme="minorHAnsi"/>
          <w:spacing w:val="6"/>
          <w:sz w:val="20"/>
          <w:szCs w:val="20"/>
        </w:rPr>
        <w:t xml:space="preserve"> </w:t>
      </w:r>
      <w:r w:rsidRPr="008349B8">
        <w:rPr>
          <w:rFonts w:cstheme="minorHAnsi"/>
          <w:w w:val="102"/>
          <w:sz w:val="20"/>
          <w:szCs w:val="20"/>
        </w:rPr>
        <w:t>Co</w:t>
      </w:r>
      <w:r w:rsidRPr="008349B8">
        <w:rPr>
          <w:rFonts w:cstheme="minorHAnsi"/>
          <w:spacing w:val="1"/>
          <w:w w:val="102"/>
          <w:sz w:val="20"/>
          <w:szCs w:val="20"/>
        </w:rPr>
        <w:t>d</w:t>
      </w:r>
      <w:r w:rsidRPr="008349B8">
        <w:rPr>
          <w:rFonts w:cstheme="minorHAnsi"/>
          <w:spacing w:val="-1"/>
          <w:w w:val="102"/>
          <w:sz w:val="20"/>
          <w:szCs w:val="20"/>
        </w:rPr>
        <w:t>e</w:t>
      </w:r>
      <w:r w:rsidRPr="008349B8">
        <w:rPr>
          <w:rFonts w:cstheme="minorHAnsi"/>
          <w:w w:val="102"/>
          <w:sz w:val="20"/>
          <w:szCs w:val="20"/>
        </w:rPr>
        <w:t>s</w:t>
      </w:r>
      <w:r w:rsidRPr="008349B8">
        <w:rPr>
          <w:rFonts w:cstheme="minorHAnsi"/>
          <w:spacing w:val="7"/>
          <w:sz w:val="20"/>
          <w:szCs w:val="20"/>
        </w:rPr>
        <w:t xml:space="preserve"> </w:t>
      </w:r>
      <w:r w:rsidRPr="008349B8">
        <w:rPr>
          <w:rFonts w:cstheme="minorHAnsi"/>
          <w:spacing w:val="1"/>
          <w:w w:val="102"/>
          <w:sz w:val="20"/>
          <w:szCs w:val="20"/>
        </w:rPr>
        <w:t>w</w:t>
      </w:r>
      <w:r w:rsidRPr="008349B8">
        <w:rPr>
          <w:rFonts w:cstheme="minorHAnsi"/>
          <w:w w:val="102"/>
          <w:sz w:val="20"/>
          <w:szCs w:val="20"/>
        </w:rPr>
        <w:t>ould</w:t>
      </w:r>
      <w:r w:rsidRPr="008349B8">
        <w:rPr>
          <w:rFonts w:cstheme="minorHAnsi"/>
          <w:spacing w:val="6"/>
          <w:sz w:val="20"/>
          <w:szCs w:val="20"/>
        </w:rPr>
        <w:t xml:space="preserve"> </w:t>
      </w:r>
      <w:r w:rsidRPr="008349B8">
        <w:rPr>
          <w:rFonts w:cstheme="minorHAnsi"/>
          <w:w w:val="102"/>
          <w:sz w:val="20"/>
          <w:szCs w:val="20"/>
        </w:rPr>
        <w:t>be</w:t>
      </w:r>
      <w:r w:rsidRPr="008349B8">
        <w:rPr>
          <w:rFonts w:cstheme="minorHAnsi"/>
          <w:spacing w:val="7"/>
          <w:sz w:val="20"/>
          <w:szCs w:val="20"/>
        </w:rPr>
        <w:t xml:space="preserve"> </w:t>
      </w:r>
      <w:r w:rsidRPr="008349B8">
        <w:rPr>
          <w:rFonts w:cstheme="minorHAnsi"/>
          <w:w w:val="102"/>
          <w:sz w:val="20"/>
          <w:szCs w:val="20"/>
        </w:rPr>
        <w:t>a,</w:t>
      </w:r>
      <w:r w:rsidRPr="008349B8">
        <w:rPr>
          <w:rFonts w:cstheme="minorHAnsi"/>
          <w:spacing w:val="9"/>
          <w:sz w:val="20"/>
          <w:szCs w:val="20"/>
        </w:rPr>
        <w:t xml:space="preserve"> </w:t>
      </w:r>
      <w:r w:rsidRPr="008349B8">
        <w:rPr>
          <w:rFonts w:cstheme="minorHAnsi"/>
          <w:w w:val="102"/>
          <w:sz w:val="20"/>
          <w:szCs w:val="20"/>
        </w:rPr>
        <w:t>b,</w:t>
      </w:r>
      <w:r w:rsidRPr="008349B8">
        <w:rPr>
          <w:rFonts w:cstheme="minorHAnsi"/>
          <w:spacing w:val="5"/>
          <w:sz w:val="20"/>
          <w:szCs w:val="20"/>
        </w:rPr>
        <w:t xml:space="preserve"> </w:t>
      </w:r>
      <w:r w:rsidRPr="008349B8">
        <w:rPr>
          <w:rFonts w:cstheme="minorHAnsi"/>
          <w:w w:val="102"/>
          <w:sz w:val="20"/>
          <w:szCs w:val="20"/>
        </w:rPr>
        <w:t>c,</w:t>
      </w:r>
      <w:r w:rsidRPr="008349B8">
        <w:rPr>
          <w:rFonts w:cstheme="minorHAnsi"/>
          <w:spacing w:val="6"/>
          <w:sz w:val="20"/>
          <w:szCs w:val="20"/>
        </w:rPr>
        <w:t xml:space="preserve"> </w:t>
      </w:r>
      <w:r w:rsidRPr="008349B8">
        <w:rPr>
          <w:rFonts w:cstheme="minorHAnsi"/>
          <w:w w:val="102"/>
          <w:sz w:val="20"/>
          <w:szCs w:val="20"/>
        </w:rPr>
        <w:t>d</w:t>
      </w:r>
      <w:r w:rsidRPr="008349B8">
        <w:rPr>
          <w:rFonts w:cstheme="minorHAnsi"/>
          <w:spacing w:val="9"/>
          <w:sz w:val="20"/>
          <w:szCs w:val="20"/>
        </w:rPr>
        <w:t xml:space="preserve"> </w:t>
      </w:r>
      <w:r w:rsidRPr="008349B8">
        <w:rPr>
          <w:rFonts w:cstheme="minorHAnsi"/>
          <w:w w:val="102"/>
          <w:sz w:val="20"/>
          <w:szCs w:val="20"/>
        </w:rPr>
        <w:t>etc.</w:t>
      </w:r>
      <w:r w:rsidRPr="008349B8">
        <w:rPr>
          <w:rFonts w:cstheme="minorHAnsi"/>
          <w:spacing w:val="6"/>
          <w:sz w:val="20"/>
          <w:szCs w:val="20"/>
        </w:rPr>
        <w:t xml:space="preserve"> </w:t>
      </w:r>
      <w:r w:rsidRPr="008349B8">
        <w:rPr>
          <w:rFonts w:cstheme="minorHAnsi"/>
          <w:spacing w:val="2"/>
          <w:w w:val="102"/>
          <w:sz w:val="20"/>
          <w:szCs w:val="20"/>
        </w:rPr>
        <w:t>I</w:t>
      </w:r>
      <w:r w:rsidRPr="008349B8">
        <w:rPr>
          <w:rFonts w:cstheme="minorHAnsi"/>
          <w:w w:val="102"/>
          <w:sz w:val="20"/>
          <w:szCs w:val="20"/>
        </w:rPr>
        <w:t>n</w:t>
      </w:r>
      <w:r w:rsidRPr="008349B8">
        <w:rPr>
          <w:rFonts w:cstheme="minorHAnsi"/>
          <w:spacing w:val="6"/>
          <w:sz w:val="20"/>
          <w:szCs w:val="20"/>
        </w:rPr>
        <w:t xml:space="preserve"> </w:t>
      </w:r>
      <w:r w:rsidRPr="008349B8">
        <w:rPr>
          <w:rFonts w:cstheme="minorHAnsi"/>
          <w:spacing w:val="1"/>
          <w:w w:val="102"/>
          <w:sz w:val="20"/>
          <w:szCs w:val="20"/>
        </w:rPr>
        <w:t>c</w:t>
      </w:r>
      <w:r w:rsidRPr="008349B8">
        <w:rPr>
          <w:rFonts w:cstheme="minorHAnsi"/>
          <w:spacing w:val="-2"/>
          <w:w w:val="102"/>
          <w:sz w:val="20"/>
          <w:szCs w:val="20"/>
        </w:rPr>
        <w:t>a</w:t>
      </w:r>
      <w:r w:rsidRPr="008349B8">
        <w:rPr>
          <w:rFonts w:cstheme="minorHAnsi"/>
          <w:spacing w:val="2"/>
          <w:w w:val="102"/>
          <w:sz w:val="20"/>
          <w:szCs w:val="20"/>
        </w:rPr>
        <w:t>s</w:t>
      </w:r>
      <w:r w:rsidRPr="008349B8">
        <w:rPr>
          <w:rFonts w:cstheme="minorHAnsi"/>
          <w:w w:val="102"/>
          <w:sz w:val="20"/>
          <w:szCs w:val="20"/>
        </w:rPr>
        <w:t>e the</w:t>
      </w:r>
      <w:r w:rsidRPr="008349B8">
        <w:rPr>
          <w:rFonts w:cstheme="minorHAnsi"/>
          <w:spacing w:val="1"/>
          <w:sz w:val="20"/>
          <w:szCs w:val="20"/>
        </w:rPr>
        <w:t xml:space="preserve"> </w:t>
      </w:r>
      <w:r w:rsidRPr="008349B8">
        <w:rPr>
          <w:rFonts w:cstheme="minorHAnsi"/>
          <w:w w:val="102"/>
          <w:sz w:val="20"/>
          <w:szCs w:val="20"/>
        </w:rPr>
        <w:t>Bidder</w:t>
      </w:r>
      <w:r w:rsidRPr="008349B8">
        <w:rPr>
          <w:rFonts w:cstheme="minorHAnsi"/>
          <w:spacing w:val="1"/>
          <w:sz w:val="20"/>
          <w:szCs w:val="20"/>
        </w:rPr>
        <w:t xml:space="preserve"> </w:t>
      </w:r>
      <w:r w:rsidRPr="008349B8">
        <w:rPr>
          <w:rFonts w:cstheme="minorHAnsi"/>
          <w:w w:val="102"/>
          <w:sz w:val="20"/>
          <w:szCs w:val="20"/>
        </w:rPr>
        <w:t>is</w:t>
      </w:r>
      <w:r w:rsidRPr="008349B8">
        <w:rPr>
          <w:rFonts w:cstheme="minorHAnsi"/>
          <w:spacing w:val="2"/>
          <w:sz w:val="20"/>
          <w:szCs w:val="20"/>
        </w:rPr>
        <w:t xml:space="preserve"> </w:t>
      </w:r>
      <w:r w:rsidRPr="008349B8">
        <w:rPr>
          <w:rFonts w:cstheme="minorHAnsi"/>
          <w:w w:val="102"/>
          <w:sz w:val="20"/>
          <w:szCs w:val="20"/>
        </w:rPr>
        <w:t>a</w:t>
      </w:r>
      <w:r w:rsidRPr="008349B8">
        <w:rPr>
          <w:rFonts w:cstheme="minorHAnsi"/>
          <w:spacing w:val="1"/>
          <w:sz w:val="20"/>
          <w:szCs w:val="20"/>
        </w:rPr>
        <w:t xml:space="preserve"> </w:t>
      </w:r>
      <w:r w:rsidRPr="008349B8">
        <w:rPr>
          <w:rFonts w:cstheme="minorHAnsi"/>
          <w:w w:val="102"/>
          <w:sz w:val="20"/>
          <w:szCs w:val="20"/>
        </w:rPr>
        <w:t>Con</w:t>
      </w:r>
      <w:r w:rsidRPr="008349B8">
        <w:rPr>
          <w:rFonts w:cstheme="minorHAnsi"/>
          <w:spacing w:val="2"/>
          <w:w w:val="102"/>
          <w:sz w:val="20"/>
          <w:szCs w:val="20"/>
        </w:rPr>
        <w:t>s</w:t>
      </w:r>
      <w:r w:rsidRPr="008349B8">
        <w:rPr>
          <w:rFonts w:cstheme="minorHAnsi"/>
          <w:w w:val="102"/>
          <w:sz w:val="20"/>
          <w:szCs w:val="20"/>
        </w:rPr>
        <w:t>or</w:t>
      </w:r>
      <w:r w:rsidRPr="008349B8">
        <w:rPr>
          <w:rFonts w:cstheme="minorHAnsi"/>
          <w:spacing w:val="-2"/>
          <w:w w:val="102"/>
          <w:sz w:val="20"/>
          <w:szCs w:val="20"/>
        </w:rPr>
        <w:t>t</w:t>
      </w:r>
      <w:r w:rsidRPr="008349B8">
        <w:rPr>
          <w:rFonts w:cstheme="minorHAnsi"/>
          <w:w w:val="102"/>
          <w:sz w:val="20"/>
          <w:szCs w:val="20"/>
        </w:rPr>
        <w:t>i</w:t>
      </w:r>
      <w:r w:rsidRPr="008349B8">
        <w:rPr>
          <w:rFonts w:cstheme="minorHAnsi"/>
          <w:spacing w:val="2"/>
          <w:w w:val="102"/>
          <w:sz w:val="20"/>
          <w:szCs w:val="20"/>
        </w:rPr>
        <w:t>u</w:t>
      </w:r>
      <w:r w:rsidRPr="008349B8">
        <w:rPr>
          <w:rFonts w:cstheme="minorHAnsi"/>
          <w:w w:val="102"/>
          <w:sz w:val="20"/>
          <w:szCs w:val="20"/>
        </w:rPr>
        <w:t>m</w:t>
      </w:r>
      <w:r w:rsidRPr="008349B8">
        <w:rPr>
          <w:rFonts w:cstheme="minorHAnsi"/>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en</w:t>
      </w:r>
      <w:r w:rsidRPr="008349B8">
        <w:rPr>
          <w:rFonts w:cstheme="minorHAnsi"/>
          <w:spacing w:val="2"/>
          <w:sz w:val="20"/>
          <w:szCs w:val="20"/>
        </w:rPr>
        <w:t xml:space="preserve"> </w:t>
      </w:r>
      <w:r w:rsidRPr="008349B8">
        <w:rPr>
          <w:rFonts w:cstheme="minorHAnsi"/>
          <w:w w:val="102"/>
          <w:sz w:val="20"/>
          <w:szCs w:val="20"/>
        </w:rPr>
        <w:t>for</w:t>
      </w:r>
      <w:r w:rsidRPr="008349B8">
        <w:rPr>
          <w:rFonts w:cstheme="minorHAnsi"/>
          <w:spacing w:val="2"/>
          <w:sz w:val="20"/>
          <w:szCs w:val="20"/>
        </w:rPr>
        <w:t xml:space="preserve"> </w:t>
      </w:r>
      <w:r w:rsidRPr="008349B8">
        <w:rPr>
          <w:rFonts w:cstheme="minorHAnsi"/>
          <w:w w:val="102"/>
          <w:sz w:val="20"/>
          <w:szCs w:val="20"/>
        </w:rPr>
        <w:t>Me</w:t>
      </w:r>
      <w:r w:rsidRPr="008349B8">
        <w:rPr>
          <w:rFonts w:cstheme="minorHAnsi"/>
          <w:spacing w:val="-3"/>
          <w:w w:val="102"/>
          <w:sz w:val="20"/>
          <w:szCs w:val="20"/>
        </w:rPr>
        <w:t>m</w:t>
      </w:r>
      <w:r w:rsidRPr="008349B8">
        <w:rPr>
          <w:rFonts w:cstheme="minorHAnsi"/>
          <w:spacing w:val="1"/>
          <w:w w:val="102"/>
          <w:sz w:val="20"/>
          <w:szCs w:val="20"/>
        </w:rPr>
        <w:t>b</w:t>
      </w:r>
      <w:r w:rsidRPr="008349B8">
        <w:rPr>
          <w:rFonts w:cstheme="minorHAnsi"/>
          <w:w w:val="102"/>
          <w:sz w:val="20"/>
          <w:szCs w:val="20"/>
        </w:rPr>
        <w:t>er</w:t>
      </w:r>
      <w:r w:rsidRPr="008349B8">
        <w:rPr>
          <w:rFonts w:cstheme="minorHAnsi"/>
          <w:spacing w:val="3"/>
          <w:sz w:val="20"/>
          <w:szCs w:val="20"/>
        </w:rPr>
        <w:t xml:space="preserve"> </w:t>
      </w:r>
      <w:r w:rsidRPr="008349B8">
        <w:rPr>
          <w:rFonts w:cstheme="minorHAnsi"/>
          <w:w w:val="102"/>
          <w:sz w:val="20"/>
          <w:szCs w:val="20"/>
        </w:rPr>
        <w:t>1,</w:t>
      </w:r>
      <w:r w:rsidRPr="008349B8">
        <w:rPr>
          <w:rFonts w:cstheme="minorHAnsi"/>
          <w:spacing w:val="1"/>
          <w:sz w:val="20"/>
          <w:szCs w:val="20"/>
        </w:rPr>
        <w:t xml:space="preserve"> </w:t>
      </w:r>
      <w:r w:rsidRPr="008349B8">
        <w:rPr>
          <w:rFonts w:cstheme="minorHAnsi"/>
          <w:w w:val="102"/>
          <w:sz w:val="20"/>
          <w:szCs w:val="20"/>
        </w:rPr>
        <w:t>the</w:t>
      </w:r>
      <w:r w:rsidRPr="008349B8">
        <w:rPr>
          <w:rFonts w:cstheme="minorHAnsi"/>
          <w:spacing w:val="1"/>
          <w:sz w:val="20"/>
          <w:szCs w:val="20"/>
        </w:rPr>
        <w:t xml:space="preserve"> </w:t>
      </w:r>
      <w:r w:rsidRPr="008349B8">
        <w:rPr>
          <w:rFonts w:cstheme="minorHAnsi"/>
          <w:w w:val="102"/>
          <w:sz w:val="20"/>
          <w:szCs w:val="20"/>
        </w:rPr>
        <w:t>Project</w:t>
      </w:r>
      <w:r w:rsidRPr="008349B8">
        <w:rPr>
          <w:rFonts w:cstheme="minorHAnsi"/>
          <w:spacing w:val="1"/>
          <w:sz w:val="20"/>
          <w:szCs w:val="20"/>
        </w:rPr>
        <w:t xml:space="preserve"> </w:t>
      </w:r>
      <w:r w:rsidRPr="008349B8">
        <w:rPr>
          <w:rFonts w:cstheme="minorHAnsi"/>
          <w:w w:val="102"/>
          <w:sz w:val="20"/>
          <w:szCs w:val="20"/>
        </w:rPr>
        <w:t>Co</w:t>
      </w:r>
      <w:r w:rsidRPr="008349B8">
        <w:rPr>
          <w:rFonts w:cstheme="minorHAnsi"/>
          <w:spacing w:val="1"/>
          <w:w w:val="102"/>
          <w:sz w:val="20"/>
          <w:szCs w:val="20"/>
        </w:rPr>
        <w:t>d</w:t>
      </w:r>
      <w:r w:rsidRPr="008349B8">
        <w:rPr>
          <w:rFonts w:cstheme="minorHAnsi"/>
          <w:spacing w:val="-1"/>
          <w:w w:val="102"/>
          <w:sz w:val="20"/>
          <w:szCs w:val="20"/>
        </w:rPr>
        <w:t>e</w:t>
      </w:r>
      <w:r w:rsidRPr="008349B8">
        <w:rPr>
          <w:rFonts w:cstheme="minorHAnsi"/>
          <w:w w:val="102"/>
          <w:sz w:val="20"/>
          <w:szCs w:val="20"/>
        </w:rPr>
        <w:t>s</w:t>
      </w:r>
      <w:r w:rsidRPr="008349B8">
        <w:rPr>
          <w:rFonts w:cstheme="minorHAnsi"/>
          <w:spacing w:val="1"/>
          <w:sz w:val="20"/>
          <w:szCs w:val="20"/>
        </w:rPr>
        <w:t xml:space="preserve"> </w:t>
      </w:r>
      <w:r w:rsidRPr="008349B8">
        <w:rPr>
          <w:rFonts w:cstheme="minorHAnsi"/>
          <w:w w:val="102"/>
          <w:sz w:val="20"/>
          <w:szCs w:val="20"/>
        </w:rPr>
        <w:t>would</w:t>
      </w:r>
      <w:r w:rsidRPr="008349B8">
        <w:rPr>
          <w:rFonts w:cstheme="minorHAnsi"/>
          <w:spacing w:val="1"/>
          <w:sz w:val="20"/>
          <w:szCs w:val="20"/>
        </w:rPr>
        <w:t xml:space="preserve"> </w:t>
      </w:r>
      <w:r w:rsidRPr="008349B8">
        <w:rPr>
          <w:rFonts w:cstheme="minorHAnsi"/>
          <w:w w:val="102"/>
          <w:sz w:val="20"/>
          <w:szCs w:val="20"/>
        </w:rPr>
        <w:t>be</w:t>
      </w:r>
      <w:r w:rsidRPr="008349B8">
        <w:rPr>
          <w:rFonts w:cstheme="minorHAnsi"/>
          <w:sz w:val="20"/>
          <w:szCs w:val="20"/>
        </w:rPr>
        <w:t xml:space="preserve"> </w:t>
      </w:r>
      <w:r w:rsidRPr="008349B8">
        <w:rPr>
          <w:rFonts w:cstheme="minorHAnsi"/>
          <w:w w:val="102"/>
          <w:sz w:val="20"/>
          <w:szCs w:val="20"/>
        </w:rPr>
        <w:t>1a,</w:t>
      </w:r>
      <w:r w:rsidRPr="008349B8">
        <w:rPr>
          <w:rFonts w:cstheme="minorHAnsi"/>
          <w:spacing w:val="6"/>
          <w:sz w:val="20"/>
          <w:szCs w:val="20"/>
        </w:rPr>
        <w:t xml:space="preserve"> </w:t>
      </w:r>
      <w:r w:rsidRPr="008349B8">
        <w:rPr>
          <w:rFonts w:cstheme="minorHAnsi"/>
          <w:w w:val="102"/>
          <w:sz w:val="20"/>
          <w:szCs w:val="20"/>
        </w:rPr>
        <w:t>1b,</w:t>
      </w:r>
      <w:r w:rsidRPr="008349B8">
        <w:rPr>
          <w:rFonts w:cstheme="minorHAnsi"/>
          <w:spacing w:val="6"/>
          <w:sz w:val="20"/>
          <w:szCs w:val="20"/>
        </w:rPr>
        <w:t xml:space="preserve"> </w:t>
      </w:r>
      <w:r w:rsidRPr="008349B8">
        <w:rPr>
          <w:rFonts w:cstheme="minorHAnsi"/>
          <w:spacing w:val="1"/>
          <w:w w:val="102"/>
          <w:sz w:val="20"/>
          <w:szCs w:val="20"/>
        </w:rPr>
        <w:t>1</w:t>
      </w:r>
      <w:r w:rsidRPr="008349B8">
        <w:rPr>
          <w:rFonts w:cstheme="minorHAnsi"/>
          <w:spacing w:val="-2"/>
          <w:w w:val="102"/>
          <w:sz w:val="20"/>
          <w:szCs w:val="20"/>
        </w:rPr>
        <w:t>c</w:t>
      </w:r>
      <w:r w:rsidRPr="008349B8">
        <w:rPr>
          <w:rFonts w:cstheme="minorHAnsi"/>
          <w:w w:val="102"/>
          <w:sz w:val="20"/>
          <w:szCs w:val="20"/>
        </w:rPr>
        <w:t>,</w:t>
      </w:r>
      <w:r w:rsidRPr="008349B8">
        <w:rPr>
          <w:rFonts w:cstheme="minorHAnsi"/>
          <w:spacing w:val="6"/>
          <w:sz w:val="20"/>
          <w:szCs w:val="20"/>
        </w:rPr>
        <w:t xml:space="preserve"> </w:t>
      </w:r>
      <w:r w:rsidRPr="008349B8">
        <w:rPr>
          <w:rFonts w:cstheme="minorHAnsi"/>
          <w:spacing w:val="1"/>
          <w:w w:val="102"/>
          <w:sz w:val="20"/>
          <w:szCs w:val="20"/>
        </w:rPr>
        <w:t>1</w:t>
      </w:r>
      <w:r w:rsidRPr="008349B8">
        <w:rPr>
          <w:rFonts w:cstheme="minorHAnsi"/>
          <w:w w:val="102"/>
          <w:sz w:val="20"/>
          <w:szCs w:val="20"/>
        </w:rPr>
        <w:t>d</w:t>
      </w:r>
      <w:r w:rsidRPr="008349B8">
        <w:rPr>
          <w:rFonts w:cstheme="minorHAnsi"/>
          <w:spacing w:val="6"/>
          <w:sz w:val="20"/>
          <w:szCs w:val="20"/>
        </w:rPr>
        <w:t xml:space="preserve"> </w:t>
      </w:r>
      <w:r w:rsidRPr="008349B8">
        <w:rPr>
          <w:rFonts w:cstheme="minorHAnsi"/>
          <w:w w:val="102"/>
          <w:sz w:val="20"/>
          <w:szCs w:val="20"/>
        </w:rPr>
        <w:t>et</w:t>
      </w:r>
      <w:r w:rsidRPr="008349B8">
        <w:rPr>
          <w:rFonts w:cstheme="minorHAnsi"/>
          <w:spacing w:val="-2"/>
          <w:w w:val="102"/>
          <w:sz w:val="20"/>
          <w:szCs w:val="20"/>
        </w:rPr>
        <w:t>c</w:t>
      </w:r>
      <w:r w:rsidRPr="008349B8">
        <w:rPr>
          <w:rFonts w:cstheme="minorHAnsi"/>
          <w:spacing w:val="1"/>
          <w:w w:val="102"/>
          <w:sz w:val="20"/>
          <w:szCs w:val="20"/>
        </w:rPr>
        <w:t>.</w:t>
      </w:r>
      <w:r w:rsidRPr="008349B8">
        <w:rPr>
          <w:rFonts w:cstheme="minorHAnsi"/>
          <w:w w:val="102"/>
          <w:sz w:val="20"/>
          <w:szCs w:val="20"/>
        </w:rPr>
        <w:t>,</w:t>
      </w:r>
      <w:r w:rsidRPr="008349B8">
        <w:rPr>
          <w:rFonts w:cstheme="minorHAnsi"/>
          <w:spacing w:val="5"/>
          <w:sz w:val="20"/>
          <w:szCs w:val="20"/>
        </w:rPr>
        <w:t xml:space="preserve"> </w:t>
      </w:r>
      <w:r w:rsidRPr="008349B8">
        <w:rPr>
          <w:rFonts w:cstheme="minorHAnsi"/>
          <w:w w:val="102"/>
          <w:sz w:val="20"/>
          <w:szCs w:val="20"/>
        </w:rPr>
        <w:t>f</w:t>
      </w:r>
      <w:r w:rsidRPr="008349B8">
        <w:rPr>
          <w:rFonts w:cstheme="minorHAnsi"/>
          <w:spacing w:val="1"/>
          <w:w w:val="102"/>
          <w:sz w:val="20"/>
          <w:szCs w:val="20"/>
        </w:rPr>
        <w:t>o</w:t>
      </w:r>
      <w:r w:rsidRPr="008349B8">
        <w:rPr>
          <w:rFonts w:cstheme="minorHAnsi"/>
          <w:w w:val="102"/>
          <w:sz w:val="20"/>
          <w:szCs w:val="20"/>
        </w:rPr>
        <w:t>r</w:t>
      </w:r>
      <w:r w:rsidRPr="008349B8">
        <w:rPr>
          <w:rFonts w:cstheme="minorHAnsi"/>
          <w:spacing w:val="5"/>
          <w:sz w:val="20"/>
          <w:szCs w:val="20"/>
        </w:rPr>
        <w:t xml:space="preserve"> </w:t>
      </w:r>
      <w:r w:rsidRPr="008349B8">
        <w:rPr>
          <w:rFonts w:cstheme="minorHAnsi"/>
          <w:w w:val="102"/>
          <w:sz w:val="20"/>
          <w:szCs w:val="20"/>
        </w:rPr>
        <w:t>Me</w:t>
      </w:r>
      <w:r w:rsidRPr="008349B8">
        <w:rPr>
          <w:rFonts w:cstheme="minorHAnsi"/>
          <w:spacing w:val="-3"/>
          <w:w w:val="102"/>
          <w:sz w:val="20"/>
          <w:szCs w:val="20"/>
        </w:rPr>
        <w:t>m</w:t>
      </w:r>
      <w:r w:rsidRPr="008349B8">
        <w:rPr>
          <w:rFonts w:cstheme="minorHAnsi"/>
          <w:spacing w:val="1"/>
          <w:w w:val="102"/>
          <w:sz w:val="20"/>
          <w:szCs w:val="20"/>
        </w:rPr>
        <w:t>b</w:t>
      </w:r>
      <w:r w:rsidRPr="008349B8">
        <w:rPr>
          <w:rFonts w:cstheme="minorHAnsi"/>
          <w:w w:val="102"/>
          <w:sz w:val="20"/>
          <w:szCs w:val="20"/>
        </w:rPr>
        <w:t>er</w:t>
      </w:r>
      <w:r w:rsidRPr="008349B8">
        <w:rPr>
          <w:rFonts w:cstheme="minorHAnsi"/>
          <w:spacing w:val="6"/>
          <w:sz w:val="20"/>
          <w:szCs w:val="20"/>
        </w:rPr>
        <w:t xml:space="preserve"> </w:t>
      </w:r>
      <w:r w:rsidRPr="008349B8">
        <w:rPr>
          <w:rFonts w:cstheme="minorHAnsi"/>
          <w:w w:val="102"/>
          <w:sz w:val="20"/>
          <w:szCs w:val="20"/>
        </w:rPr>
        <w:t>2</w:t>
      </w:r>
      <w:r w:rsidRPr="008349B8">
        <w:rPr>
          <w:rFonts w:cstheme="minorHAnsi"/>
          <w:spacing w:val="6"/>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6"/>
          <w:sz w:val="20"/>
          <w:szCs w:val="20"/>
        </w:rPr>
        <w:t xml:space="preserve"> </w:t>
      </w:r>
      <w:r w:rsidRPr="008349B8">
        <w:rPr>
          <w:rFonts w:cstheme="minorHAnsi"/>
          <w:spacing w:val="2"/>
          <w:w w:val="102"/>
          <w:sz w:val="20"/>
          <w:szCs w:val="20"/>
        </w:rPr>
        <w:t>P</w:t>
      </w:r>
      <w:r w:rsidRPr="008349B8">
        <w:rPr>
          <w:rFonts w:cstheme="minorHAnsi"/>
          <w:w w:val="102"/>
          <w:sz w:val="20"/>
          <w:szCs w:val="20"/>
        </w:rPr>
        <w:t>ro</w:t>
      </w:r>
      <w:r w:rsidRPr="008349B8">
        <w:rPr>
          <w:rFonts w:cstheme="minorHAnsi"/>
          <w:spacing w:val="-2"/>
          <w:w w:val="102"/>
          <w:sz w:val="20"/>
          <w:szCs w:val="20"/>
        </w:rPr>
        <w:t>j</w:t>
      </w:r>
      <w:r w:rsidRPr="008349B8">
        <w:rPr>
          <w:rFonts w:cstheme="minorHAnsi"/>
          <w:w w:val="102"/>
          <w:sz w:val="20"/>
          <w:szCs w:val="20"/>
        </w:rPr>
        <w:t>ect</w:t>
      </w:r>
      <w:r w:rsidRPr="008349B8">
        <w:rPr>
          <w:rFonts w:cstheme="minorHAnsi"/>
          <w:spacing w:val="6"/>
          <w:sz w:val="20"/>
          <w:szCs w:val="20"/>
        </w:rPr>
        <w:t xml:space="preserve"> </w:t>
      </w:r>
      <w:r w:rsidRPr="008349B8">
        <w:rPr>
          <w:rFonts w:cstheme="minorHAnsi"/>
          <w:w w:val="102"/>
          <w:sz w:val="20"/>
          <w:szCs w:val="20"/>
        </w:rPr>
        <w:t>Co</w:t>
      </w:r>
      <w:r w:rsidRPr="008349B8">
        <w:rPr>
          <w:rFonts w:cstheme="minorHAnsi"/>
          <w:spacing w:val="1"/>
          <w:w w:val="102"/>
          <w:sz w:val="20"/>
          <w:szCs w:val="20"/>
        </w:rPr>
        <w:t>d</w:t>
      </w:r>
      <w:r w:rsidRPr="008349B8">
        <w:rPr>
          <w:rFonts w:cstheme="minorHAnsi"/>
          <w:spacing w:val="-1"/>
          <w:w w:val="102"/>
          <w:sz w:val="20"/>
          <w:szCs w:val="20"/>
        </w:rPr>
        <w:t>e</w:t>
      </w:r>
      <w:r w:rsidRPr="008349B8">
        <w:rPr>
          <w:rFonts w:cstheme="minorHAnsi"/>
          <w:w w:val="102"/>
          <w:sz w:val="20"/>
          <w:szCs w:val="20"/>
        </w:rPr>
        <w:t>s</w:t>
      </w:r>
      <w:r w:rsidRPr="008349B8">
        <w:rPr>
          <w:rFonts w:cstheme="minorHAnsi"/>
          <w:spacing w:val="6"/>
          <w:sz w:val="20"/>
          <w:szCs w:val="20"/>
        </w:rPr>
        <w:t xml:space="preserve"> </w:t>
      </w:r>
      <w:r w:rsidRPr="008349B8">
        <w:rPr>
          <w:rFonts w:cstheme="minorHAnsi"/>
          <w:w w:val="102"/>
          <w:sz w:val="20"/>
          <w:szCs w:val="20"/>
        </w:rPr>
        <w:t>shall</w:t>
      </w:r>
      <w:r w:rsidRPr="008349B8">
        <w:rPr>
          <w:rFonts w:cstheme="minorHAnsi"/>
          <w:spacing w:val="6"/>
          <w:sz w:val="20"/>
          <w:szCs w:val="20"/>
        </w:rPr>
        <w:t xml:space="preserve"> </w:t>
      </w:r>
      <w:r w:rsidRPr="008349B8">
        <w:rPr>
          <w:rFonts w:cstheme="minorHAnsi"/>
          <w:w w:val="102"/>
          <w:sz w:val="20"/>
          <w:szCs w:val="20"/>
        </w:rPr>
        <w:t>be</w:t>
      </w:r>
      <w:r w:rsidRPr="008349B8">
        <w:rPr>
          <w:rFonts w:cstheme="minorHAnsi"/>
          <w:spacing w:val="6"/>
          <w:sz w:val="20"/>
          <w:szCs w:val="20"/>
        </w:rPr>
        <w:t xml:space="preserve"> </w:t>
      </w:r>
      <w:r w:rsidRPr="008349B8">
        <w:rPr>
          <w:rFonts w:cstheme="minorHAnsi"/>
          <w:spacing w:val="1"/>
          <w:w w:val="102"/>
          <w:sz w:val="20"/>
          <w:szCs w:val="20"/>
        </w:rPr>
        <w:t>2</w:t>
      </w:r>
      <w:r w:rsidRPr="008349B8">
        <w:rPr>
          <w:rFonts w:cstheme="minorHAnsi"/>
          <w:spacing w:val="-1"/>
          <w:w w:val="102"/>
          <w:sz w:val="20"/>
          <w:szCs w:val="20"/>
        </w:rPr>
        <w:t>a</w:t>
      </w:r>
      <w:r w:rsidRPr="008349B8">
        <w:rPr>
          <w:rFonts w:cstheme="minorHAnsi"/>
          <w:w w:val="102"/>
          <w:sz w:val="20"/>
          <w:szCs w:val="20"/>
        </w:rPr>
        <w:t>,</w:t>
      </w:r>
      <w:r w:rsidRPr="008349B8">
        <w:rPr>
          <w:rFonts w:cstheme="minorHAnsi"/>
          <w:spacing w:val="6"/>
          <w:sz w:val="20"/>
          <w:szCs w:val="20"/>
        </w:rPr>
        <w:t xml:space="preserve"> </w:t>
      </w:r>
      <w:r w:rsidRPr="008349B8">
        <w:rPr>
          <w:rFonts w:cstheme="minorHAnsi"/>
          <w:w w:val="102"/>
          <w:sz w:val="20"/>
          <w:szCs w:val="20"/>
        </w:rPr>
        <w:t>2b,</w:t>
      </w:r>
      <w:r w:rsidRPr="008349B8">
        <w:rPr>
          <w:rFonts w:cstheme="minorHAnsi"/>
          <w:spacing w:val="6"/>
          <w:sz w:val="20"/>
          <w:szCs w:val="20"/>
        </w:rPr>
        <w:t xml:space="preserve"> </w:t>
      </w:r>
      <w:r w:rsidRPr="008349B8">
        <w:rPr>
          <w:rFonts w:cstheme="minorHAnsi"/>
          <w:spacing w:val="1"/>
          <w:w w:val="102"/>
          <w:sz w:val="20"/>
          <w:szCs w:val="20"/>
        </w:rPr>
        <w:t>2</w:t>
      </w:r>
      <w:r w:rsidRPr="008349B8">
        <w:rPr>
          <w:rFonts w:cstheme="minorHAnsi"/>
          <w:spacing w:val="-2"/>
          <w:w w:val="102"/>
          <w:sz w:val="20"/>
          <w:szCs w:val="20"/>
        </w:rPr>
        <w:t>c</w:t>
      </w:r>
      <w:r w:rsidRPr="008349B8">
        <w:rPr>
          <w:rFonts w:cstheme="minorHAnsi"/>
          <w:w w:val="102"/>
          <w:sz w:val="20"/>
          <w:szCs w:val="20"/>
        </w:rPr>
        <w:t>,</w:t>
      </w:r>
      <w:r w:rsidRPr="008349B8">
        <w:rPr>
          <w:rFonts w:cstheme="minorHAnsi"/>
          <w:spacing w:val="6"/>
          <w:sz w:val="20"/>
          <w:szCs w:val="20"/>
        </w:rPr>
        <w:t xml:space="preserve"> </w:t>
      </w:r>
      <w:r w:rsidRPr="008349B8">
        <w:rPr>
          <w:rFonts w:cstheme="minorHAnsi"/>
          <w:w w:val="102"/>
          <w:sz w:val="20"/>
          <w:szCs w:val="20"/>
        </w:rPr>
        <w:t>2d</w:t>
      </w:r>
      <w:r w:rsidRPr="008349B8">
        <w:rPr>
          <w:rFonts w:cstheme="minorHAnsi"/>
          <w:spacing w:val="7"/>
          <w:sz w:val="20"/>
          <w:szCs w:val="20"/>
        </w:rPr>
        <w:t xml:space="preserve"> </w:t>
      </w:r>
      <w:r w:rsidRPr="008349B8">
        <w:rPr>
          <w:rFonts w:cstheme="minorHAnsi"/>
          <w:w w:val="102"/>
          <w:sz w:val="20"/>
          <w:szCs w:val="20"/>
        </w:rPr>
        <w:t>et</w:t>
      </w:r>
      <w:r w:rsidRPr="008349B8">
        <w:rPr>
          <w:rFonts w:cstheme="minorHAnsi"/>
          <w:spacing w:val="-2"/>
          <w:w w:val="102"/>
          <w:sz w:val="20"/>
          <w:szCs w:val="20"/>
        </w:rPr>
        <w:t>c</w:t>
      </w:r>
      <w:r w:rsidRPr="008349B8">
        <w:rPr>
          <w:rFonts w:cstheme="minorHAnsi"/>
          <w:spacing w:val="1"/>
          <w:w w:val="102"/>
          <w:sz w:val="20"/>
          <w:szCs w:val="20"/>
        </w:rPr>
        <w:t>.</w:t>
      </w:r>
      <w:r w:rsidRPr="008349B8">
        <w:rPr>
          <w:rFonts w:cstheme="minorHAnsi"/>
          <w:w w:val="102"/>
          <w:sz w:val="20"/>
          <w:szCs w:val="20"/>
        </w:rPr>
        <w:t>, and</w:t>
      </w:r>
      <w:r w:rsidRPr="008349B8">
        <w:rPr>
          <w:rFonts w:cstheme="minorHAnsi"/>
          <w:spacing w:val="1"/>
          <w:sz w:val="20"/>
          <w:szCs w:val="20"/>
        </w:rPr>
        <w:t xml:space="preserve"> </w:t>
      </w:r>
      <w:r w:rsidRPr="008349B8">
        <w:rPr>
          <w:rFonts w:cstheme="minorHAnsi"/>
          <w:w w:val="102"/>
          <w:sz w:val="20"/>
          <w:szCs w:val="20"/>
        </w:rPr>
        <w:t>so</w:t>
      </w:r>
      <w:r w:rsidRPr="008349B8">
        <w:rPr>
          <w:rFonts w:cstheme="minorHAnsi"/>
          <w:spacing w:val="1"/>
          <w:sz w:val="20"/>
          <w:szCs w:val="20"/>
        </w:rPr>
        <w:t xml:space="preserve"> </w:t>
      </w:r>
      <w:r w:rsidRPr="008349B8">
        <w:rPr>
          <w:rFonts w:cstheme="minorHAnsi"/>
          <w:spacing w:val="1"/>
          <w:w w:val="102"/>
          <w:sz w:val="20"/>
          <w:szCs w:val="20"/>
        </w:rPr>
        <w:t>o</w:t>
      </w:r>
      <w:r w:rsidRPr="008349B8">
        <w:rPr>
          <w:rFonts w:cstheme="minorHAnsi"/>
          <w:w w:val="102"/>
          <w:sz w:val="20"/>
          <w:szCs w:val="20"/>
        </w:rPr>
        <w:t>n.</w:t>
      </w:r>
    </w:p>
    <w:p w14:paraId="028BDBC4" w14:textId="77777777" w:rsidR="00EE67E0" w:rsidRPr="008349B8" w:rsidRDefault="00EE67E0" w:rsidP="00EE67E0">
      <w:pPr>
        <w:widowControl w:val="0"/>
        <w:autoSpaceDE w:val="0"/>
        <w:autoSpaceDN w:val="0"/>
        <w:adjustRightInd w:val="0"/>
        <w:spacing w:after="0" w:line="240" w:lineRule="auto"/>
        <w:jc w:val="both"/>
        <w:rPr>
          <w:rFonts w:cstheme="minorHAnsi"/>
          <w:sz w:val="20"/>
          <w:szCs w:val="20"/>
        </w:rPr>
      </w:pPr>
    </w:p>
    <w:p w14:paraId="4A7A9E15" w14:textId="77777777" w:rsidR="00EE67E0" w:rsidRPr="008349B8" w:rsidRDefault="00EE67E0" w:rsidP="00EE67E0">
      <w:pPr>
        <w:widowControl w:val="0"/>
        <w:autoSpaceDE w:val="0"/>
        <w:autoSpaceDN w:val="0"/>
        <w:adjustRightInd w:val="0"/>
        <w:spacing w:after="0" w:line="240" w:lineRule="auto"/>
        <w:ind w:right="-20"/>
        <w:jc w:val="both"/>
        <w:rPr>
          <w:rFonts w:cstheme="minorHAnsi"/>
          <w:sz w:val="20"/>
          <w:szCs w:val="20"/>
        </w:rPr>
      </w:pPr>
      <w:r w:rsidRPr="008349B8">
        <w:rPr>
          <w:rFonts w:cstheme="minorHAnsi"/>
          <w:w w:val="102"/>
          <w:sz w:val="20"/>
          <w:szCs w:val="20"/>
        </w:rPr>
        <w:t>3.</w:t>
      </w:r>
      <w:r w:rsidRPr="008349B8">
        <w:rPr>
          <w:rFonts w:cstheme="minorHAnsi"/>
          <w:sz w:val="20"/>
          <w:szCs w:val="20"/>
        </w:rPr>
        <w:tab/>
      </w:r>
      <w:r w:rsidRPr="008349B8">
        <w:rPr>
          <w:rFonts w:cstheme="minorHAnsi"/>
          <w:w w:val="102"/>
          <w:sz w:val="20"/>
          <w:szCs w:val="20"/>
        </w:rPr>
        <w:t>A</w:t>
      </w:r>
      <w:r w:rsidRPr="008349B8">
        <w:rPr>
          <w:rFonts w:cstheme="minorHAnsi"/>
          <w:spacing w:val="1"/>
          <w:sz w:val="20"/>
          <w:szCs w:val="20"/>
        </w:rPr>
        <w:t xml:space="preserve"> </w:t>
      </w:r>
      <w:r w:rsidRPr="008349B8">
        <w:rPr>
          <w:rFonts w:cstheme="minorHAnsi"/>
          <w:w w:val="102"/>
          <w:sz w:val="20"/>
          <w:szCs w:val="20"/>
        </w:rPr>
        <w:t>sep</w:t>
      </w:r>
      <w:r w:rsidRPr="008349B8">
        <w:rPr>
          <w:rFonts w:cstheme="minorHAnsi"/>
          <w:spacing w:val="-2"/>
          <w:w w:val="102"/>
          <w:sz w:val="20"/>
          <w:szCs w:val="20"/>
        </w:rPr>
        <w:t>a</w:t>
      </w:r>
      <w:r w:rsidRPr="008349B8">
        <w:rPr>
          <w:rFonts w:cstheme="minorHAnsi"/>
          <w:w w:val="102"/>
          <w:sz w:val="20"/>
          <w:szCs w:val="20"/>
        </w:rPr>
        <w:t>rate</w:t>
      </w:r>
      <w:r w:rsidRPr="008349B8">
        <w:rPr>
          <w:rFonts w:cstheme="minorHAnsi"/>
          <w:spacing w:val="1"/>
          <w:sz w:val="20"/>
          <w:szCs w:val="20"/>
        </w:rPr>
        <w:t xml:space="preserve"> </w:t>
      </w:r>
      <w:r w:rsidRPr="008349B8">
        <w:rPr>
          <w:rFonts w:cstheme="minorHAnsi"/>
          <w:w w:val="102"/>
          <w:sz w:val="20"/>
          <w:szCs w:val="20"/>
        </w:rPr>
        <w:t>sheet</w:t>
      </w:r>
      <w:r w:rsidRPr="008349B8">
        <w:rPr>
          <w:rFonts w:cstheme="minorHAnsi"/>
          <w:sz w:val="20"/>
          <w:szCs w:val="20"/>
        </w:rPr>
        <w:t xml:space="preserve"> </w:t>
      </w:r>
      <w:r w:rsidRPr="008349B8">
        <w:rPr>
          <w:rFonts w:cstheme="minorHAnsi"/>
          <w:w w:val="102"/>
          <w:sz w:val="20"/>
          <w:szCs w:val="20"/>
        </w:rPr>
        <w:t>should</w:t>
      </w:r>
      <w:r w:rsidRPr="008349B8">
        <w:rPr>
          <w:rFonts w:cstheme="minorHAnsi"/>
          <w:spacing w:val="3"/>
          <w:sz w:val="20"/>
          <w:szCs w:val="20"/>
        </w:rPr>
        <w:t xml:space="preserve"> </w:t>
      </w:r>
      <w:r w:rsidRPr="008349B8">
        <w:rPr>
          <w:rFonts w:cstheme="minorHAnsi"/>
          <w:w w:val="102"/>
          <w:sz w:val="20"/>
          <w:szCs w:val="20"/>
        </w:rPr>
        <w:t>be</w:t>
      </w:r>
      <w:r w:rsidRPr="008349B8">
        <w:rPr>
          <w:rFonts w:cstheme="minorHAnsi"/>
          <w:spacing w:val="1"/>
          <w:sz w:val="20"/>
          <w:szCs w:val="20"/>
        </w:rPr>
        <w:t xml:space="preserve"> </w:t>
      </w:r>
      <w:r w:rsidRPr="008349B8">
        <w:rPr>
          <w:rFonts w:cstheme="minorHAnsi"/>
          <w:w w:val="102"/>
          <w:sz w:val="20"/>
          <w:szCs w:val="20"/>
        </w:rPr>
        <w:t>filled</w:t>
      </w:r>
      <w:r w:rsidRPr="008349B8">
        <w:rPr>
          <w:rFonts w:cstheme="minorHAnsi"/>
          <w:spacing w:val="1"/>
          <w:sz w:val="20"/>
          <w:szCs w:val="20"/>
        </w:rPr>
        <w:t xml:space="preserve"> </w:t>
      </w:r>
      <w:r w:rsidRPr="008349B8">
        <w:rPr>
          <w:rFonts w:cstheme="minorHAnsi"/>
          <w:w w:val="102"/>
          <w:sz w:val="20"/>
          <w:szCs w:val="20"/>
        </w:rPr>
        <w:t>f</w:t>
      </w:r>
      <w:r w:rsidRPr="008349B8">
        <w:rPr>
          <w:rFonts w:cstheme="minorHAnsi"/>
          <w:spacing w:val="-1"/>
          <w:w w:val="102"/>
          <w:sz w:val="20"/>
          <w:szCs w:val="20"/>
        </w:rPr>
        <w:t>o</w:t>
      </w:r>
      <w:r w:rsidRPr="008349B8">
        <w:rPr>
          <w:rFonts w:cstheme="minorHAnsi"/>
          <w:w w:val="102"/>
          <w:sz w:val="20"/>
          <w:szCs w:val="20"/>
        </w:rPr>
        <w:t>r</w:t>
      </w:r>
      <w:r w:rsidRPr="008349B8">
        <w:rPr>
          <w:rFonts w:cstheme="minorHAnsi"/>
          <w:spacing w:val="1"/>
          <w:sz w:val="20"/>
          <w:szCs w:val="20"/>
        </w:rPr>
        <w:t xml:space="preserve"> </w:t>
      </w:r>
      <w:r w:rsidRPr="008349B8">
        <w:rPr>
          <w:rFonts w:cstheme="minorHAnsi"/>
          <w:w w:val="102"/>
          <w:sz w:val="20"/>
          <w:szCs w:val="20"/>
        </w:rPr>
        <w:t>ea</w:t>
      </w:r>
      <w:r w:rsidRPr="008349B8">
        <w:rPr>
          <w:rFonts w:cstheme="minorHAnsi"/>
          <w:spacing w:val="-2"/>
          <w:w w:val="102"/>
          <w:sz w:val="20"/>
          <w:szCs w:val="20"/>
        </w:rPr>
        <w:t>c</w:t>
      </w:r>
      <w:r w:rsidRPr="008349B8">
        <w:rPr>
          <w:rFonts w:cstheme="minorHAnsi"/>
          <w:w w:val="102"/>
          <w:sz w:val="20"/>
          <w:szCs w:val="20"/>
        </w:rPr>
        <w:t>h</w:t>
      </w:r>
      <w:r w:rsidRPr="008349B8">
        <w:rPr>
          <w:rFonts w:cstheme="minorHAnsi"/>
          <w:spacing w:val="3"/>
          <w:sz w:val="20"/>
          <w:szCs w:val="20"/>
        </w:rPr>
        <w:t xml:space="preserve"> </w:t>
      </w:r>
      <w:r w:rsidRPr="008349B8">
        <w:rPr>
          <w:rFonts w:cstheme="minorHAnsi"/>
          <w:w w:val="102"/>
          <w:sz w:val="20"/>
          <w:szCs w:val="20"/>
        </w:rPr>
        <w:t>of</w:t>
      </w:r>
      <w:r w:rsidRPr="008349B8">
        <w:rPr>
          <w:rFonts w:cstheme="minorHAnsi"/>
          <w:spacing w:val="1"/>
          <w:sz w:val="20"/>
          <w:szCs w:val="20"/>
        </w:rPr>
        <w:t xml:space="preserve"> </w:t>
      </w:r>
      <w:r w:rsidRPr="008349B8">
        <w:rPr>
          <w:rFonts w:cstheme="minorHAnsi"/>
          <w:spacing w:val="-2"/>
          <w:w w:val="102"/>
          <w:sz w:val="20"/>
          <w:szCs w:val="20"/>
        </w:rPr>
        <w:t>t</w:t>
      </w:r>
      <w:r w:rsidRPr="008349B8">
        <w:rPr>
          <w:rFonts w:cstheme="minorHAnsi"/>
          <w:spacing w:val="2"/>
          <w:w w:val="102"/>
          <w:sz w:val="20"/>
          <w:szCs w:val="20"/>
        </w:rPr>
        <w:t>h</w:t>
      </w:r>
      <w:r w:rsidRPr="008349B8">
        <w:rPr>
          <w:rFonts w:cstheme="minorHAnsi"/>
          <w:w w:val="102"/>
          <w:sz w:val="20"/>
          <w:szCs w:val="20"/>
        </w:rPr>
        <w:t>e</w:t>
      </w:r>
      <w:r w:rsidRPr="008349B8">
        <w:rPr>
          <w:rFonts w:cstheme="minorHAnsi"/>
          <w:spacing w:val="1"/>
          <w:sz w:val="20"/>
          <w:szCs w:val="20"/>
        </w:rPr>
        <w:t xml:space="preserve"> </w:t>
      </w:r>
      <w:r w:rsidRPr="008349B8">
        <w:rPr>
          <w:rFonts w:cstheme="minorHAnsi"/>
          <w:w w:val="102"/>
          <w:sz w:val="20"/>
          <w:szCs w:val="20"/>
        </w:rPr>
        <w:t>Eli</w:t>
      </w:r>
      <w:r w:rsidRPr="008349B8">
        <w:rPr>
          <w:rFonts w:cstheme="minorHAnsi"/>
          <w:spacing w:val="1"/>
          <w:w w:val="102"/>
          <w:sz w:val="20"/>
          <w:szCs w:val="20"/>
        </w:rPr>
        <w:t>g</w:t>
      </w:r>
      <w:r w:rsidRPr="008349B8">
        <w:rPr>
          <w:rFonts w:cstheme="minorHAnsi"/>
          <w:spacing w:val="-2"/>
          <w:w w:val="102"/>
          <w:sz w:val="20"/>
          <w:szCs w:val="20"/>
        </w:rPr>
        <w:t>i</w:t>
      </w:r>
      <w:r w:rsidRPr="008349B8">
        <w:rPr>
          <w:rFonts w:cstheme="minorHAnsi"/>
          <w:w w:val="102"/>
          <w:sz w:val="20"/>
          <w:szCs w:val="20"/>
        </w:rPr>
        <w:t>ble</w:t>
      </w:r>
      <w:r w:rsidRPr="008349B8">
        <w:rPr>
          <w:rFonts w:cstheme="minorHAnsi"/>
          <w:spacing w:val="1"/>
          <w:sz w:val="20"/>
          <w:szCs w:val="20"/>
        </w:rPr>
        <w:t xml:space="preserve"> </w:t>
      </w:r>
      <w:r w:rsidRPr="008349B8">
        <w:rPr>
          <w:rFonts w:cstheme="minorHAnsi"/>
          <w:w w:val="102"/>
          <w:sz w:val="20"/>
          <w:szCs w:val="20"/>
        </w:rPr>
        <w:t>Projects.</w:t>
      </w:r>
    </w:p>
    <w:p w14:paraId="5D0F6817" w14:textId="77777777" w:rsidR="00EE67E0" w:rsidRPr="008349B8" w:rsidRDefault="00EE67E0" w:rsidP="00EE67E0">
      <w:pPr>
        <w:widowControl w:val="0"/>
        <w:autoSpaceDE w:val="0"/>
        <w:autoSpaceDN w:val="0"/>
        <w:adjustRightInd w:val="0"/>
        <w:spacing w:after="0" w:line="240" w:lineRule="auto"/>
        <w:jc w:val="both"/>
        <w:rPr>
          <w:rFonts w:cstheme="minorHAnsi"/>
          <w:sz w:val="20"/>
          <w:szCs w:val="20"/>
        </w:rPr>
      </w:pPr>
    </w:p>
    <w:p w14:paraId="331930BE" w14:textId="77777777" w:rsidR="00EE67E0" w:rsidRPr="008349B8" w:rsidRDefault="00EE67E0" w:rsidP="00EE67E0">
      <w:pPr>
        <w:widowControl w:val="0"/>
        <w:autoSpaceDE w:val="0"/>
        <w:autoSpaceDN w:val="0"/>
        <w:adjustRightInd w:val="0"/>
        <w:spacing w:after="0" w:line="240" w:lineRule="auto"/>
        <w:ind w:left="720" w:right="-20" w:hanging="720"/>
        <w:jc w:val="both"/>
        <w:rPr>
          <w:rFonts w:cstheme="minorHAnsi"/>
          <w:w w:val="102"/>
          <w:sz w:val="20"/>
          <w:szCs w:val="20"/>
        </w:rPr>
      </w:pPr>
      <w:r w:rsidRPr="008349B8">
        <w:rPr>
          <w:rFonts w:cstheme="minorHAnsi"/>
          <w:w w:val="102"/>
          <w:sz w:val="20"/>
          <w:szCs w:val="20"/>
        </w:rPr>
        <w:t>4.</w:t>
      </w:r>
      <w:r w:rsidRPr="008349B8">
        <w:rPr>
          <w:rFonts w:cstheme="minorHAnsi"/>
          <w:w w:val="102"/>
          <w:sz w:val="20"/>
          <w:szCs w:val="20"/>
        </w:rPr>
        <w:tab/>
        <w:t>Member Code shall indicate NA for Not Applicable in case of a single entity Bidder. For other Members, the following abbreviations are suggested viz. LM means Lead member, TM means Technical Member, FM means Financial Member, OMM means Operation &amp; Maintenance Member; and OM means Other Member. In case the Eligible Project relates to an Associate of the Bidder or its Member, write “Associate” along with Member Code.</w:t>
      </w:r>
    </w:p>
    <w:p w14:paraId="686FC290"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2287EA7A" w14:textId="2B8F745A" w:rsidR="00EE67E0" w:rsidRPr="008349B8" w:rsidRDefault="00EE67E0" w:rsidP="00EE67E0">
      <w:pPr>
        <w:widowControl w:val="0"/>
        <w:autoSpaceDE w:val="0"/>
        <w:autoSpaceDN w:val="0"/>
        <w:adjustRightInd w:val="0"/>
        <w:spacing w:after="0" w:line="240" w:lineRule="auto"/>
        <w:ind w:right="-20"/>
        <w:rPr>
          <w:rFonts w:cstheme="minorHAnsi"/>
          <w:sz w:val="20"/>
          <w:szCs w:val="20"/>
        </w:rPr>
      </w:pPr>
      <w:r w:rsidRPr="008349B8">
        <w:rPr>
          <w:rFonts w:cstheme="minorHAnsi"/>
          <w:w w:val="102"/>
          <w:sz w:val="20"/>
          <w:szCs w:val="20"/>
        </w:rPr>
        <w:t>5.</w:t>
      </w:r>
      <w:r w:rsidRPr="008349B8">
        <w:rPr>
          <w:rFonts w:cstheme="minorHAnsi"/>
          <w:sz w:val="20"/>
          <w:szCs w:val="20"/>
        </w:rPr>
        <w:tab/>
      </w:r>
      <w:r w:rsidRPr="008349B8">
        <w:rPr>
          <w:rFonts w:cstheme="minorHAnsi"/>
          <w:w w:val="102"/>
          <w:sz w:val="20"/>
          <w:szCs w:val="20"/>
        </w:rPr>
        <w:t>Re</w:t>
      </w:r>
      <w:r w:rsidRPr="008349B8">
        <w:rPr>
          <w:rFonts w:cstheme="minorHAnsi"/>
          <w:spacing w:val="2"/>
          <w:w w:val="102"/>
          <w:sz w:val="20"/>
          <w:szCs w:val="20"/>
        </w:rPr>
        <w:t>f</w:t>
      </w:r>
      <w:r w:rsidRPr="008349B8">
        <w:rPr>
          <w:rFonts w:cstheme="minorHAnsi"/>
          <w:w w:val="102"/>
          <w:sz w:val="20"/>
          <w:szCs w:val="20"/>
        </w:rPr>
        <w:t>er</w:t>
      </w:r>
      <w:r w:rsidRPr="008349B8">
        <w:rPr>
          <w:rFonts w:cstheme="minorHAnsi"/>
          <w:spacing w:val="1"/>
          <w:sz w:val="20"/>
          <w:szCs w:val="20"/>
        </w:rPr>
        <w:t xml:space="preserve"> </w:t>
      </w:r>
      <w:r w:rsidRPr="008349B8">
        <w:rPr>
          <w:rFonts w:cstheme="minorHAnsi"/>
          <w:w w:val="102"/>
          <w:sz w:val="20"/>
          <w:szCs w:val="20"/>
        </w:rPr>
        <w:t>Clau</w:t>
      </w:r>
      <w:r w:rsidRPr="008349B8">
        <w:rPr>
          <w:rFonts w:cstheme="minorHAnsi"/>
          <w:spacing w:val="2"/>
          <w:w w:val="102"/>
          <w:sz w:val="20"/>
          <w:szCs w:val="20"/>
        </w:rPr>
        <w:t>s</w:t>
      </w:r>
      <w:r w:rsidRPr="008349B8">
        <w:rPr>
          <w:rFonts w:cstheme="minorHAnsi"/>
          <w:w w:val="102"/>
          <w:sz w:val="20"/>
          <w:szCs w:val="20"/>
        </w:rPr>
        <w:t>e</w:t>
      </w:r>
      <w:r w:rsidRPr="008349B8">
        <w:rPr>
          <w:rFonts w:cstheme="minorHAnsi"/>
          <w:spacing w:val="1"/>
          <w:sz w:val="20"/>
          <w:szCs w:val="20"/>
        </w:rPr>
        <w:t xml:space="preserve"> </w:t>
      </w:r>
      <w:r w:rsidRPr="008349B8">
        <w:rPr>
          <w:rFonts w:cstheme="minorHAnsi"/>
          <w:w w:val="102"/>
          <w:sz w:val="20"/>
          <w:szCs w:val="20"/>
        </w:rPr>
        <w:t>3.2.1</w:t>
      </w:r>
      <w:r w:rsidRPr="008349B8">
        <w:rPr>
          <w:rFonts w:cstheme="minorHAnsi"/>
          <w:spacing w:val="1"/>
          <w:sz w:val="20"/>
          <w:szCs w:val="20"/>
        </w:rPr>
        <w:t xml:space="preserve"> </w:t>
      </w:r>
      <w:r w:rsidRPr="008349B8">
        <w:rPr>
          <w:rFonts w:cstheme="minorHAnsi"/>
          <w:w w:val="102"/>
          <w:sz w:val="20"/>
          <w:szCs w:val="20"/>
        </w:rPr>
        <w:t>of</w:t>
      </w:r>
      <w:r w:rsidRPr="008349B8">
        <w:rPr>
          <w:rFonts w:cstheme="minorHAnsi"/>
          <w:spacing w:val="1"/>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1"/>
          <w:sz w:val="20"/>
          <w:szCs w:val="20"/>
        </w:rPr>
        <w:t xml:space="preserve"> </w:t>
      </w:r>
      <w:r w:rsidRPr="008349B8">
        <w:rPr>
          <w:rFonts w:cstheme="minorHAnsi"/>
          <w:w w:val="102"/>
          <w:sz w:val="20"/>
          <w:szCs w:val="20"/>
        </w:rPr>
        <w:t>RFP</w:t>
      </w:r>
      <w:r w:rsidRPr="008349B8">
        <w:rPr>
          <w:rFonts w:cstheme="minorHAnsi"/>
          <w:spacing w:val="3"/>
          <w:sz w:val="20"/>
          <w:szCs w:val="20"/>
        </w:rPr>
        <w:t xml:space="preserve"> </w:t>
      </w:r>
      <w:r w:rsidRPr="008349B8">
        <w:rPr>
          <w:rFonts w:cstheme="minorHAnsi"/>
          <w:w w:val="102"/>
          <w:sz w:val="20"/>
          <w:szCs w:val="20"/>
        </w:rPr>
        <w:t>for</w:t>
      </w:r>
      <w:r w:rsidRPr="008349B8">
        <w:rPr>
          <w:rFonts w:cstheme="minorHAnsi"/>
          <w:spacing w:val="1"/>
          <w:sz w:val="20"/>
          <w:szCs w:val="20"/>
        </w:rPr>
        <w:t xml:space="preserve"> </w:t>
      </w:r>
      <w:r w:rsidRPr="008349B8">
        <w:rPr>
          <w:rFonts w:cstheme="minorHAnsi"/>
          <w:w w:val="102"/>
          <w:sz w:val="20"/>
          <w:szCs w:val="20"/>
        </w:rPr>
        <w:t>c</w:t>
      </w:r>
      <w:r w:rsidRPr="008349B8">
        <w:rPr>
          <w:rFonts w:cstheme="minorHAnsi"/>
          <w:spacing w:val="-2"/>
          <w:w w:val="102"/>
          <w:sz w:val="20"/>
          <w:szCs w:val="20"/>
        </w:rPr>
        <w:t>a</w:t>
      </w:r>
      <w:r w:rsidRPr="008349B8">
        <w:rPr>
          <w:rFonts w:cstheme="minorHAnsi"/>
          <w:spacing w:val="1"/>
          <w:w w:val="102"/>
          <w:sz w:val="20"/>
          <w:szCs w:val="20"/>
        </w:rPr>
        <w:t>t</w:t>
      </w:r>
      <w:r w:rsidRPr="008349B8">
        <w:rPr>
          <w:rFonts w:cstheme="minorHAnsi"/>
          <w:spacing w:val="-1"/>
          <w:w w:val="102"/>
          <w:sz w:val="20"/>
          <w:szCs w:val="20"/>
        </w:rPr>
        <w:t>e</w:t>
      </w:r>
      <w:r w:rsidRPr="008349B8">
        <w:rPr>
          <w:rFonts w:cstheme="minorHAnsi"/>
          <w:w w:val="102"/>
          <w:sz w:val="20"/>
          <w:szCs w:val="20"/>
        </w:rPr>
        <w:t>gory</w:t>
      </w:r>
      <w:r w:rsidRPr="008349B8">
        <w:rPr>
          <w:rFonts w:cstheme="minorHAnsi"/>
          <w:spacing w:val="4"/>
          <w:sz w:val="20"/>
          <w:szCs w:val="20"/>
        </w:rPr>
        <w:t xml:space="preserve"> </w:t>
      </w:r>
      <w:r w:rsidRPr="008349B8">
        <w:rPr>
          <w:rFonts w:cstheme="minorHAnsi"/>
          <w:w w:val="102"/>
          <w:sz w:val="20"/>
          <w:szCs w:val="20"/>
        </w:rPr>
        <w:t>n</w:t>
      </w:r>
      <w:r w:rsidRPr="008349B8">
        <w:rPr>
          <w:rFonts w:cstheme="minorHAnsi"/>
          <w:spacing w:val="1"/>
          <w:w w:val="102"/>
          <w:sz w:val="20"/>
          <w:szCs w:val="20"/>
        </w:rPr>
        <w:t>u</w:t>
      </w:r>
      <w:r w:rsidRPr="008349B8">
        <w:rPr>
          <w:rFonts w:cstheme="minorHAnsi"/>
          <w:spacing w:val="-3"/>
          <w:w w:val="102"/>
          <w:sz w:val="20"/>
          <w:szCs w:val="20"/>
        </w:rPr>
        <w:t>m</w:t>
      </w:r>
      <w:r w:rsidRPr="008349B8">
        <w:rPr>
          <w:rFonts w:cstheme="minorHAnsi"/>
          <w:w w:val="102"/>
          <w:sz w:val="20"/>
          <w:szCs w:val="20"/>
        </w:rPr>
        <w:t>ber.</w:t>
      </w:r>
    </w:p>
    <w:p w14:paraId="533B0DD4"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1B8E711C" w14:textId="190C1C23"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6.</w:t>
      </w:r>
      <w:r w:rsidRPr="008349B8">
        <w:rPr>
          <w:rFonts w:cstheme="minorHAnsi"/>
          <w:sz w:val="20"/>
          <w:szCs w:val="20"/>
        </w:rPr>
        <w:tab/>
      </w:r>
      <w:r w:rsidRPr="008349B8">
        <w:rPr>
          <w:rFonts w:cstheme="minorHAnsi"/>
          <w:w w:val="102"/>
          <w:sz w:val="20"/>
          <w:szCs w:val="20"/>
        </w:rPr>
        <w:t>The</w:t>
      </w:r>
      <w:r w:rsidRPr="008349B8">
        <w:rPr>
          <w:rFonts w:cstheme="minorHAnsi"/>
          <w:spacing w:val="13"/>
          <w:sz w:val="20"/>
          <w:szCs w:val="20"/>
        </w:rPr>
        <w:t xml:space="preserve"> </w:t>
      </w:r>
      <w:r w:rsidRPr="008349B8">
        <w:rPr>
          <w:rFonts w:cstheme="minorHAnsi"/>
          <w:w w:val="102"/>
          <w:sz w:val="20"/>
          <w:szCs w:val="20"/>
        </w:rPr>
        <w:t>tot</w:t>
      </w:r>
      <w:r w:rsidRPr="008349B8">
        <w:rPr>
          <w:rFonts w:cstheme="minorHAnsi"/>
          <w:spacing w:val="-1"/>
          <w:w w:val="102"/>
          <w:sz w:val="20"/>
          <w:szCs w:val="20"/>
        </w:rPr>
        <w:t>a</w:t>
      </w:r>
      <w:r w:rsidRPr="008349B8">
        <w:rPr>
          <w:rFonts w:cstheme="minorHAnsi"/>
          <w:w w:val="102"/>
          <w:sz w:val="20"/>
          <w:szCs w:val="20"/>
        </w:rPr>
        <w:t>l</w:t>
      </w:r>
      <w:r w:rsidRPr="008349B8">
        <w:rPr>
          <w:rFonts w:cstheme="minorHAnsi"/>
          <w:spacing w:val="14"/>
          <w:sz w:val="20"/>
          <w:szCs w:val="20"/>
        </w:rPr>
        <w:t xml:space="preserve"> </w:t>
      </w:r>
      <w:r w:rsidRPr="008349B8">
        <w:rPr>
          <w:rFonts w:cstheme="minorHAnsi"/>
          <w:w w:val="102"/>
          <w:sz w:val="20"/>
          <w:szCs w:val="20"/>
        </w:rPr>
        <w:t>pa</w:t>
      </w:r>
      <w:r w:rsidRPr="008349B8">
        <w:rPr>
          <w:rFonts w:cstheme="minorHAnsi"/>
          <w:spacing w:val="3"/>
          <w:w w:val="102"/>
          <w:sz w:val="20"/>
          <w:szCs w:val="20"/>
        </w:rPr>
        <w:t>y</w:t>
      </w:r>
      <w:r w:rsidRPr="008349B8">
        <w:rPr>
          <w:rFonts w:cstheme="minorHAnsi"/>
          <w:spacing w:val="-4"/>
          <w:w w:val="102"/>
          <w:sz w:val="20"/>
          <w:szCs w:val="20"/>
        </w:rPr>
        <w:t>m</w:t>
      </w:r>
      <w:r w:rsidRPr="008349B8">
        <w:rPr>
          <w:rFonts w:cstheme="minorHAnsi"/>
          <w:spacing w:val="-1"/>
          <w:w w:val="102"/>
          <w:sz w:val="20"/>
          <w:szCs w:val="20"/>
        </w:rPr>
        <w:t>e</w:t>
      </w:r>
      <w:r w:rsidRPr="008349B8">
        <w:rPr>
          <w:rFonts w:cstheme="minorHAnsi"/>
          <w:spacing w:val="1"/>
          <w:w w:val="102"/>
          <w:sz w:val="20"/>
          <w:szCs w:val="20"/>
        </w:rPr>
        <w:t>n</w:t>
      </w:r>
      <w:r w:rsidRPr="008349B8">
        <w:rPr>
          <w:rFonts w:cstheme="minorHAnsi"/>
          <w:w w:val="102"/>
          <w:sz w:val="20"/>
          <w:szCs w:val="20"/>
        </w:rPr>
        <w:t>ts</w:t>
      </w:r>
      <w:r w:rsidRPr="008349B8">
        <w:rPr>
          <w:rFonts w:cstheme="minorHAnsi"/>
          <w:spacing w:val="14"/>
          <w:sz w:val="20"/>
          <w:szCs w:val="20"/>
        </w:rPr>
        <w:t xml:space="preserve"> </w:t>
      </w:r>
      <w:r w:rsidRPr="008349B8">
        <w:rPr>
          <w:rFonts w:cstheme="minorHAnsi"/>
          <w:w w:val="102"/>
          <w:sz w:val="20"/>
          <w:szCs w:val="20"/>
        </w:rPr>
        <w:t>rece</w:t>
      </w:r>
      <w:r w:rsidRPr="008349B8">
        <w:rPr>
          <w:rFonts w:cstheme="minorHAnsi"/>
          <w:spacing w:val="-2"/>
          <w:w w:val="102"/>
          <w:sz w:val="20"/>
          <w:szCs w:val="20"/>
        </w:rPr>
        <w:t>i</w:t>
      </w:r>
      <w:r w:rsidRPr="008349B8">
        <w:rPr>
          <w:rFonts w:cstheme="minorHAnsi"/>
          <w:w w:val="102"/>
          <w:sz w:val="20"/>
          <w:szCs w:val="20"/>
        </w:rPr>
        <w:t>v</w:t>
      </w:r>
      <w:r w:rsidRPr="008349B8">
        <w:rPr>
          <w:rFonts w:cstheme="minorHAnsi"/>
          <w:spacing w:val="-1"/>
          <w:w w:val="102"/>
          <w:sz w:val="20"/>
          <w:szCs w:val="20"/>
        </w:rPr>
        <w:t>e</w:t>
      </w:r>
      <w:r w:rsidRPr="008349B8">
        <w:rPr>
          <w:rFonts w:cstheme="minorHAnsi"/>
          <w:w w:val="102"/>
          <w:sz w:val="20"/>
          <w:szCs w:val="20"/>
        </w:rPr>
        <w:t>d/</w:t>
      </w:r>
      <w:r w:rsidRPr="008349B8">
        <w:rPr>
          <w:rFonts w:cstheme="minorHAnsi"/>
          <w:spacing w:val="16"/>
          <w:sz w:val="20"/>
          <w:szCs w:val="20"/>
        </w:rPr>
        <w:t xml:space="preserve"> </w:t>
      </w:r>
      <w:r w:rsidRPr="008349B8">
        <w:rPr>
          <w:rFonts w:cstheme="minorHAnsi"/>
          <w:spacing w:val="-3"/>
          <w:w w:val="102"/>
          <w:sz w:val="20"/>
          <w:szCs w:val="20"/>
        </w:rPr>
        <w:t>m</w:t>
      </w:r>
      <w:r w:rsidRPr="008349B8">
        <w:rPr>
          <w:rFonts w:cstheme="minorHAnsi"/>
          <w:spacing w:val="1"/>
          <w:w w:val="102"/>
          <w:sz w:val="20"/>
          <w:szCs w:val="20"/>
        </w:rPr>
        <w:t>a</w:t>
      </w:r>
      <w:r w:rsidRPr="008349B8">
        <w:rPr>
          <w:rFonts w:cstheme="minorHAnsi"/>
          <w:w w:val="102"/>
          <w:sz w:val="20"/>
          <w:szCs w:val="20"/>
        </w:rPr>
        <w:t>de</w:t>
      </w:r>
      <w:r w:rsidRPr="008349B8">
        <w:rPr>
          <w:rFonts w:cstheme="minorHAnsi"/>
          <w:spacing w:val="14"/>
          <w:sz w:val="20"/>
          <w:szCs w:val="20"/>
        </w:rPr>
        <w:t xml:space="preserve"> </w:t>
      </w:r>
      <w:r w:rsidRPr="008349B8">
        <w:rPr>
          <w:rFonts w:cstheme="minorHAnsi"/>
          <w:w w:val="102"/>
          <w:sz w:val="20"/>
          <w:szCs w:val="20"/>
        </w:rPr>
        <w:t>or</w:t>
      </w:r>
      <w:r w:rsidRPr="008349B8">
        <w:rPr>
          <w:rFonts w:cstheme="minorHAnsi"/>
          <w:spacing w:val="15"/>
          <w:sz w:val="20"/>
          <w:szCs w:val="20"/>
        </w:rPr>
        <w:t xml:space="preserve"> </w:t>
      </w:r>
      <w:r w:rsidRPr="008349B8">
        <w:rPr>
          <w:rFonts w:cstheme="minorHAnsi"/>
          <w:w w:val="102"/>
          <w:sz w:val="20"/>
          <w:szCs w:val="20"/>
        </w:rPr>
        <w:t>r</w:t>
      </w:r>
      <w:r w:rsidRPr="008349B8">
        <w:rPr>
          <w:rFonts w:cstheme="minorHAnsi"/>
          <w:spacing w:val="-2"/>
          <w:w w:val="102"/>
          <w:sz w:val="20"/>
          <w:szCs w:val="20"/>
        </w:rPr>
        <w:t>e</w:t>
      </w:r>
      <w:r w:rsidRPr="008349B8">
        <w:rPr>
          <w:rFonts w:cstheme="minorHAnsi"/>
          <w:w w:val="102"/>
          <w:sz w:val="20"/>
          <w:szCs w:val="20"/>
        </w:rPr>
        <w:t>v</w:t>
      </w:r>
      <w:r w:rsidRPr="008349B8">
        <w:rPr>
          <w:rFonts w:cstheme="minorHAnsi"/>
          <w:spacing w:val="-1"/>
          <w:w w:val="102"/>
          <w:sz w:val="20"/>
          <w:szCs w:val="20"/>
        </w:rPr>
        <w:t>e</w:t>
      </w:r>
      <w:r w:rsidRPr="008349B8">
        <w:rPr>
          <w:rFonts w:cstheme="minorHAnsi"/>
          <w:w w:val="102"/>
          <w:sz w:val="20"/>
          <w:szCs w:val="20"/>
        </w:rPr>
        <w:t>nu</w:t>
      </w:r>
      <w:r w:rsidRPr="008349B8">
        <w:rPr>
          <w:rFonts w:cstheme="minorHAnsi"/>
          <w:spacing w:val="-1"/>
          <w:w w:val="102"/>
          <w:sz w:val="20"/>
          <w:szCs w:val="20"/>
        </w:rPr>
        <w:t>e</w:t>
      </w:r>
      <w:r w:rsidRPr="008349B8">
        <w:rPr>
          <w:rFonts w:cstheme="minorHAnsi"/>
          <w:w w:val="102"/>
          <w:sz w:val="20"/>
          <w:szCs w:val="20"/>
        </w:rPr>
        <w:t>s</w:t>
      </w:r>
      <w:r w:rsidRPr="008349B8">
        <w:rPr>
          <w:rFonts w:cstheme="minorHAnsi"/>
          <w:spacing w:val="15"/>
          <w:sz w:val="20"/>
          <w:szCs w:val="20"/>
        </w:rPr>
        <w:t xml:space="preserve"> </w:t>
      </w:r>
      <w:r w:rsidRPr="008349B8">
        <w:rPr>
          <w:rFonts w:cstheme="minorHAnsi"/>
          <w:spacing w:val="-1"/>
          <w:w w:val="102"/>
          <w:sz w:val="20"/>
          <w:szCs w:val="20"/>
        </w:rPr>
        <w:t>a</w:t>
      </w:r>
      <w:r w:rsidRPr="008349B8">
        <w:rPr>
          <w:rFonts w:cstheme="minorHAnsi"/>
          <w:w w:val="102"/>
          <w:sz w:val="20"/>
          <w:szCs w:val="20"/>
        </w:rPr>
        <w:t>ppropriat</w:t>
      </w:r>
      <w:r w:rsidRPr="008349B8">
        <w:rPr>
          <w:rFonts w:cstheme="minorHAnsi"/>
          <w:spacing w:val="-1"/>
          <w:w w:val="102"/>
          <w:sz w:val="20"/>
          <w:szCs w:val="20"/>
        </w:rPr>
        <w:t>e</w:t>
      </w:r>
      <w:r w:rsidRPr="008349B8">
        <w:rPr>
          <w:rFonts w:cstheme="minorHAnsi"/>
          <w:w w:val="102"/>
          <w:sz w:val="20"/>
          <w:szCs w:val="20"/>
        </w:rPr>
        <w:t>d</w:t>
      </w:r>
      <w:r w:rsidRPr="008349B8">
        <w:rPr>
          <w:rFonts w:cstheme="minorHAnsi"/>
          <w:spacing w:val="15"/>
          <w:sz w:val="20"/>
          <w:szCs w:val="20"/>
        </w:rPr>
        <w:t xml:space="preserve"> </w:t>
      </w:r>
      <w:r w:rsidRPr="008349B8">
        <w:rPr>
          <w:rFonts w:cstheme="minorHAnsi"/>
          <w:w w:val="102"/>
          <w:sz w:val="20"/>
          <w:szCs w:val="20"/>
        </w:rPr>
        <w:t>for</w:t>
      </w:r>
      <w:r w:rsidRPr="008349B8">
        <w:rPr>
          <w:rFonts w:cstheme="minorHAnsi"/>
          <w:spacing w:val="14"/>
          <w:sz w:val="20"/>
          <w:szCs w:val="20"/>
        </w:rPr>
        <w:t xml:space="preserve"> </w:t>
      </w:r>
      <w:r w:rsidRPr="008349B8">
        <w:rPr>
          <w:rFonts w:cstheme="minorHAnsi"/>
          <w:spacing w:val="-1"/>
          <w:w w:val="102"/>
          <w:sz w:val="20"/>
          <w:szCs w:val="20"/>
        </w:rPr>
        <w:t>ea</w:t>
      </w:r>
      <w:r w:rsidRPr="008349B8">
        <w:rPr>
          <w:rFonts w:cstheme="minorHAnsi"/>
          <w:spacing w:val="-2"/>
          <w:w w:val="102"/>
          <w:sz w:val="20"/>
          <w:szCs w:val="20"/>
        </w:rPr>
        <w:t>c</w:t>
      </w:r>
      <w:r w:rsidRPr="008349B8">
        <w:rPr>
          <w:rFonts w:cstheme="minorHAnsi"/>
          <w:w w:val="102"/>
          <w:sz w:val="20"/>
          <w:szCs w:val="20"/>
        </w:rPr>
        <w:t>h</w:t>
      </w:r>
      <w:r w:rsidRPr="008349B8">
        <w:rPr>
          <w:rFonts w:cstheme="minorHAnsi"/>
          <w:spacing w:val="15"/>
          <w:sz w:val="20"/>
          <w:szCs w:val="20"/>
        </w:rPr>
        <w:t xml:space="preserve"> </w:t>
      </w:r>
      <w:r w:rsidRPr="008349B8">
        <w:rPr>
          <w:rFonts w:cstheme="minorHAnsi"/>
          <w:w w:val="102"/>
          <w:sz w:val="20"/>
          <w:szCs w:val="20"/>
        </w:rPr>
        <w:t>Eligible Project</w:t>
      </w:r>
      <w:r w:rsidRPr="008349B8">
        <w:rPr>
          <w:rFonts w:cstheme="minorHAnsi"/>
          <w:spacing w:val="21"/>
          <w:sz w:val="20"/>
          <w:szCs w:val="20"/>
        </w:rPr>
        <w:t xml:space="preserve"> </w:t>
      </w:r>
      <w:r w:rsidRPr="008349B8">
        <w:rPr>
          <w:rFonts w:cstheme="minorHAnsi"/>
          <w:w w:val="102"/>
          <w:sz w:val="20"/>
          <w:szCs w:val="20"/>
        </w:rPr>
        <w:t>are</w:t>
      </w:r>
      <w:r w:rsidRPr="008349B8">
        <w:rPr>
          <w:rFonts w:cstheme="minorHAnsi"/>
          <w:spacing w:val="23"/>
          <w:sz w:val="20"/>
          <w:szCs w:val="20"/>
        </w:rPr>
        <w:t xml:space="preserve"> </w:t>
      </w:r>
      <w:r w:rsidRPr="008349B8">
        <w:rPr>
          <w:rFonts w:cstheme="minorHAnsi"/>
          <w:w w:val="102"/>
          <w:sz w:val="20"/>
          <w:szCs w:val="20"/>
        </w:rPr>
        <w:t>stat</w:t>
      </w:r>
      <w:r w:rsidRPr="008349B8">
        <w:rPr>
          <w:rFonts w:cstheme="minorHAnsi"/>
          <w:spacing w:val="-2"/>
          <w:w w:val="102"/>
          <w:sz w:val="20"/>
          <w:szCs w:val="20"/>
        </w:rPr>
        <w:t>e</w:t>
      </w:r>
      <w:r w:rsidRPr="008349B8">
        <w:rPr>
          <w:rFonts w:cstheme="minorHAnsi"/>
          <w:w w:val="102"/>
          <w:sz w:val="20"/>
          <w:szCs w:val="20"/>
        </w:rPr>
        <w:t>d</w:t>
      </w:r>
      <w:r w:rsidRPr="008349B8">
        <w:rPr>
          <w:rFonts w:cstheme="minorHAnsi"/>
          <w:spacing w:val="23"/>
          <w:sz w:val="20"/>
          <w:szCs w:val="20"/>
        </w:rPr>
        <w:t xml:space="preserve"> </w:t>
      </w:r>
      <w:r w:rsidRPr="008349B8">
        <w:rPr>
          <w:rFonts w:cstheme="minorHAnsi"/>
          <w:w w:val="102"/>
          <w:sz w:val="20"/>
          <w:szCs w:val="20"/>
        </w:rPr>
        <w:t>in</w:t>
      </w:r>
      <w:r w:rsidRPr="008349B8">
        <w:rPr>
          <w:rFonts w:cstheme="minorHAnsi"/>
          <w:spacing w:val="22"/>
          <w:sz w:val="20"/>
          <w:szCs w:val="20"/>
        </w:rPr>
        <w:t xml:space="preserve"> </w:t>
      </w:r>
      <w:r w:rsidRPr="008349B8">
        <w:rPr>
          <w:rFonts w:cstheme="minorHAnsi"/>
          <w:w w:val="102"/>
          <w:sz w:val="20"/>
          <w:szCs w:val="20"/>
        </w:rPr>
        <w:t>Annex-II</w:t>
      </w:r>
      <w:r w:rsidRPr="008349B8">
        <w:rPr>
          <w:rFonts w:cstheme="minorHAnsi"/>
          <w:spacing w:val="22"/>
          <w:sz w:val="20"/>
          <w:szCs w:val="20"/>
        </w:rPr>
        <w:t xml:space="preserve"> </w:t>
      </w:r>
      <w:r w:rsidRPr="008349B8">
        <w:rPr>
          <w:rFonts w:cstheme="minorHAnsi"/>
          <w:w w:val="102"/>
          <w:sz w:val="20"/>
          <w:szCs w:val="20"/>
        </w:rPr>
        <w:t>of</w:t>
      </w:r>
      <w:r w:rsidRPr="008349B8">
        <w:rPr>
          <w:rFonts w:cstheme="minorHAnsi"/>
          <w:spacing w:val="22"/>
          <w:sz w:val="20"/>
          <w:szCs w:val="20"/>
        </w:rPr>
        <w:t xml:space="preserve"> </w:t>
      </w:r>
      <w:r w:rsidRPr="008349B8">
        <w:rPr>
          <w:rFonts w:cstheme="minorHAnsi"/>
          <w:w w:val="102"/>
          <w:sz w:val="20"/>
          <w:szCs w:val="20"/>
        </w:rPr>
        <w:t>th</w:t>
      </w:r>
      <w:r w:rsidRPr="008349B8">
        <w:rPr>
          <w:rFonts w:cstheme="minorHAnsi"/>
          <w:spacing w:val="-2"/>
          <w:w w:val="102"/>
          <w:sz w:val="20"/>
          <w:szCs w:val="20"/>
        </w:rPr>
        <w:t>i</w:t>
      </w:r>
      <w:r w:rsidRPr="008349B8">
        <w:rPr>
          <w:rFonts w:cstheme="minorHAnsi"/>
          <w:w w:val="102"/>
          <w:sz w:val="20"/>
          <w:szCs w:val="20"/>
        </w:rPr>
        <w:t>s</w:t>
      </w:r>
      <w:r w:rsidRPr="008349B8">
        <w:rPr>
          <w:rFonts w:cstheme="minorHAnsi"/>
          <w:spacing w:val="23"/>
          <w:sz w:val="20"/>
          <w:szCs w:val="20"/>
        </w:rPr>
        <w:t xml:space="preserve"> </w:t>
      </w:r>
      <w:r w:rsidRPr="008349B8">
        <w:rPr>
          <w:rFonts w:cstheme="minorHAnsi"/>
          <w:w w:val="102"/>
          <w:sz w:val="20"/>
          <w:szCs w:val="20"/>
        </w:rPr>
        <w:t>Appendix-I.</w:t>
      </w:r>
      <w:r w:rsidRPr="008349B8">
        <w:rPr>
          <w:rFonts w:cstheme="minorHAnsi"/>
          <w:spacing w:val="22"/>
          <w:sz w:val="20"/>
          <w:szCs w:val="20"/>
        </w:rPr>
        <w:t xml:space="preserve"> </w:t>
      </w:r>
      <w:r w:rsidRPr="008349B8">
        <w:rPr>
          <w:rFonts w:cstheme="minorHAnsi"/>
          <w:w w:val="102"/>
          <w:sz w:val="20"/>
          <w:szCs w:val="20"/>
        </w:rPr>
        <w:t>The</w:t>
      </w:r>
      <w:r w:rsidRPr="008349B8">
        <w:rPr>
          <w:rFonts w:cstheme="minorHAnsi"/>
          <w:spacing w:val="22"/>
          <w:sz w:val="20"/>
          <w:szCs w:val="20"/>
        </w:rPr>
        <w:t xml:space="preserve"> </w:t>
      </w:r>
      <w:r w:rsidRPr="008349B8">
        <w:rPr>
          <w:rFonts w:cstheme="minorHAnsi"/>
          <w:w w:val="102"/>
          <w:sz w:val="20"/>
          <w:szCs w:val="20"/>
        </w:rPr>
        <w:t>figures</w:t>
      </w:r>
      <w:r w:rsidRPr="008349B8">
        <w:rPr>
          <w:rFonts w:cstheme="minorHAnsi"/>
          <w:spacing w:val="22"/>
          <w:sz w:val="20"/>
          <w:szCs w:val="20"/>
        </w:rPr>
        <w:t xml:space="preserve"> </w:t>
      </w:r>
      <w:r w:rsidRPr="008349B8">
        <w:rPr>
          <w:rFonts w:cstheme="minorHAnsi"/>
          <w:w w:val="102"/>
          <w:sz w:val="20"/>
          <w:szCs w:val="20"/>
        </w:rPr>
        <w:t>to</w:t>
      </w:r>
      <w:r w:rsidRPr="008349B8">
        <w:rPr>
          <w:rFonts w:cstheme="minorHAnsi"/>
          <w:spacing w:val="22"/>
          <w:sz w:val="20"/>
          <w:szCs w:val="20"/>
        </w:rPr>
        <w:t xml:space="preserve"> </w:t>
      </w:r>
      <w:r w:rsidRPr="008349B8">
        <w:rPr>
          <w:rFonts w:cstheme="minorHAnsi"/>
          <w:w w:val="102"/>
          <w:sz w:val="20"/>
          <w:szCs w:val="20"/>
        </w:rPr>
        <w:t>be</w:t>
      </w:r>
      <w:r w:rsidRPr="008349B8">
        <w:rPr>
          <w:rFonts w:cstheme="minorHAnsi"/>
          <w:spacing w:val="22"/>
          <w:sz w:val="20"/>
          <w:szCs w:val="20"/>
        </w:rPr>
        <w:t xml:space="preserve"> </w:t>
      </w:r>
      <w:r w:rsidRPr="008349B8">
        <w:rPr>
          <w:rFonts w:cstheme="minorHAnsi"/>
          <w:w w:val="102"/>
          <w:sz w:val="20"/>
          <w:szCs w:val="20"/>
        </w:rPr>
        <w:t>provided here</w:t>
      </w:r>
      <w:r w:rsidRPr="008349B8">
        <w:rPr>
          <w:rFonts w:cstheme="minorHAnsi"/>
          <w:spacing w:val="19"/>
          <w:sz w:val="20"/>
          <w:szCs w:val="20"/>
        </w:rPr>
        <w:t xml:space="preserve"> </w:t>
      </w:r>
      <w:r w:rsidRPr="008349B8">
        <w:rPr>
          <w:rFonts w:cstheme="minorHAnsi"/>
          <w:w w:val="102"/>
          <w:sz w:val="20"/>
          <w:szCs w:val="20"/>
        </w:rPr>
        <w:t>sho</w:t>
      </w:r>
      <w:r w:rsidRPr="008349B8">
        <w:rPr>
          <w:rFonts w:cstheme="minorHAnsi"/>
          <w:spacing w:val="1"/>
          <w:w w:val="102"/>
          <w:sz w:val="20"/>
          <w:szCs w:val="20"/>
        </w:rPr>
        <w:t>u</w:t>
      </w:r>
      <w:r w:rsidRPr="008349B8">
        <w:rPr>
          <w:rFonts w:cstheme="minorHAnsi"/>
          <w:w w:val="102"/>
          <w:sz w:val="20"/>
          <w:szCs w:val="20"/>
        </w:rPr>
        <w:t>ld</w:t>
      </w:r>
      <w:r w:rsidRPr="008349B8">
        <w:rPr>
          <w:rFonts w:cstheme="minorHAnsi"/>
          <w:spacing w:val="20"/>
          <w:sz w:val="20"/>
          <w:szCs w:val="20"/>
        </w:rPr>
        <w:t xml:space="preserve"> </w:t>
      </w:r>
      <w:r w:rsidRPr="008349B8">
        <w:rPr>
          <w:rFonts w:cstheme="minorHAnsi"/>
          <w:w w:val="102"/>
          <w:sz w:val="20"/>
          <w:szCs w:val="20"/>
        </w:rPr>
        <w:t>indicate</w:t>
      </w:r>
      <w:r w:rsidRPr="008349B8">
        <w:rPr>
          <w:rFonts w:cstheme="minorHAnsi"/>
          <w:spacing w:val="20"/>
          <w:sz w:val="20"/>
          <w:szCs w:val="20"/>
        </w:rPr>
        <w:t xml:space="preserve"> </w:t>
      </w:r>
      <w:r w:rsidRPr="008349B8">
        <w:rPr>
          <w:rFonts w:cstheme="minorHAnsi"/>
          <w:w w:val="102"/>
          <w:sz w:val="20"/>
          <w:szCs w:val="20"/>
        </w:rPr>
        <w:t>the</w:t>
      </w:r>
      <w:r w:rsidRPr="008349B8">
        <w:rPr>
          <w:rFonts w:cstheme="minorHAnsi"/>
          <w:spacing w:val="20"/>
          <w:sz w:val="20"/>
          <w:szCs w:val="20"/>
        </w:rPr>
        <w:t xml:space="preserve"> </w:t>
      </w:r>
      <w:r w:rsidRPr="008349B8">
        <w:rPr>
          <w:rFonts w:cstheme="minorHAnsi"/>
          <w:w w:val="102"/>
          <w:sz w:val="20"/>
          <w:szCs w:val="20"/>
        </w:rPr>
        <w:t>b</w:t>
      </w:r>
      <w:r w:rsidRPr="008349B8">
        <w:rPr>
          <w:rFonts w:cstheme="minorHAnsi"/>
          <w:spacing w:val="2"/>
          <w:w w:val="102"/>
          <w:sz w:val="20"/>
          <w:szCs w:val="20"/>
        </w:rPr>
        <w:t>r</w:t>
      </w:r>
      <w:r w:rsidRPr="008349B8">
        <w:rPr>
          <w:rFonts w:cstheme="minorHAnsi"/>
          <w:spacing w:val="-2"/>
          <w:w w:val="102"/>
          <w:sz w:val="20"/>
          <w:szCs w:val="20"/>
        </w:rPr>
        <w:t>e</w:t>
      </w:r>
      <w:r w:rsidRPr="008349B8">
        <w:rPr>
          <w:rFonts w:cstheme="minorHAnsi"/>
          <w:spacing w:val="-1"/>
          <w:w w:val="102"/>
          <w:sz w:val="20"/>
          <w:szCs w:val="20"/>
        </w:rPr>
        <w:t>a</w:t>
      </w:r>
      <w:r w:rsidRPr="008349B8">
        <w:rPr>
          <w:rFonts w:cstheme="minorHAnsi"/>
          <w:w w:val="102"/>
          <w:sz w:val="20"/>
          <w:szCs w:val="20"/>
        </w:rPr>
        <w:t>k-up</w:t>
      </w:r>
      <w:r w:rsidRPr="008349B8">
        <w:rPr>
          <w:rFonts w:cstheme="minorHAnsi"/>
          <w:spacing w:val="19"/>
          <w:sz w:val="20"/>
          <w:szCs w:val="20"/>
        </w:rPr>
        <w:t xml:space="preserve"> </w:t>
      </w:r>
      <w:r w:rsidRPr="008349B8">
        <w:rPr>
          <w:rFonts w:cstheme="minorHAnsi"/>
          <w:spacing w:val="2"/>
          <w:w w:val="102"/>
          <w:sz w:val="20"/>
          <w:szCs w:val="20"/>
        </w:rPr>
        <w:t>f</w:t>
      </w:r>
      <w:r w:rsidRPr="008349B8">
        <w:rPr>
          <w:rFonts w:cstheme="minorHAnsi"/>
          <w:w w:val="102"/>
          <w:sz w:val="20"/>
          <w:szCs w:val="20"/>
        </w:rPr>
        <w:t>or</w:t>
      </w:r>
      <w:r w:rsidRPr="008349B8">
        <w:rPr>
          <w:rFonts w:cstheme="minorHAnsi"/>
          <w:spacing w:val="19"/>
          <w:sz w:val="20"/>
          <w:szCs w:val="20"/>
        </w:rPr>
        <w:t xml:space="preserve"> </w:t>
      </w:r>
      <w:r w:rsidRPr="008349B8">
        <w:rPr>
          <w:rFonts w:cstheme="minorHAnsi"/>
          <w:spacing w:val="-2"/>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19"/>
          <w:sz w:val="20"/>
          <w:szCs w:val="20"/>
        </w:rPr>
        <w:t xml:space="preserve"> </w:t>
      </w:r>
      <w:r w:rsidRPr="008349B8">
        <w:rPr>
          <w:rFonts w:cstheme="minorHAnsi"/>
          <w:w w:val="102"/>
          <w:sz w:val="20"/>
          <w:szCs w:val="20"/>
        </w:rPr>
        <w:t>pa</w:t>
      </w:r>
      <w:r w:rsidRPr="008349B8">
        <w:rPr>
          <w:rFonts w:cstheme="minorHAnsi"/>
          <w:spacing w:val="2"/>
          <w:w w:val="102"/>
          <w:sz w:val="20"/>
          <w:szCs w:val="20"/>
        </w:rPr>
        <w:t>s</w:t>
      </w:r>
      <w:r w:rsidRPr="008349B8">
        <w:rPr>
          <w:rFonts w:cstheme="minorHAnsi"/>
          <w:w w:val="102"/>
          <w:sz w:val="20"/>
          <w:szCs w:val="20"/>
        </w:rPr>
        <w:t>t</w:t>
      </w:r>
      <w:r w:rsidRPr="008349B8">
        <w:rPr>
          <w:rFonts w:cstheme="minorHAnsi"/>
          <w:spacing w:val="18"/>
          <w:sz w:val="20"/>
          <w:szCs w:val="20"/>
        </w:rPr>
        <w:t xml:space="preserve"> </w:t>
      </w:r>
      <w:r w:rsidRPr="008349B8">
        <w:rPr>
          <w:rFonts w:cstheme="minorHAnsi"/>
          <w:b/>
          <w:spacing w:val="18"/>
          <w:sz w:val="20"/>
          <w:szCs w:val="20"/>
        </w:rPr>
        <w:t>5</w:t>
      </w:r>
      <w:r w:rsidRPr="008349B8">
        <w:rPr>
          <w:rFonts w:cstheme="minorHAnsi"/>
          <w:b/>
          <w:spacing w:val="21"/>
          <w:sz w:val="20"/>
          <w:szCs w:val="20"/>
        </w:rPr>
        <w:t xml:space="preserve"> </w:t>
      </w:r>
      <w:r w:rsidRPr="008349B8">
        <w:rPr>
          <w:rFonts w:cstheme="minorHAnsi"/>
          <w:b/>
          <w:spacing w:val="2"/>
          <w:w w:val="102"/>
          <w:sz w:val="20"/>
          <w:szCs w:val="20"/>
        </w:rPr>
        <w:t>(five</w:t>
      </w:r>
      <w:r w:rsidRPr="008349B8">
        <w:rPr>
          <w:rFonts w:cstheme="minorHAnsi"/>
          <w:b/>
          <w:w w:val="102"/>
          <w:sz w:val="20"/>
          <w:szCs w:val="20"/>
        </w:rPr>
        <w:t>)</w:t>
      </w:r>
      <w:r w:rsidRPr="008349B8">
        <w:rPr>
          <w:rFonts w:cstheme="minorHAnsi"/>
          <w:spacing w:val="19"/>
          <w:sz w:val="20"/>
          <w:szCs w:val="20"/>
        </w:rPr>
        <w:t xml:space="preserve"> </w:t>
      </w:r>
      <w:r w:rsidRPr="008349B8">
        <w:rPr>
          <w:rFonts w:cstheme="minorHAnsi"/>
          <w:w w:val="102"/>
          <w:sz w:val="20"/>
          <w:szCs w:val="20"/>
        </w:rPr>
        <w:t>fi</w:t>
      </w:r>
      <w:r w:rsidRPr="008349B8">
        <w:rPr>
          <w:rFonts w:cstheme="minorHAnsi"/>
          <w:spacing w:val="1"/>
          <w:w w:val="102"/>
          <w:sz w:val="20"/>
          <w:szCs w:val="20"/>
        </w:rPr>
        <w:t>n</w:t>
      </w:r>
      <w:r w:rsidRPr="008349B8">
        <w:rPr>
          <w:rFonts w:cstheme="minorHAnsi"/>
          <w:spacing w:val="-1"/>
          <w:w w:val="102"/>
          <w:sz w:val="20"/>
          <w:szCs w:val="20"/>
        </w:rPr>
        <w:t>a</w:t>
      </w:r>
      <w:r w:rsidRPr="008349B8">
        <w:rPr>
          <w:rFonts w:cstheme="minorHAnsi"/>
          <w:w w:val="102"/>
          <w:sz w:val="20"/>
          <w:szCs w:val="20"/>
        </w:rPr>
        <w:t>n</w:t>
      </w:r>
      <w:r w:rsidRPr="008349B8">
        <w:rPr>
          <w:rFonts w:cstheme="minorHAnsi"/>
          <w:spacing w:val="1"/>
          <w:w w:val="102"/>
          <w:sz w:val="20"/>
          <w:szCs w:val="20"/>
        </w:rPr>
        <w:t>c</w:t>
      </w:r>
      <w:r w:rsidRPr="008349B8">
        <w:rPr>
          <w:rFonts w:cstheme="minorHAnsi"/>
          <w:w w:val="102"/>
          <w:sz w:val="20"/>
          <w:szCs w:val="20"/>
        </w:rPr>
        <w:t>ial</w:t>
      </w:r>
      <w:r w:rsidRPr="008349B8">
        <w:rPr>
          <w:rFonts w:cstheme="minorHAnsi"/>
          <w:spacing w:val="19"/>
          <w:sz w:val="20"/>
          <w:szCs w:val="20"/>
        </w:rPr>
        <w:t xml:space="preserve"> </w:t>
      </w:r>
      <w:r w:rsidRPr="008349B8">
        <w:rPr>
          <w:rFonts w:cstheme="minorHAnsi"/>
          <w:spacing w:val="2"/>
          <w:w w:val="102"/>
          <w:sz w:val="20"/>
          <w:szCs w:val="20"/>
        </w:rPr>
        <w:t>y</w:t>
      </w:r>
      <w:r w:rsidRPr="008349B8">
        <w:rPr>
          <w:rFonts w:cstheme="minorHAnsi"/>
          <w:w w:val="102"/>
          <w:sz w:val="20"/>
          <w:szCs w:val="20"/>
        </w:rPr>
        <w:t>ears.</w:t>
      </w:r>
      <w:r w:rsidRPr="008349B8">
        <w:rPr>
          <w:rFonts w:cstheme="minorHAnsi"/>
          <w:spacing w:val="19"/>
          <w:sz w:val="20"/>
          <w:szCs w:val="20"/>
        </w:rPr>
        <w:t xml:space="preserve"> </w:t>
      </w:r>
      <w:r w:rsidRPr="008349B8">
        <w:rPr>
          <w:rFonts w:cstheme="minorHAnsi"/>
          <w:spacing w:val="1"/>
          <w:w w:val="102"/>
          <w:sz w:val="20"/>
          <w:szCs w:val="20"/>
        </w:rPr>
        <w:t>Y</w:t>
      </w:r>
      <w:r w:rsidRPr="008349B8">
        <w:rPr>
          <w:rFonts w:cstheme="minorHAnsi"/>
          <w:w w:val="102"/>
          <w:sz w:val="20"/>
          <w:szCs w:val="20"/>
        </w:rPr>
        <w:t>ear</w:t>
      </w:r>
      <w:r w:rsidRPr="008349B8">
        <w:rPr>
          <w:rFonts w:cstheme="minorHAnsi"/>
          <w:spacing w:val="19"/>
          <w:sz w:val="20"/>
          <w:szCs w:val="20"/>
        </w:rPr>
        <w:t xml:space="preserve"> </w:t>
      </w:r>
      <w:r w:rsidRPr="008349B8">
        <w:rPr>
          <w:rFonts w:cstheme="minorHAnsi"/>
          <w:w w:val="102"/>
          <w:sz w:val="20"/>
          <w:szCs w:val="20"/>
        </w:rPr>
        <w:t>1 refers</w:t>
      </w:r>
      <w:r w:rsidRPr="008349B8">
        <w:rPr>
          <w:rFonts w:cstheme="minorHAnsi"/>
          <w:spacing w:val="23"/>
          <w:sz w:val="20"/>
          <w:szCs w:val="20"/>
        </w:rPr>
        <w:t xml:space="preserve"> </w:t>
      </w:r>
      <w:r w:rsidRPr="008349B8">
        <w:rPr>
          <w:rFonts w:cstheme="minorHAnsi"/>
          <w:w w:val="102"/>
          <w:sz w:val="20"/>
          <w:szCs w:val="20"/>
        </w:rPr>
        <w:t>to</w:t>
      </w:r>
      <w:r w:rsidRPr="008349B8">
        <w:rPr>
          <w:rFonts w:cstheme="minorHAnsi"/>
          <w:spacing w:val="23"/>
          <w:sz w:val="20"/>
          <w:szCs w:val="20"/>
        </w:rPr>
        <w:t xml:space="preserve"> </w:t>
      </w:r>
      <w:r w:rsidRPr="008349B8">
        <w:rPr>
          <w:rFonts w:cstheme="minorHAnsi"/>
          <w:spacing w:val="-2"/>
          <w:w w:val="102"/>
          <w:sz w:val="20"/>
          <w:szCs w:val="20"/>
        </w:rPr>
        <w:t>t</w:t>
      </w:r>
      <w:r w:rsidRPr="008349B8">
        <w:rPr>
          <w:rFonts w:cstheme="minorHAnsi"/>
          <w:w w:val="102"/>
          <w:sz w:val="20"/>
          <w:szCs w:val="20"/>
        </w:rPr>
        <w:t>he</w:t>
      </w:r>
      <w:r w:rsidRPr="008349B8">
        <w:rPr>
          <w:rFonts w:cstheme="minorHAnsi"/>
          <w:spacing w:val="23"/>
          <w:sz w:val="20"/>
          <w:szCs w:val="20"/>
        </w:rPr>
        <w:t xml:space="preserve"> </w:t>
      </w:r>
      <w:r w:rsidRPr="008349B8">
        <w:rPr>
          <w:rFonts w:cstheme="minorHAnsi"/>
          <w:w w:val="102"/>
          <w:sz w:val="20"/>
          <w:szCs w:val="20"/>
        </w:rPr>
        <w:t>financial</w:t>
      </w:r>
      <w:r w:rsidRPr="008349B8">
        <w:rPr>
          <w:rFonts w:cstheme="minorHAnsi"/>
          <w:spacing w:val="23"/>
          <w:sz w:val="20"/>
          <w:szCs w:val="20"/>
        </w:rPr>
        <w:t xml:space="preserve"> </w:t>
      </w:r>
      <w:r w:rsidRPr="008349B8">
        <w:rPr>
          <w:rFonts w:cstheme="minorHAnsi"/>
          <w:spacing w:val="1"/>
          <w:w w:val="102"/>
          <w:sz w:val="20"/>
          <w:szCs w:val="20"/>
        </w:rPr>
        <w:t>ye</w:t>
      </w:r>
      <w:r w:rsidRPr="008349B8">
        <w:rPr>
          <w:rFonts w:cstheme="minorHAnsi"/>
          <w:spacing w:val="-2"/>
          <w:w w:val="102"/>
          <w:sz w:val="20"/>
          <w:szCs w:val="20"/>
        </w:rPr>
        <w:t>a</w:t>
      </w:r>
      <w:r w:rsidRPr="008349B8">
        <w:rPr>
          <w:rFonts w:cstheme="minorHAnsi"/>
          <w:w w:val="102"/>
          <w:sz w:val="20"/>
          <w:szCs w:val="20"/>
        </w:rPr>
        <w:t>r</w:t>
      </w:r>
      <w:r w:rsidRPr="008349B8">
        <w:rPr>
          <w:rFonts w:cstheme="minorHAnsi"/>
          <w:spacing w:val="23"/>
          <w:sz w:val="20"/>
          <w:szCs w:val="20"/>
        </w:rPr>
        <w:t xml:space="preserve"> </w:t>
      </w:r>
      <w:r w:rsidRPr="008349B8">
        <w:rPr>
          <w:rFonts w:cstheme="minorHAnsi"/>
          <w:spacing w:val="2"/>
          <w:w w:val="102"/>
          <w:sz w:val="20"/>
          <w:szCs w:val="20"/>
        </w:rPr>
        <w:t>i</w:t>
      </w:r>
      <w:r w:rsidRPr="008349B8">
        <w:rPr>
          <w:rFonts w:cstheme="minorHAnsi"/>
          <w:w w:val="102"/>
          <w:sz w:val="20"/>
          <w:szCs w:val="20"/>
        </w:rPr>
        <w:t>m</w:t>
      </w:r>
      <w:r w:rsidRPr="008349B8">
        <w:rPr>
          <w:rFonts w:cstheme="minorHAnsi"/>
          <w:spacing w:val="-3"/>
          <w:w w:val="102"/>
          <w:sz w:val="20"/>
          <w:szCs w:val="20"/>
        </w:rPr>
        <w:t>m</w:t>
      </w:r>
      <w:r w:rsidRPr="008349B8">
        <w:rPr>
          <w:rFonts w:cstheme="minorHAnsi"/>
          <w:spacing w:val="-1"/>
          <w:w w:val="102"/>
          <w:sz w:val="20"/>
          <w:szCs w:val="20"/>
        </w:rPr>
        <w:t>e</w:t>
      </w:r>
      <w:r w:rsidRPr="008349B8">
        <w:rPr>
          <w:rFonts w:cstheme="minorHAnsi"/>
          <w:spacing w:val="1"/>
          <w:w w:val="102"/>
          <w:sz w:val="20"/>
          <w:szCs w:val="20"/>
        </w:rPr>
        <w:t>di</w:t>
      </w:r>
      <w:r w:rsidRPr="008349B8">
        <w:rPr>
          <w:rFonts w:cstheme="minorHAnsi"/>
          <w:w w:val="102"/>
          <w:sz w:val="20"/>
          <w:szCs w:val="20"/>
        </w:rPr>
        <w:t>ately</w:t>
      </w:r>
      <w:r w:rsidRPr="008349B8">
        <w:rPr>
          <w:rFonts w:cstheme="minorHAnsi"/>
          <w:spacing w:val="25"/>
          <w:sz w:val="20"/>
          <w:szCs w:val="20"/>
        </w:rPr>
        <w:t xml:space="preserve"> </w:t>
      </w:r>
      <w:r w:rsidRPr="008349B8">
        <w:rPr>
          <w:rFonts w:cstheme="minorHAnsi"/>
          <w:w w:val="102"/>
          <w:sz w:val="20"/>
          <w:szCs w:val="20"/>
        </w:rPr>
        <w:t>prec</w:t>
      </w:r>
      <w:r w:rsidRPr="008349B8">
        <w:rPr>
          <w:rFonts w:cstheme="minorHAnsi"/>
          <w:spacing w:val="-2"/>
          <w:w w:val="102"/>
          <w:sz w:val="20"/>
          <w:szCs w:val="20"/>
        </w:rPr>
        <w:t>e</w:t>
      </w:r>
      <w:r w:rsidRPr="008349B8">
        <w:rPr>
          <w:rFonts w:cstheme="minorHAnsi"/>
          <w:spacing w:val="1"/>
          <w:w w:val="102"/>
          <w:sz w:val="20"/>
          <w:szCs w:val="20"/>
        </w:rPr>
        <w:t>d</w:t>
      </w:r>
      <w:r w:rsidRPr="008349B8">
        <w:rPr>
          <w:rFonts w:cstheme="minorHAnsi"/>
          <w:w w:val="102"/>
          <w:sz w:val="20"/>
          <w:szCs w:val="20"/>
        </w:rPr>
        <w:t>ing</w:t>
      </w:r>
      <w:r w:rsidRPr="008349B8">
        <w:rPr>
          <w:rFonts w:cstheme="minorHAnsi"/>
          <w:spacing w:val="23"/>
          <w:sz w:val="20"/>
          <w:szCs w:val="20"/>
        </w:rPr>
        <w:t xml:space="preserve"> </w:t>
      </w:r>
      <w:r w:rsidRPr="008349B8">
        <w:rPr>
          <w:rFonts w:cstheme="minorHAnsi"/>
          <w:w w:val="102"/>
          <w:sz w:val="20"/>
          <w:szCs w:val="20"/>
        </w:rPr>
        <w:t>the</w:t>
      </w:r>
      <w:r w:rsidRPr="008349B8">
        <w:rPr>
          <w:rFonts w:cstheme="minorHAnsi"/>
          <w:spacing w:val="23"/>
          <w:sz w:val="20"/>
          <w:szCs w:val="20"/>
        </w:rPr>
        <w:t xml:space="preserve"> </w:t>
      </w:r>
      <w:r w:rsidRPr="008349B8">
        <w:rPr>
          <w:rFonts w:cstheme="minorHAnsi"/>
          <w:w w:val="102"/>
          <w:sz w:val="20"/>
          <w:szCs w:val="20"/>
        </w:rPr>
        <w:t>Bid</w:t>
      </w:r>
      <w:r w:rsidRPr="008349B8">
        <w:rPr>
          <w:rFonts w:cstheme="minorHAnsi"/>
          <w:spacing w:val="23"/>
          <w:sz w:val="20"/>
          <w:szCs w:val="20"/>
        </w:rPr>
        <w:t xml:space="preserve"> </w:t>
      </w:r>
      <w:r w:rsidRPr="008349B8">
        <w:rPr>
          <w:rFonts w:cstheme="minorHAnsi"/>
          <w:w w:val="102"/>
          <w:sz w:val="20"/>
          <w:szCs w:val="20"/>
        </w:rPr>
        <w:t>Due</w:t>
      </w:r>
      <w:r w:rsidRPr="008349B8">
        <w:rPr>
          <w:rFonts w:cstheme="minorHAnsi"/>
          <w:spacing w:val="24"/>
          <w:sz w:val="20"/>
          <w:szCs w:val="20"/>
        </w:rPr>
        <w:t xml:space="preserve"> </w:t>
      </w:r>
      <w:r w:rsidRPr="008349B8">
        <w:rPr>
          <w:rFonts w:cstheme="minorHAnsi"/>
          <w:w w:val="102"/>
          <w:sz w:val="20"/>
          <w:szCs w:val="20"/>
        </w:rPr>
        <w:t>Da</w:t>
      </w:r>
      <w:r w:rsidRPr="008349B8">
        <w:rPr>
          <w:rFonts w:cstheme="minorHAnsi"/>
          <w:spacing w:val="1"/>
          <w:w w:val="102"/>
          <w:sz w:val="20"/>
          <w:szCs w:val="20"/>
        </w:rPr>
        <w:t>t</w:t>
      </w:r>
      <w:r w:rsidRPr="008349B8">
        <w:rPr>
          <w:rFonts w:cstheme="minorHAnsi"/>
          <w:spacing w:val="-1"/>
          <w:w w:val="102"/>
          <w:sz w:val="20"/>
          <w:szCs w:val="20"/>
        </w:rPr>
        <w:t>e</w:t>
      </w:r>
      <w:r w:rsidRPr="008349B8">
        <w:rPr>
          <w:rFonts w:cstheme="minorHAnsi"/>
          <w:w w:val="102"/>
          <w:sz w:val="20"/>
          <w:szCs w:val="20"/>
        </w:rPr>
        <w:t>; Year</w:t>
      </w:r>
      <w:r w:rsidRPr="008349B8">
        <w:rPr>
          <w:rFonts w:cstheme="minorHAnsi"/>
          <w:spacing w:val="1"/>
          <w:sz w:val="20"/>
          <w:szCs w:val="20"/>
        </w:rPr>
        <w:t xml:space="preserve"> </w:t>
      </w:r>
      <w:r w:rsidRPr="008349B8">
        <w:rPr>
          <w:rFonts w:cstheme="minorHAnsi"/>
          <w:w w:val="102"/>
          <w:sz w:val="20"/>
          <w:szCs w:val="20"/>
        </w:rPr>
        <w:t>2</w:t>
      </w:r>
      <w:r w:rsidRPr="008349B8">
        <w:rPr>
          <w:rFonts w:cstheme="minorHAnsi"/>
          <w:spacing w:val="1"/>
          <w:sz w:val="20"/>
          <w:szCs w:val="20"/>
        </w:rPr>
        <w:t xml:space="preserve"> </w:t>
      </w:r>
      <w:r w:rsidRPr="008349B8">
        <w:rPr>
          <w:rFonts w:cstheme="minorHAnsi"/>
          <w:spacing w:val="2"/>
          <w:w w:val="102"/>
          <w:sz w:val="20"/>
          <w:szCs w:val="20"/>
        </w:rPr>
        <w:t>r</w:t>
      </w:r>
      <w:r w:rsidRPr="008349B8">
        <w:rPr>
          <w:rFonts w:cstheme="minorHAnsi"/>
          <w:spacing w:val="-1"/>
          <w:w w:val="102"/>
          <w:sz w:val="20"/>
          <w:szCs w:val="20"/>
        </w:rPr>
        <w:t>e</w:t>
      </w:r>
      <w:r w:rsidRPr="008349B8">
        <w:rPr>
          <w:rFonts w:cstheme="minorHAnsi"/>
          <w:w w:val="102"/>
          <w:sz w:val="20"/>
          <w:szCs w:val="20"/>
        </w:rPr>
        <w:t>fers</w:t>
      </w:r>
      <w:r w:rsidRPr="008349B8">
        <w:rPr>
          <w:rFonts w:cstheme="minorHAnsi"/>
          <w:spacing w:val="1"/>
          <w:sz w:val="20"/>
          <w:szCs w:val="20"/>
        </w:rPr>
        <w:t xml:space="preserve"> </w:t>
      </w:r>
      <w:r w:rsidRPr="008349B8">
        <w:rPr>
          <w:rFonts w:cstheme="minorHAnsi"/>
          <w:w w:val="102"/>
          <w:sz w:val="20"/>
          <w:szCs w:val="20"/>
        </w:rPr>
        <w:t>to</w:t>
      </w:r>
      <w:r w:rsidRPr="008349B8">
        <w:rPr>
          <w:rFonts w:cstheme="minorHAnsi"/>
          <w:spacing w:val="3"/>
          <w:sz w:val="20"/>
          <w:szCs w:val="20"/>
        </w:rPr>
        <w:t xml:space="preserve"> </w:t>
      </w:r>
      <w:r w:rsidRPr="008349B8">
        <w:rPr>
          <w:rFonts w:cstheme="minorHAnsi"/>
          <w:w w:val="102"/>
          <w:sz w:val="20"/>
          <w:szCs w:val="20"/>
        </w:rPr>
        <w:t>the</w:t>
      </w:r>
      <w:r w:rsidRPr="008349B8">
        <w:rPr>
          <w:rFonts w:cstheme="minorHAnsi"/>
          <w:spacing w:val="1"/>
          <w:sz w:val="20"/>
          <w:szCs w:val="20"/>
        </w:rPr>
        <w:t xml:space="preserve"> </w:t>
      </w:r>
      <w:r w:rsidRPr="008349B8">
        <w:rPr>
          <w:rFonts w:cstheme="minorHAnsi"/>
          <w:spacing w:val="2"/>
          <w:w w:val="102"/>
          <w:sz w:val="20"/>
          <w:szCs w:val="20"/>
        </w:rPr>
        <w:t>y</w:t>
      </w:r>
      <w:r w:rsidRPr="008349B8">
        <w:rPr>
          <w:rFonts w:cstheme="minorHAnsi"/>
          <w:spacing w:val="-2"/>
          <w:w w:val="102"/>
          <w:sz w:val="20"/>
          <w:szCs w:val="20"/>
        </w:rPr>
        <w:t>e</w:t>
      </w:r>
      <w:r w:rsidRPr="008349B8">
        <w:rPr>
          <w:rFonts w:cstheme="minorHAnsi"/>
          <w:w w:val="102"/>
          <w:sz w:val="20"/>
          <w:szCs w:val="20"/>
        </w:rPr>
        <w:t>ar</w:t>
      </w:r>
      <w:r w:rsidRPr="008349B8">
        <w:rPr>
          <w:rFonts w:cstheme="minorHAnsi"/>
          <w:spacing w:val="1"/>
          <w:sz w:val="20"/>
          <w:szCs w:val="20"/>
        </w:rPr>
        <w:t xml:space="preserve"> </w:t>
      </w:r>
      <w:r w:rsidRPr="008349B8">
        <w:rPr>
          <w:rFonts w:cstheme="minorHAnsi"/>
          <w:w w:val="102"/>
          <w:sz w:val="20"/>
          <w:szCs w:val="20"/>
        </w:rPr>
        <w:t>before</w:t>
      </w:r>
      <w:r w:rsidRPr="008349B8">
        <w:rPr>
          <w:rFonts w:cstheme="minorHAnsi"/>
          <w:spacing w:val="1"/>
          <w:sz w:val="20"/>
          <w:szCs w:val="20"/>
        </w:rPr>
        <w:t xml:space="preserve"> </w:t>
      </w:r>
      <w:r w:rsidRPr="008349B8">
        <w:rPr>
          <w:rFonts w:cstheme="minorHAnsi"/>
          <w:w w:val="102"/>
          <w:sz w:val="20"/>
          <w:szCs w:val="20"/>
        </w:rPr>
        <w:t>Year</w:t>
      </w:r>
      <w:r w:rsidRPr="008349B8">
        <w:rPr>
          <w:rFonts w:cstheme="minorHAnsi"/>
          <w:spacing w:val="3"/>
          <w:sz w:val="20"/>
          <w:szCs w:val="20"/>
        </w:rPr>
        <w:t xml:space="preserve"> </w:t>
      </w:r>
      <w:r w:rsidRPr="008349B8">
        <w:rPr>
          <w:rFonts w:cstheme="minorHAnsi"/>
          <w:w w:val="102"/>
          <w:sz w:val="20"/>
          <w:szCs w:val="20"/>
        </w:rPr>
        <w:t>1,</w:t>
      </w:r>
      <w:r w:rsidRPr="008349B8">
        <w:rPr>
          <w:rFonts w:cstheme="minorHAnsi"/>
          <w:spacing w:val="-1"/>
          <w:sz w:val="20"/>
          <w:szCs w:val="20"/>
        </w:rPr>
        <w:t xml:space="preserve"> </w:t>
      </w:r>
      <w:r w:rsidRPr="008349B8">
        <w:rPr>
          <w:rFonts w:cstheme="minorHAnsi"/>
          <w:w w:val="102"/>
          <w:sz w:val="20"/>
          <w:szCs w:val="20"/>
        </w:rPr>
        <w:t>Y</w:t>
      </w:r>
      <w:r w:rsidRPr="008349B8">
        <w:rPr>
          <w:rFonts w:cstheme="minorHAnsi"/>
          <w:spacing w:val="-2"/>
          <w:w w:val="102"/>
          <w:sz w:val="20"/>
          <w:szCs w:val="20"/>
        </w:rPr>
        <w:t>e</w:t>
      </w:r>
      <w:r w:rsidRPr="008349B8">
        <w:rPr>
          <w:rFonts w:cstheme="minorHAnsi"/>
          <w:w w:val="102"/>
          <w:sz w:val="20"/>
          <w:szCs w:val="20"/>
        </w:rPr>
        <w:t>ar</w:t>
      </w:r>
      <w:r w:rsidRPr="008349B8">
        <w:rPr>
          <w:rFonts w:cstheme="minorHAnsi"/>
          <w:spacing w:val="2"/>
          <w:sz w:val="20"/>
          <w:szCs w:val="20"/>
        </w:rPr>
        <w:t xml:space="preserve"> </w:t>
      </w:r>
      <w:r w:rsidRPr="008349B8">
        <w:rPr>
          <w:rFonts w:cstheme="minorHAnsi"/>
          <w:w w:val="102"/>
          <w:sz w:val="20"/>
          <w:szCs w:val="20"/>
        </w:rPr>
        <w:t>3</w:t>
      </w:r>
      <w:r w:rsidRPr="008349B8">
        <w:rPr>
          <w:rFonts w:cstheme="minorHAnsi"/>
          <w:spacing w:val="2"/>
          <w:sz w:val="20"/>
          <w:szCs w:val="20"/>
        </w:rPr>
        <w:t xml:space="preserve"> </w:t>
      </w:r>
      <w:r w:rsidRPr="008349B8">
        <w:rPr>
          <w:rFonts w:cstheme="minorHAnsi"/>
          <w:spacing w:val="2"/>
          <w:w w:val="102"/>
          <w:sz w:val="20"/>
          <w:szCs w:val="20"/>
        </w:rPr>
        <w:t>r</w:t>
      </w:r>
      <w:r w:rsidRPr="008349B8">
        <w:rPr>
          <w:rFonts w:cstheme="minorHAnsi"/>
          <w:spacing w:val="-1"/>
          <w:w w:val="102"/>
          <w:sz w:val="20"/>
          <w:szCs w:val="20"/>
        </w:rPr>
        <w:t>e</w:t>
      </w:r>
      <w:r w:rsidRPr="008349B8">
        <w:rPr>
          <w:rFonts w:cstheme="minorHAnsi"/>
          <w:w w:val="102"/>
          <w:sz w:val="20"/>
          <w:szCs w:val="20"/>
        </w:rPr>
        <w:t>fers</w:t>
      </w:r>
      <w:r w:rsidRPr="008349B8">
        <w:rPr>
          <w:rFonts w:cstheme="minorHAnsi"/>
          <w:spacing w:val="2"/>
          <w:sz w:val="20"/>
          <w:szCs w:val="20"/>
        </w:rPr>
        <w:t xml:space="preserve"> </w:t>
      </w:r>
      <w:r w:rsidRPr="008349B8">
        <w:rPr>
          <w:rFonts w:cstheme="minorHAnsi"/>
          <w:w w:val="102"/>
          <w:sz w:val="20"/>
          <w:szCs w:val="20"/>
        </w:rPr>
        <w:t>to</w:t>
      </w:r>
      <w:r w:rsidRPr="008349B8">
        <w:rPr>
          <w:rFonts w:cstheme="minorHAnsi"/>
          <w:spacing w:val="3"/>
          <w:sz w:val="20"/>
          <w:szCs w:val="20"/>
        </w:rPr>
        <w:t xml:space="preserve"> </w:t>
      </w:r>
      <w:r w:rsidRPr="008349B8">
        <w:rPr>
          <w:rFonts w:cstheme="minorHAnsi"/>
          <w:w w:val="102"/>
          <w:sz w:val="20"/>
          <w:szCs w:val="20"/>
        </w:rPr>
        <w:t>the</w:t>
      </w:r>
      <w:r w:rsidRPr="008349B8">
        <w:rPr>
          <w:rFonts w:cstheme="minorHAnsi"/>
          <w:spacing w:val="2"/>
          <w:sz w:val="20"/>
          <w:szCs w:val="20"/>
        </w:rPr>
        <w:t xml:space="preserve"> </w:t>
      </w:r>
      <w:r w:rsidRPr="008349B8">
        <w:rPr>
          <w:rFonts w:cstheme="minorHAnsi"/>
          <w:spacing w:val="2"/>
          <w:w w:val="102"/>
          <w:sz w:val="20"/>
          <w:szCs w:val="20"/>
        </w:rPr>
        <w:t>y</w:t>
      </w:r>
      <w:r w:rsidRPr="008349B8">
        <w:rPr>
          <w:rFonts w:cstheme="minorHAnsi"/>
          <w:spacing w:val="-1"/>
          <w:w w:val="102"/>
          <w:sz w:val="20"/>
          <w:szCs w:val="20"/>
        </w:rPr>
        <w:t>e</w:t>
      </w:r>
      <w:r w:rsidRPr="008349B8">
        <w:rPr>
          <w:rFonts w:cstheme="minorHAnsi"/>
          <w:spacing w:val="-2"/>
          <w:w w:val="102"/>
          <w:sz w:val="20"/>
          <w:szCs w:val="20"/>
        </w:rPr>
        <w:t>a</w:t>
      </w:r>
      <w:r w:rsidRPr="008349B8">
        <w:rPr>
          <w:rFonts w:cstheme="minorHAnsi"/>
          <w:w w:val="102"/>
          <w:sz w:val="20"/>
          <w:szCs w:val="20"/>
        </w:rPr>
        <w:t>r</w:t>
      </w:r>
      <w:r w:rsidRPr="008349B8">
        <w:rPr>
          <w:rFonts w:cstheme="minorHAnsi"/>
          <w:spacing w:val="3"/>
          <w:sz w:val="20"/>
          <w:szCs w:val="20"/>
        </w:rPr>
        <w:t xml:space="preserve"> </w:t>
      </w:r>
      <w:r w:rsidRPr="008349B8">
        <w:rPr>
          <w:rFonts w:cstheme="minorHAnsi"/>
          <w:w w:val="102"/>
          <w:sz w:val="20"/>
          <w:szCs w:val="20"/>
        </w:rPr>
        <w:t>b</w:t>
      </w:r>
      <w:r w:rsidRPr="008349B8">
        <w:rPr>
          <w:rFonts w:cstheme="minorHAnsi"/>
          <w:spacing w:val="-2"/>
          <w:w w:val="102"/>
          <w:sz w:val="20"/>
          <w:szCs w:val="20"/>
        </w:rPr>
        <w:t>e</w:t>
      </w:r>
      <w:r w:rsidRPr="008349B8">
        <w:rPr>
          <w:rFonts w:cstheme="minorHAnsi"/>
          <w:w w:val="102"/>
          <w:sz w:val="20"/>
          <w:szCs w:val="20"/>
        </w:rPr>
        <w:t>fore</w:t>
      </w:r>
      <w:r w:rsidRPr="008349B8">
        <w:rPr>
          <w:rFonts w:cstheme="minorHAnsi"/>
          <w:spacing w:val="2"/>
          <w:sz w:val="20"/>
          <w:szCs w:val="20"/>
        </w:rPr>
        <w:t xml:space="preserve"> </w:t>
      </w:r>
      <w:r w:rsidRPr="008349B8">
        <w:rPr>
          <w:rFonts w:cstheme="minorHAnsi"/>
          <w:w w:val="102"/>
          <w:sz w:val="20"/>
          <w:szCs w:val="20"/>
        </w:rPr>
        <w:t>Ye</w:t>
      </w:r>
      <w:r w:rsidRPr="008349B8">
        <w:rPr>
          <w:rFonts w:cstheme="minorHAnsi"/>
          <w:spacing w:val="-2"/>
          <w:w w:val="102"/>
          <w:sz w:val="20"/>
          <w:szCs w:val="20"/>
        </w:rPr>
        <w:t>a</w:t>
      </w:r>
      <w:r w:rsidRPr="008349B8">
        <w:rPr>
          <w:rFonts w:cstheme="minorHAnsi"/>
          <w:w w:val="102"/>
          <w:sz w:val="20"/>
          <w:szCs w:val="20"/>
        </w:rPr>
        <w:t>r</w:t>
      </w:r>
      <w:r w:rsidRPr="008349B8">
        <w:rPr>
          <w:rFonts w:cstheme="minorHAnsi"/>
          <w:spacing w:val="2"/>
          <w:sz w:val="20"/>
          <w:szCs w:val="20"/>
        </w:rPr>
        <w:t xml:space="preserve"> </w:t>
      </w:r>
      <w:r w:rsidRPr="008349B8">
        <w:rPr>
          <w:rFonts w:cstheme="minorHAnsi"/>
          <w:w w:val="102"/>
          <w:sz w:val="20"/>
          <w:szCs w:val="20"/>
        </w:rPr>
        <w:t>2, and</w:t>
      </w:r>
      <w:r w:rsidRPr="008349B8">
        <w:rPr>
          <w:rFonts w:cstheme="minorHAnsi"/>
          <w:spacing w:val="1"/>
          <w:sz w:val="20"/>
          <w:szCs w:val="20"/>
        </w:rPr>
        <w:t xml:space="preserve"> </w:t>
      </w:r>
      <w:r w:rsidRPr="008349B8">
        <w:rPr>
          <w:rFonts w:cstheme="minorHAnsi"/>
          <w:w w:val="102"/>
          <w:sz w:val="20"/>
          <w:szCs w:val="20"/>
        </w:rPr>
        <w:t>so</w:t>
      </w:r>
      <w:r w:rsidRPr="008349B8">
        <w:rPr>
          <w:rFonts w:cstheme="minorHAnsi"/>
          <w:spacing w:val="1"/>
          <w:sz w:val="20"/>
          <w:szCs w:val="20"/>
        </w:rPr>
        <w:t xml:space="preserve"> </w:t>
      </w:r>
      <w:r w:rsidRPr="008349B8">
        <w:rPr>
          <w:rFonts w:cstheme="minorHAnsi"/>
          <w:spacing w:val="1"/>
          <w:w w:val="102"/>
          <w:sz w:val="20"/>
          <w:szCs w:val="20"/>
        </w:rPr>
        <w:t>o</w:t>
      </w:r>
      <w:r w:rsidRPr="008349B8">
        <w:rPr>
          <w:rFonts w:cstheme="minorHAnsi"/>
          <w:w w:val="102"/>
          <w:sz w:val="20"/>
          <w:szCs w:val="20"/>
        </w:rPr>
        <w:t xml:space="preserve">n. </w:t>
      </w:r>
      <w:r w:rsidR="004E4988">
        <w:rPr>
          <w:rFonts w:cstheme="minorHAnsi"/>
          <w:sz w:val="20"/>
          <w:szCs w:val="20"/>
        </w:rPr>
        <w:t xml:space="preserve">(Refer Clause </w:t>
      </w:r>
      <w:r w:rsidR="001D1FBB">
        <w:rPr>
          <w:rFonts w:cstheme="minorHAnsi"/>
          <w:sz w:val="20"/>
          <w:szCs w:val="20"/>
        </w:rPr>
        <w:t>3.2.1</w:t>
      </w:r>
      <w:r w:rsidRPr="008349B8">
        <w:rPr>
          <w:rFonts w:cstheme="minorHAnsi"/>
          <w:sz w:val="20"/>
          <w:szCs w:val="20"/>
        </w:rPr>
        <w:t>). For Categories 1 and 2, expenditure on development of the project and/or revenues appropriated, as the case may be, should be provided, but only in respect of projects having an estimated capital cost exceeding the amount specified in Clause 3.2.3 (c). In case of Categories 3 and 4, payments made/ received only in respect of construction should be provided, but only if the amount paid/received exceeds the minimum specified in Clause 3.2.4. Payment for construction works should only include capital expenditure, and should not include expenditure on repairs and maintenance.</w:t>
      </w:r>
    </w:p>
    <w:p w14:paraId="4295F2A6"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0D8A9BFB" w14:textId="77777777"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7.</w:t>
      </w:r>
      <w:r w:rsidRPr="008349B8">
        <w:rPr>
          <w:rFonts w:cstheme="minorHAnsi"/>
          <w:sz w:val="20"/>
          <w:szCs w:val="20"/>
        </w:rPr>
        <w:tab/>
      </w:r>
      <w:r w:rsidRPr="008349B8">
        <w:rPr>
          <w:rFonts w:cstheme="minorHAnsi"/>
          <w:w w:val="102"/>
          <w:sz w:val="20"/>
          <w:szCs w:val="20"/>
        </w:rPr>
        <w:t>In</w:t>
      </w:r>
      <w:r w:rsidRPr="008349B8">
        <w:rPr>
          <w:rFonts w:cstheme="minorHAnsi"/>
          <w:spacing w:val="21"/>
          <w:sz w:val="20"/>
          <w:szCs w:val="20"/>
        </w:rPr>
        <w:t xml:space="preserve"> </w:t>
      </w:r>
      <w:r w:rsidRPr="008349B8">
        <w:rPr>
          <w:rFonts w:cstheme="minorHAnsi"/>
          <w:w w:val="102"/>
          <w:sz w:val="20"/>
          <w:szCs w:val="20"/>
        </w:rPr>
        <w:t>case</w:t>
      </w:r>
      <w:r w:rsidRPr="008349B8">
        <w:rPr>
          <w:rFonts w:cstheme="minorHAnsi"/>
          <w:spacing w:val="21"/>
          <w:sz w:val="20"/>
          <w:szCs w:val="20"/>
        </w:rPr>
        <w:t xml:space="preserve"> </w:t>
      </w:r>
      <w:r w:rsidRPr="008349B8">
        <w:rPr>
          <w:rFonts w:cstheme="minorHAnsi"/>
          <w:w w:val="102"/>
          <w:sz w:val="20"/>
          <w:szCs w:val="20"/>
        </w:rPr>
        <w:t>of</w:t>
      </w:r>
      <w:r w:rsidRPr="008349B8">
        <w:rPr>
          <w:rFonts w:cstheme="minorHAnsi"/>
          <w:spacing w:val="22"/>
          <w:sz w:val="20"/>
          <w:szCs w:val="20"/>
        </w:rPr>
        <w:t xml:space="preserve"> </w:t>
      </w:r>
      <w:r w:rsidRPr="008349B8">
        <w:rPr>
          <w:rFonts w:cstheme="minorHAnsi"/>
          <w:w w:val="102"/>
          <w:sz w:val="20"/>
          <w:szCs w:val="20"/>
        </w:rPr>
        <w:t>Categories</w:t>
      </w:r>
      <w:r w:rsidRPr="008349B8">
        <w:rPr>
          <w:rFonts w:cstheme="minorHAnsi"/>
          <w:spacing w:val="21"/>
          <w:sz w:val="20"/>
          <w:szCs w:val="20"/>
        </w:rPr>
        <w:t xml:space="preserve"> 1 </w:t>
      </w:r>
      <w:r w:rsidRPr="008349B8">
        <w:rPr>
          <w:rFonts w:cstheme="minorHAnsi"/>
          <w:w w:val="102"/>
          <w:sz w:val="20"/>
          <w:szCs w:val="20"/>
        </w:rPr>
        <w:t>and</w:t>
      </w:r>
      <w:r w:rsidRPr="008349B8">
        <w:rPr>
          <w:rFonts w:cstheme="minorHAnsi"/>
          <w:spacing w:val="21"/>
          <w:sz w:val="20"/>
          <w:szCs w:val="20"/>
        </w:rPr>
        <w:t xml:space="preserve"> 2 </w:t>
      </w:r>
      <w:r w:rsidRPr="008349B8">
        <w:rPr>
          <w:rFonts w:cstheme="minorHAnsi"/>
          <w:w w:val="102"/>
          <w:sz w:val="20"/>
          <w:szCs w:val="20"/>
        </w:rPr>
        <w:t>p</w:t>
      </w:r>
      <w:r w:rsidRPr="008349B8">
        <w:rPr>
          <w:rFonts w:cstheme="minorHAnsi"/>
          <w:spacing w:val="2"/>
          <w:w w:val="102"/>
          <w:sz w:val="20"/>
          <w:szCs w:val="20"/>
        </w:rPr>
        <w:t>r</w:t>
      </w:r>
      <w:r w:rsidRPr="008349B8">
        <w:rPr>
          <w:rFonts w:cstheme="minorHAnsi"/>
          <w:w w:val="102"/>
          <w:sz w:val="20"/>
          <w:szCs w:val="20"/>
        </w:rPr>
        <w:t>o</w:t>
      </w:r>
      <w:r w:rsidRPr="008349B8">
        <w:rPr>
          <w:rFonts w:cstheme="minorHAnsi"/>
          <w:spacing w:val="-2"/>
          <w:w w:val="102"/>
          <w:sz w:val="20"/>
          <w:szCs w:val="20"/>
        </w:rPr>
        <w:t>j</w:t>
      </w:r>
      <w:r w:rsidRPr="008349B8">
        <w:rPr>
          <w:rFonts w:cstheme="minorHAnsi"/>
          <w:w w:val="102"/>
          <w:sz w:val="20"/>
          <w:szCs w:val="20"/>
        </w:rPr>
        <w:t>ects,</w:t>
      </w:r>
      <w:r w:rsidRPr="008349B8">
        <w:rPr>
          <w:rFonts w:cstheme="minorHAnsi"/>
          <w:spacing w:val="20"/>
          <w:sz w:val="20"/>
          <w:szCs w:val="20"/>
        </w:rPr>
        <w:t xml:space="preserve"> </w:t>
      </w:r>
      <w:r w:rsidRPr="008349B8">
        <w:rPr>
          <w:rFonts w:cstheme="minorHAnsi"/>
          <w:w w:val="102"/>
          <w:sz w:val="20"/>
          <w:szCs w:val="20"/>
        </w:rPr>
        <w:t>par</w:t>
      </w:r>
      <w:r w:rsidRPr="008349B8">
        <w:rPr>
          <w:rFonts w:cstheme="minorHAnsi"/>
          <w:spacing w:val="1"/>
          <w:w w:val="102"/>
          <w:sz w:val="20"/>
          <w:szCs w:val="20"/>
        </w:rPr>
        <w:t>t</w:t>
      </w:r>
      <w:r w:rsidRPr="008349B8">
        <w:rPr>
          <w:rFonts w:cstheme="minorHAnsi"/>
          <w:w w:val="102"/>
          <w:sz w:val="20"/>
          <w:szCs w:val="20"/>
        </w:rPr>
        <w:t>ic</w:t>
      </w:r>
      <w:r w:rsidRPr="008349B8">
        <w:rPr>
          <w:rFonts w:cstheme="minorHAnsi"/>
          <w:spacing w:val="1"/>
          <w:w w:val="102"/>
          <w:sz w:val="20"/>
          <w:szCs w:val="20"/>
        </w:rPr>
        <w:t>ul</w:t>
      </w:r>
      <w:r w:rsidRPr="008349B8">
        <w:rPr>
          <w:rFonts w:cstheme="minorHAnsi"/>
          <w:w w:val="102"/>
          <w:sz w:val="20"/>
          <w:szCs w:val="20"/>
        </w:rPr>
        <w:t>ars</w:t>
      </w:r>
      <w:r w:rsidRPr="008349B8">
        <w:rPr>
          <w:rFonts w:cstheme="minorHAnsi"/>
          <w:spacing w:val="20"/>
          <w:sz w:val="20"/>
          <w:szCs w:val="20"/>
        </w:rPr>
        <w:t xml:space="preserve"> </w:t>
      </w:r>
      <w:r w:rsidRPr="008349B8">
        <w:rPr>
          <w:rFonts w:cstheme="minorHAnsi"/>
          <w:spacing w:val="1"/>
          <w:w w:val="102"/>
          <w:sz w:val="20"/>
          <w:szCs w:val="20"/>
        </w:rPr>
        <w:t>s</w:t>
      </w:r>
      <w:r w:rsidRPr="008349B8">
        <w:rPr>
          <w:rFonts w:cstheme="minorHAnsi"/>
          <w:w w:val="102"/>
          <w:sz w:val="20"/>
          <w:szCs w:val="20"/>
        </w:rPr>
        <w:t>u</w:t>
      </w:r>
      <w:r w:rsidRPr="008349B8">
        <w:rPr>
          <w:rFonts w:cstheme="minorHAnsi"/>
          <w:spacing w:val="-2"/>
          <w:w w:val="102"/>
          <w:sz w:val="20"/>
          <w:szCs w:val="20"/>
        </w:rPr>
        <w:t>c</w:t>
      </w:r>
      <w:r w:rsidRPr="008349B8">
        <w:rPr>
          <w:rFonts w:cstheme="minorHAnsi"/>
          <w:w w:val="102"/>
          <w:sz w:val="20"/>
          <w:szCs w:val="20"/>
        </w:rPr>
        <w:t>h</w:t>
      </w:r>
      <w:r w:rsidRPr="008349B8">
        <w:rPr>
          <w:rFonts w:cstheme="minorHAnsi"/>
          <w:spacing w:val="22"/>
          <w:sz w:val="20"/>
          <w:szCs w:val="20"/>
        </w:rPr>
        <w:t xml:space="preserve"> </w:t>
      </w:r>
      <w:r w:rsidRPr="008349B8">
        <w:rPr>
          <w:rFonts w:cstheme="minorHAnsi"/>
          <w:w w:val="102"/>
          <w:sz w:val="20"/>
          <w:szCs w:val="20"/>
        </w:rPr>
        <w:t>as</w:t>
      </w:r>
      <w:r w:rsidRPr="008349B8">
        <w:rPr>
          <w:rFonts w:cstheme="minorHAnsi"/>
          <w:spacing w:val="22"/>
          <w:sz w:val="20"/>
          <w:szCs w:val="20"/>
        </w:rPr>
        <w:t xml:space="preserve"> </w:t>
      </w:r>
      <w:r w:rsidRPr="008349B8">
        <w:rPr>
          <w:rFonts w:cstheme="minorHAnsi"/>
          <w:spacing w:val="1"/>
          <w:w w:val="102"/>
          <w:sz w:val="20"/>
          <w:szCs w:val="20"/>
        </w:rPr>
        <w:t>n</w:t>
      </w:r>
      <w:r w:rsidRPr="008349B8">
        <w:rPr>
          <w:rFonts w:cstheme="minorHAnsi"/>
          <w:spacing w:val="-1"/>
          <w:w w:val="102"/>
          <w:sz w:val="20"/>
          <w:szCs w:val="20"/>
        </w:rPr>
        <w:t>a</w:t>
      </w:r>
      <w:r w:rsidRPr="008349B8">
        <w:rPr>
          <w:rFonts w:cstheme="minorHAnsi"/>
          <w:w w:val="102"/>
          <w:sz w:val="20"/>
          <w:szCs w:val="20"/>
        </w:rPr>
        <w:t>m</w:t>
      </w:r>
      <w:r w:rsidRPr="008349B8">
        <w:rPr>
          <w:rFonts w:cstheme="minorHAnsi"/>
          <w:spacing w:val="1"/>
          <w:w w:val="102"/>
          <w:sz w:val="20"/>
          <w:szCs w:val="20"/>
        </w:rPr>
        <w:t>e</w:t>
      </w:r>
      <w:r w:rsidRPr="008349B8">
        <w:rPr>
          <w:rFonts w:cstheme="minorHAnsi"/>
          <w:w w:val="102"/>
          <w:sz w:val="20"/>
          <w:szCs w:val="20"/>
        </w:rPr>
        <w:t>,</w:t>
      </w:r>
      <w:r w:rsidRPr="008349B8">
        <w:rPr>
          <w:rFonts w:cstheme="minorHAnsi"/>
          <w:spacing w:val="22"/>
          <w:sz w:val="20"/>
          <w:szCs w:val="20"/>
        </w:rPr>
        <w:t xml:space="preserve"> </w:t>
      </w:r>
      <w:r w:rsidRPr="008349B8">
        <w:rPr>
          <w:rFonts w:cstheme="minorHAnsi"/>
          <w:w w:val="102"/>
          <w:sz w:val="20"/>
          <w:szCs w:val="20"/>
        </w:rPr>
        <w:t>add</w:t>
      </w:r>
      <w:r w:rsidRPr="008349B8">
        <w:rPr>
          <w:rFonts w:cstheme="minorHAnsi"/>
          <w:spacing w:val="2"/>
          <w:w w:val="102"/>
          <w:sz w:val="20"/>
          <w:szCs w:val="20"/>
        </w:rPr>
        <w:t>r</w:t>
      </w:r>
      <w:r w:rsidRPr="008349B8">
        <w:rPr>
          <w:rFonts w:cstheme="minorHAnsi"/>
          <w:w w:val="102"/>
          <w:sz w:val="20"/>
          <w:szCs w:val="20"/>
        </w:rPr>
        <w:t>ess</w:t>
      </w:r>
      <w:r w:rsidRPr="008349B8">
        <w:rPr>
          <w:rFonts w:cstheme="minorHAnsi"/>
          <w:spacing w:val="22"/>
          <w:sz w:val="20"/>
          <w:szCs w:val="20"/>
        </w:rPr>
        <w:t xml:space="preserve"> </w:t>
      </w:r>
      <w:r w:rsidRPr="008349B8">
        <w:rPr>
          <w:rFonts w:cstheme="minorHAnsi"/>
          <w:spacing w:val="-2"/>
          <w:w w:val="102"/>
          <w:sz w:val="20"/>
          <w:szCs w:val="20"/>
        </w:rPr>
        <w:t>a</w:t>
      </w:r>
      <w:r w:rsidRPr="008349B8">
        <w:rPr>
          <w:rFonts w:cstheme="minorHAnsi"/>
          <w:spacing w:val="1"/>
          <w:w w:val="102"/>
          <w:sz w:val="20"/>
          <w:szCs w:val="20"/>
        </w:rPr>
        <w:t>n</w:t>
      </w:r>
      <w:r w:rsidRPr="008349B8">
        <w:rPr>
          <w:rFonts w:cstheme="minorHAnsi"/>
          <w:w w:val="102"/>
          <w:sz w:val="20"/>
          <w:szCs w:val="20"/>
        </w:rPr>
        <w:t>d contact</w:t>
      </w:r>
      <w:r w:rsidRPr="008349B8">
        <w:rPr>
          <w:rFonts w:cstheme="minorHAnsi"/>
          <w:spacing w:val="25"/>
          <w:sz w:val="20"/>
          <w:szCs w:val="20"/>
        </w:rPr>
        <w:t xml:space="preserve"> </w:t>
      </w:r>
      <w:r w:rsidRPr="008349B8">
        <w:rPr>
          <w:rFonts w:cstheme="minorHAnsi"/>
          <w:spacing w:val="1"/>
          <w:w w:val="102"/>
          <w:sz w:val="20"/>
          <w:szCs w:val="20"/>
        </w:rPr>
        <w:t>d</w:t>
      </w:r>
      <w:r w:rsidRPr="008349B8">
        <w:rPr>
          <w:rFonts w:cstheme="minorHAnsi"/>
          <w:spacing w:val="-2"/>
          <w:w w:val="102"/>
          <w:sz w:val="20"/>
          <w:szCs w:val="20"/>
        </w:rPr>
        <w:t>e</w:t>
      </w:r>
      <w:r w:rsidRPr="008349B8">
        <w:rPr>
          <w:rFonts w:cstheme="minorHAnsi"/>
          <w:w w:val="102"/>
          <w:sz w:val="20"/>
          <w:szCs w:val="20"/>
        </w:rPr>
        <w:t>tai</w:t>
      </w:r>
      <w:r w:rsidRPr="008349B8">
        <w:rPr>
          <w:rFonts w:cstheme="minorHAnsi"/>
          <w:spacing w:val="-2"/>
          <w:w w:val="102"/>
          <w:sz w:val="20"/>
          <w:szCs w:val="20"/>
        </w:rPr>
        <w:t>l</w:t>
      </w:r>
      <w:r w:rsidRPr="008349B8">
        <w:rPr>
          <w:rFonts w:cstheme="minorHAnsi"/>
          <w:w w:val="102"/>
          <w:sz w:val="20"/>
          <w:szCs w:val="20"/>
        </w:rPr>
        <w:t>s</w:t>
      </w:r>
      <w:r w:rsidRPr="008349B8">
        <w:rPr>
          <w:rFonts w:cstheme="minorHAnsi"/>
          <w:spacing w:val="25"/>
          <w:sz w:val="20"/>
          <w:szCs w:val="20"/>
        </w:rPr>
        <w:t xml:space="preserve"> </w:t>
      </w:r>
      <w:r w:rsidRPr="008349B8">
        <w:rPr>
          <w:rFonts w:cstheme="minorHAnsi"/>
          <w:w w:val="102"/>
          <w:sz w:val="20"/>
          <w:szCs w:val="20"/>
        </w:rPr>
        <w:t>of</w:t>
      </w:r>
      <w:r w:rsidRPr="008349B8">
        <w:rPr>
          <w:rFonts w:cstheme="minorHAnsi"/>
          <w:spacing w:val="24"/>
          <w:sz w:val="20"/>
          <w:szCs w:val="20"/>
        </w:rPr>
        <w:t xml:space="preserve"> </w:t>
      </w:r>
      <w:r w:rsidRPr="008349B8">
        <w:rPr>
          <w:rFonts w:cstheme="minorHAnsi"/>
          <w:spacing w:val="1"/>
          <w:w w:val="102"/>
          <w:sz w:val="20"/>
          <w:szCs w:val="20"/>
        </w:rPr>
        <w:t>o</w:t>
      </w:r>
      <w:r w:rsidRPr="008349B8">
        <w:rPr>
          <w:rFonts w:cstheme="minorHAnsi"/>
          <w:w w:val="102"/>
          <w:sz w:val="20"/>
          <w:szCs w:val="20"/>
        </w:rPr>
        <w:t>wner/</w:t>
      </w:r>
      <w:r w:rsidRPr="008349B8">
        <w:rPr>
          <w:rFonts w:cstheme="minorHAnsi"/>
          <w:spacing w:val="24"/>
          <w:sz w:val="20"/>
          <w:szCs w:val="20"/>
        </w:rPr>
        <w:t xml:space="preserve"> </w:t>
      </w:r>
      <w:r w:rsidRPr="008349B8">
        <w:rPr>
          <w:rFonts w:cstheme="minorHAnsi"/>
          <w:spacing w:val="1"/>
          <w:w w:val="102"/>
          <w:sz w:val="20"/>
          <w:szCs w:val="20"/>
        </w:rPr>
        <w:t>A</w:t>
      </w:r>
      <w:r w:rsidRPr="008349B8">
        <w:rPr>
          <w:rFonts w:cstheme="minorHAnsi"/>
          <w:w w:val="102"/>
          <w:sz w:val="20"/>
          <w:szCs w:val="20"/>
        </w:rPr>
        <w:t>uthori</w:t>
      </w:r>
      <w:r w:rsidRPr="008349B8">
        <w:rPr>
          <w:rFonts w:cstheme="minorHAnsi"/>
          <w:spacing w:val="-2"/>
          <w:w w:val="102"/>
          <w:sz w:val="20"/>
          <w:szCs w:val="20"/>
        </w:rPr>
        <w:t>t</w:t>
      </w:r>
      <w:r w:rsidRPr="008349B8">
        <w:rPr>
          <w:rFonts w:cstheme="minorHAnsi"/>
          <w:spacing w:val="2"/>
          <w:w w:val="102"/>
          <w:sz w:val="20"/>
          <w:szCs w:val="20"/>
        </w:rPr>
        <w:t>y</w:t>
      </w:r>
      <w:r w:rsidRPr="008349B8">
        <w:rPr>
          <w:rFonts w:cstheme="minorHAnsi"/>
          <w:w w:val="102"/>
          <w:sz w:val="20"/>
          <w:szCs w:val="20"/>
        </w:rPr>
        <w:t>/</w:t>
      </w:r>
      <w:r w:rsidRPr="008349B8">
        <w:rPr>
          <w:rFonts w:cstheme="minorHAnsi"/>
          <w:spacing w:val="25"/>
          <w:sz w:val="20"/>
          <w:szCs w:val="20"/>
        </w:rPr>
        <w:t xml:space="preserve"> </w:t>
      </w:r>
      <w:r w:rsidRPr="008349B8">
        <w:rPr>
          <w:rFonts w:cstheme="minorHAnsi"/>
          <w:w w:val="102"/>
          <w:sz w:val="20"/>
          <w:szCs w:val="20"/>
        </w:rPr>
        <w:t>Agency</w:t>
      </w:r>
      <w:r w:rsidRPr="008349B8">
        <w:rPr>
          <w:rFonts w:cstheme="minorHAnsi"/>
          <w:spacing w:val="27"/>
          <w:sz w:val="20"/>
          <w:szCs w:val="20"/>
        </w:rPr>
        <w:t xml:space="preserve"> </w:t>
      </w:r>
      <w:r w:rsidRPr="008349B8">
        <w:rPr>
          <w:rFonts w:cstheme="minorHAnsi"/>
          <w:w w:val="102"/>
          <w:sz w:val="20"/>
          <w:szCs w:val="20"/>
        </w:rPr>
        <w:t>(i.</w:t>
      </w:r>
      <w:r w:rsidRPr="008349B8">
        <w:rPr>
          <w:rFonts w:cstheme="minorHAnsi"/>
          <w:spacing w:val="-2"/>
          <w:w w:val="102"/>
          <w:sz w:val="20"/>
          <w:szCs w:val="20"/>
        </w:rPr>
        <w:t>e</w:t>
      </w:r>
      <w:r w:rsidRPr="008349B8">
        <w:rPr>
          <w:rFonts w:cstheme="minorHAnsi"/>
          <w:w w:val="102"/>
          <w:sz w:val="20"/>
          <w:szCs w:val="20"/>
        </w:rPr>
        <w:t>.</w:t>
      </w:r>
      <w:r w:rsidRPr="008349B8">
        <w:rPr>
          <w:rFonts w:cstheme="minorHAnsi"/>
          <w:spacing w:val="25"/>
          <w:sz w:val="20"/>
          <w:szCs w:val="20"/>
        </w:rPr>
        <w:t xml:space="preserve"> </w:t>
      </w:r>
      <w:r w:rsidRPr="008349B8">
        <w:rPr>
          <w:rFonts w:cstheme="minorHAnsi"/>
          <w:w w:val="102"/>
          <w:sz w:val="20"/>
          <w:szCs w:val="20"/>
        </w:rPr>
        <w:t>co</w:t>
      </w:r>
      <w:r w:rsidRPr="008349B8">
        <w:rPr>
          <w:rFonts w:cstheme="minorHAnsi"/>
          <w:spacing w:val="1"/>
          <w:w w:val="102"/>
          <w:sz w:val="20"/>
          <w:szCs w:val="20"/>
        </w:rPr>
        <w:t>nc</w:t>
      </w:r>
      <w:r w:rsidRPr="008349B8">
        <w:rPr>
          <w:rFonts w:cstheme="minorHAnsi"/>
          <w:w w:val="102"/>
          <w:sz w:val="20"/>
          <w:szCs w:val="20"/>
        </w:rPr>
        <w:t>ess</w:t>
      </w:r>
      <w:r w:rsidRPr="008349B8">
        <w:rPr>
          <w:rFonts w:cstheme="minorHAnsi"/>
          <w:spacing w:val="-2"/>
          <w:w w:val="102"/>
          <w:sz w:val="20"/>
          <w:szCs w:val="20"/>
        </w:rPr>
        <w:t>i</w:t>
      </w:r>
      <w:r w:rsidRPr="008349B8">
        <w:rPr>
          <w:rFonts w:cstheme="minorHAnsi"/>
          <w:spacing w:val="1"/>
          <w:w w:val="102"/>
          <w:sz w:val="20"/>
          <w:szCs w:val="20"/>
        </w:rPr>
        <w:t>o</w:t>
      </w:r>
      <w:r w:rsidRPr="008349B8">
        <w:rPr>
          <w:rFonts w:cstheme="minorHAnsi"/>
          <w:w w:val="102"/>
          <w:sz w:val="20"/>
          <w:szCs w:val="20"/>
        </w:rPr>
        <w:t>n</w:t>
      </w:r>
      <w:r w:rsidRPr="008349B8">
        <w:rPr>
          <w:rFonts w:cstheme="minorHAnsi"/>
          <w:spacing w:val="25"/>
          <w:sz w:val="20"/>
          <w:szCs w:val="20"/>
        </w:rPr>
        <w:t xml:space="preserve"> </w:t>
      </w:r>
      <w:r w:rsidRPr="008349B8">
        <w:rPr>
          <w:rFonts w:cstheme="minorHAnsi"/>
          <w:w w:val="102"/>
          <w:sz w:val="20"/>
          <w:szCs w:val="20"/>
        </w:rPr>
        <w:t>grantor,</w:t>
      </w:r>
      <w:r w:rsidRPr="008349B8">
        <w:rPr>
          <w:rFonts w:cstheme="minorHAnsi"/>
          <w:spacing w:val="25"/>
          <w:sz w:val="20"/>
          <w:szCs w:val="20"/>
        </w:rPr>
        <w:t xml:space="preserve"> </w:t>
      </w:r>
      <w:r w:rsidRPr="008349B8">
        <w:rPr>
          <w:rFonts w:cstheme="minorHAnsi"/>
          <w:w w:val="102"/>
          <w:sz w:val="20"/>
          <w:szCs w:val="20"/>
        </w:rPr>
        <w:t>count</w:t>
      </w:r>
      <w:r w:rsidRPr="008349B8">
        <w:rPr>
          <w:rFonts w:cstheme="minorHAnsi"/>
          <w:spacing w:val="-2"/>
          <w:w w:val="102"/>
          <w:sz w:val="20"/>
          <w:szCs w:val="20"/>
        </w:rPr>
        <w:t>e</w:t>
      </w:r>
      <w:r w:rsidRPr="008349B8">
        <w:rPr>
          <w:rFonts w:cstheme="minorHAnsi"/>
          <w:w w:val="102"/>
          <w:sz w:val="20"/>
          <w:szCs w:val="20"/>
        </w:rPr>
        <w:t>r party</w:t>
      </w:r>
      <w:r w:rsidRPr="008349B8">
        <w:rPr>
          <w:rFonts w:cstheme="minorHAnsi"/>
          <w:spacing w:val="10"/>
          <w:sz w:val="20"/>
          <w:szCs w:val="20"/>
        </w:rPr>
        <w:t xml:space="preserve"> </w:t>
      </w:r>
      <w:r w:rsidRPr="008349B8">
        <w:rPr>
          <w:rFonts w:cstheme="minorHAnsi"/>
          <w:w w:val="102"/>
          <w:sz w:val="20"/>
          <w:szCs w:val="20"/>
        </w:rPr>
        <w:t>to</w:t>
      </w:r>
      <w:r w:rsidRPr="008349B8">
        <w:rPr>
          <w:rFonts w:cstheme="minorHAnsi"/>
          <w:spacing w:val="8"/>
          <w:sz w:val="20"/>
          <w:szCs w:val="20"/>
        </w:rPr>
        <w:t xml:space="preserve"> </w:t>
      </w:r>
      <w:r w:rsidRPr="008349B8">
        <w:rPr>
          <w:rFonts w:cstheme="minorHAnsi"/>
          <w:w w:val="102"/>
          <w:sz w:val="20"/>
          <w:szCs w:val="20"/>
        </w:rPr>
        <w:t>PPA,</w:t>
      </w:r>
      <w:r w:rsidRPr="008349B8">
        <w:rPr>
          <w:rFonts w:cstheme="minorHAnsi"/>
          <w:spacing w:val="8"/>
          <w:sz w:val="20"/>
          <w:szCs w:val="20"/>
        </w:rPr>
        <w:t xml:space="preserve"> </w:t>
      </w:r>
      <w:r w:rsidRPr="008349B8">
        <w:rPr>
          <w:rFonts w:cstheme="minorHAnsi"/>
          <w:w w:val="102"/>
          <w:sz w:val="20"/>
          <w:szCs w:val="20"/>
        </w:rPr>
        <w:t>etc.)</w:t>
      </w:r>
      <w:r w:rsidRPr="008349B8">
        <w:rPr>
          <w:rFonts w:cstheme="minorHAnsi"/>
          <w:spacing w:val="11"/>
          <w:sz w:val="20"/>
          <w:szCs w:val="20"/>
        </w:rPr>
        <w:t xml:space="preserve"> </w:t>
      </w:r>
      <w:r w:rsidRPr="008349B8">
        <w:rPr>
          <w:rFonts w:cstheme="minorHAnsi"/>
          <w:spacing w:val="-3"/>
          <w:w w:val="102"/>
          <w:sz w:val="20"/>
          <w:szCs w:val="20"/>
        </w:rPr>
        <w:t>m</w:t>
      </w:r>
      <w:r w:rsidRPr="008349B8">
        <w:rPr>
          <w:rFonts w:cstheme="minorHAnsi"/>
          <w:spacing w:val="-2"/>
          <w:w w:val="102"/>
          <w:sz w:val="20"/>
          <w:szCs w:val="20"/>
        </w:rPr>
        <w:t>a</w:t>
      </w:r>
      <w:r w:rsidRPr="008349B8">
        <w:rPr>
          <w:rFonts w:cstheme="minorHAnsi"/>
          <w:w w:val="102"/>
          <w:sz w:val="20"/>
          <w:szCs w:val="20"/>
        </w:rPr>
        <w:t>y</w:t>
      </w:r>
      <w:r w:rsidRPr="008349B8">
        <w:rPr>
          <w:rFonts w:cstheme="minorHAnsi"/>
          <w:spacing w:val="11"/>
          <w:sz w:val="20"/>
          <w:szCs w:val="20"/>
        </w:rPr>
        <w:t xml:space="preserve"> </w:t>
      </w:r>
      <w:r w:rsidRPr="008349B8">
        <w:rPr>
          <w:rFonts w:cstheme="minorHAnsi"/>
          <w:w w:val="102"/>
          <w:sz w:val="20"/>
          <w:szCs w:val="20"/>
        </w:rPr>
        <w:t>be</w:t>
      </w:r>
      <w:r w:rsidRPr="008349B8">
        <w:rPr>
          <w:rFonts w:cstheme="minorHAnsi"/>
          <w:spacing w:val="8"/>
          <w:sz w:val="20"/>
          <w:szCs w:val="20"/>
        </w:rPr>
        <w:t xml:space="preserve"> </w:t>
      </w:r>
      <w:r w:rsidRPr="008349B8">
        <w:rPr>
          <w:rFonts w:cstheme="minorHAnsi"/>
          <w:w w:val="102"/>
          <w:sz w:val="20"/>
          <w:szCs w:val="20"/>
        </w:rPr>
        <w:t>provi</w:t>
      </w:r>
      <w:r w:rsidRPr="008349B8">
        <w:rPr>
          <w:rFonts w:cstheme="minorHAnsi"/>
          <w:spacing w:val="1"/>
          <w:w w:val="102"/>
          <w:sz w:val="20"/>
          <w:szCs w:val="20"/>
        </w:rPr>
        <w:t>d</w:t>
      </w:r>
      <w:r w:rsidRPr="008349B8">
        <w:rPr>
          <w:rFonts w:cstheme="minorHAnsi"/>
          <w:spacing w:val="-2"/>
          <w:w w:val="102"/>
          <w:sz w:val="20"/>
          <w:szCs w:val="20"/>
        </w:rPr>
        <w:t>e</w:t>
      </w:r>
      <w:r w:rsidRPr="008349B8">
        <w:rPr>
          <w:rFonts w:cstheme="minorHAnsi"/>
          <w:spacing w:val="1"/>
          <w:w w:val="102"/>
          <w:sz w:val="20"/>
          <w:szCs w:val="20"/>
        </w:rPr>
        <w:t>d</w:t>
      </w:r>
      <w:r w:rsidRPr="008349B8">
        <w:rPr>
          <w:rFonts w:cstheme="minorHAnsi"/>
          <w:w w:val="102"/>
          <w:sz w:val="20"/>
          <w:szCs w:val="20"/>
        </w:rPr>
        <w:t>.</w:t>
      </w:r>
      <w:r w:rsidRPr="008349B8">
        <w:rPr>
          <w:rFonts w:cstheme="minorHAnsi"/>
          <w:spacing w:val="9"/>
          <w:sz w:val="20"/>
          <w:szCs w:val="20"/>
        </w:rPr>
        <w:t xml:space="preserve"> </w:t>
      </w:r>
      <w:r w:rsidRPr="008349B8">
        <w:rPr>
          <w:rFonts w:cstheme="minorHAnsi"/>
          <w:w w:val="102"/>
          <w:sz w:val="20"/>
          <w:szCs w:val="20"/>
        </w:rPr>
        <w:t>In</w:t>
      </w:r>
      <w:r w:rsidRPr="008349B8">
        <w:rPr>
          <w:rFonts w:cstheme="minorHAnsi"/>
          <w:spacing w:val="8"/>
          <w:sz w:val="20"/>
          <w:szCs w:val="20"/>
        </w:rPr>
        <w:t xml:space="preserve"> </w:t>
      </w:r>
      <w:r w:rsidRPr="008349B8">
        <w:rPr>
          <w:rFonts w:cstheme="minorHAnsi"/>
          <w:w w:val="102"/>
          <w:sz w:val="20"/>
          <w:szCs w:val="20"/>
        </w:rPr>
        <w:t>case</w:t>
      </w:r>
      <w:r w:rsidRPr="008349B8">
        <w:rPr>
          <w:rFonts w:cstheme="minorHAnsi"/>
          <w:spacing w:val="7"/>
          <w:sz w:val="20"/>
          <w:szCs w:val="20"/>
        </w:rPr>
        <w:t xml:space="preserve"> </w:t>
      </w:r>
      <w:r w:rsidRPr="008349B8">
        <w:rPr>
          <w:rFonts w:cstheme="minorHAnsi"/>
          <w:spacing w:val="1"/>
          <w:w w:val="102"/>
          <w:sz w:val="20"/>
          <w:szCs w:val="20"/>
        </w:rPr>
        <w:t>o</w:t>
      </w:r>
      <w:r w:rsidRPr="008349B8">
        <w:rPr>
          <w:rFonts w:cstheme="minorHAnsi"/>
          <w:w w:val="102"/>
          <w:sz w:val="20"/>
          <w:szCs w:val="20"/>
        </w:rPr>
        <w:t>f</w:t>
      </w:r>
      <w:r w:rsidRPr="008349B8">
        <w:rPr>
          <w:rFonts w:cstheme="minorHAnsi"/>
          <w:spacing w:val="9"/>
          <w:sz w:val="20"/>
          <w:szCs w:val="20"/>
        </w:rPr>
        <w:t xml:space="preserve"> </w:t>
      </w:r>
      <w:r w:rsidRPr="008349B8">
        <w:rPr>
          <w:rFonts w:cstheme="minorHAnsi"/>
          <w:w w:val="102"/>
          <w:sz w:val="20"/>
          <w:szCs w:val="20"/>
        </w:rPr>
        <w:t>Catego</w:t>
      </w:r>
      <w:r w:rsidRPr="008349B8">
        <w:rPr>
          <w:rFonts w:cstheme="minorHAnsi"/>
          <w:spacing w:val="2"/>
          <w:w w:val="102"/>
          <w:sz w:val="20"/>
          <w:szCs w:val="20"/>
        </w:rPr>
        <w:t>r</w:t>
      </w:r>
      <w:r w:rsidRPr="008349B8">
        <w:rPr>
          <w:rFonts w:cstheme="minorHAnsi"/>
          <w:spacing w:val="-2"/>
          <w:w w:val="102"/>
          <w:sz w:val="20"/>
          <w:szCs w:val="20"/>
        </w:rPr>
        <w:t>i</w:t>
      </w:r>
      <w:r w:rsidRPr="008349B8">
        <w:rPr>
          <w:rFonts w:cstheme="minorHAnsi"/>
          <w:spacing w:val="-1"/>
          <w:w w:val="102"/>
          <w:sz w:val="20"/>
          <w:szCs w:val="20"/>
        </w:rPr>
        <w:t>e</w:t>
      </w:r>
      <w:r w:rsidRPr="008349B8">
        <w:rPr>
          <w:rFonts w:cstheme="minorHAnsi"/>
          <w:w w:val="102"/>
          <w:sz w:val="20"/>
          <w:szCs w:val="20"/>
        </w:rPr>
        <w:t>s</w:t>
      </w:r>
      <w:r w:rsidRPr="008349B8">
        <w:rPr>
          <w:rFonts w:cstheme="minorHAnsi"/>
          <w:spacing w:val="7"/>
          <w:sz w:val="20"/>
          <w:szCs w:val="20"/>
        </w:rPr>
        <w:t xml:space="preserve"> 3 </w:t>
      </w:r>
      <w:r w:rsidRPr="008349B8">
        <w:rPr>
          <w:rFonts w:cstheme="minorHAnsi"/>
          <w:w w:val="102"/>
          <w:sz w:val="20"/>
          <w:szCs w:val="20"/>
        </w:rPr>
        <w:t>and</w:t>
      </w:r>
      <w:r w:rsidRPr="008349B8">
        <w:rPr>
          <w:rFonts w:cstheme="minorHAnsi"/>
          <w:spacing w:val="9"/>
          <w:sz w:val="20"/>
          <w:szCs w:val="20"/>
        </w:rPr>
        <w:t xml:space="preserve"> 4 </w:t>
      </w:r>
      <w:r w:rsidRPr="008349B8">
        <w:rPr>
          <w:rFonts w:cstheme="minorHAnsi"/>
          <w:w w:val="102"/>
          <w:sz w:val="20"/>
          <w:szCs w:val="20"/>
        </w:rPr>
        <w:t>projects, s</w:t>
      </w:r>
      <w:r w:rsidRPr="008349B8">
        <w:rPr>
          <w:rFonts w:cstheme="minorHAnsi"/>
          <w:spacing w:val="2"/>
          <w:w w:val="102"/>
          <w:sz w:val="20"/>
          <w:szCs w:val="20"/>
        </w:rPr>
        <w:t>i</w:t>
      </w:r>
      <w:r w:rsidRPr="008349B8">
        <w:rPr>
          <w:rFonts w:cstheme="minorHAnsi"/>
          <w:spacing w:val="-3"/>
          <w:w w:val="102"/>
          <w:sz w:val="20"/>
          <w:szCs w:val="20"/>
        </w:rPr>
        <w:t>m</w:t>
      </w:r>
      <w:r w:rsidRPr="008349B8">
        <w:rPr>
          <w:rFonts w:cstheme="minorHAnsi"/>
          <w:spacing w:val="1"/>
          <w:w w:val="102"/>
          <w:sz w:val="20"/>
          <w:szCs w:val="20"/>
        </w:rPr>
        <w:t>i</w:t>
      </w:r>
      <w:r w:rsidRPr="008349B8">
        <w:rPr>
          <w:rFonts w:cstheme="minorHAnsi"/>
          <w:w w:val="102"/>
          <w:sz w:val="20"/>
          <w:szCs w:val="20"/>
        </w:rPr>
        <w:t>lar</w:t>
      </w:r>
      <w:r w:rsidRPr="008349B8">
        <w:rPr>
          <w:rFonts w:cstheme="minorHAnsi"/>
          <w:spacing w:val="1"/>
          <w:sz w:val="20"/>
          <w:szCs w:val="20"/>
        </w:rPr>
        <w:t xml:space="preserve"> </w:t>
      </w:r>
      <w:r w:rsidRPr="008349B8">
        <w:rPr>
          <w:rFonts w:cstheme="minorHAnsi"/>
          <w:w w:val="102"/>
          <w:sz w:val="20"/>
          <w:szCs w:val="20"/>
        </w:rPr>
        <w:t>particulars</w:t>
      </w:r>
      <w:r w:rsidRPr="008349B8">
        <w:rPr>
          <w:rFonts w:cstheme="minorHAnsi"/>
          <w:spacing w:val="1"/>
          <w:sz w:val="20"/>
          <w:szCs w:val="20"/>
        </w:rPr>
        <w:t xml:space="preserve"> </w:t>
      </w:r>
      <w:r w:rsidRPr="008349B8">
        <w:rPr>
          <w:rFonts w:cstheme="minorHAnsi"/>
          <w:w w:val="102"/>
          <w:sz w:val="20"/>
          <w:szCs w:val="20"/>
        </w:rPr>
        <w:t>of</w:t>
      </w:r>
      <w:r w:rsidRPr="008349B8">
        <w:rPr>
          <w:rFonts w:cstheme="minorHAnsi"/>
          <w:spacing w:val="1"/>
          <w:sz w:val="20"/>
          <w:szCs w:val="20"/>
        </w:rPr>
        <w:t xml:space="preserve"> </w:t>
      </w:r>
      <w:r w:rsidRPr="008349B8">
        <w:rPr>
          <w:rFonts w:cstheme="minorHAnsi"/>
          <w:w w:val="102"/>
          <w:sz w:val="20"/>
          <w:szCs w:val="20"/>
        </w:rPr>
        <w:t>the</w:t>
      </w:r>
      <w:r w:rsidRPr="008349B8">
        <w:rPr>
          <w:rFonts w:cstheme="minorHAnsi"/>
          <w:spacing w:val="1"/>
          <w:sz w:val="20"/>
          <w:szCs w:val="20"/>
        </w:rPr>
        <w:t xml:space="preserve"> </w:t>
      </w:r>
      <w:r w:rsidRPr="008349B8">
        <w:rPr>
          <w:rFonts w:cstheme="minorHAnsi"/>
          <w:w w:val="102"/>
          <w:sz w:val="20"/>
          <w:szCs w:val="20"/>
        </w:rPr>
        <w:t>client</w:t>
      </w:r>
      <w:r w:rsidRPr="008349B8">
        <w:rPr>
          <w:rFonts w:cstheme="minorHAnsi"/>
          <w:spacing w:val="1"/>
          <w:sz w:val="20"/>
          <w:szCs w:val="20"/>
        </w:rPr>
        <w:t xml:space="preserve"> </w:t>
      </w:r>
      <w:r w:rsidRPr="008349B8">
        <w:rPr>
          <w:rFonts w:cstheme="minorHAnsi"/>
          <w:spacing w:val="1"/>
          <w:w w:val="102"/>
          <w:sz w:val="20"/>
          <w:szCs w:val="20"/>
        </w:rPr>
        <w:t>ne</w:t>
      </w:r>
      <w:r w:rsidRPr="008349B8">
        <w:rPr>
          <w:rFonts w:cstheme="minorHAnsi"/>
          <w:spacing w:val="-2"/>
          <w:w w:val="102"/>
          <w:sz w:val="20"/>
          <w:szCs w:val="20"/>
        </w:rPr>
        <w:t>e</w:t>
      </w:r>
      <w:r w:rsidRPr="008349B8">
        <w:rPr>
          <w:rFonts w:cstheme="minorHAnsi"/>
          <w:w w:val="102"/>
          <w:sz w:val="20"/>
          <w:szCs w:val="20"/>
        </w:rPr>
        <w:t>d</w:t>
      </w:r>
      <w:r w:rsidRPr="008349B8">
        <w:rPr>
          <w:rFonts w:cstheme="minorHAnsi"/>
          <w:spacing w:val="3"/>
          <w:sz w:val="20"/>
          <w:szCs w:val="20"/>
        </w:rPr>
        <w:t xml:space="preserve"> </w:t>
      </w:r>
      <w:r w:rsidRPr="008349B8">
        <w:rPr>
          <w:rFonts w:cstheme="minorHAnsi"/>
          <w:w w:val="102"/>
          <w:sz w:val="20"/>
          <w:szCs w:val="20"/>
        </w:rPr>
        <w:t>to</w:t>
      </w:r>
      <w:r w:rsidRPr="008349B8">
        <w:rPr>
          <w:rFonts w:cstheme="minorHAnsi"/>
          <w:spacing w:val="1"/>
          <w:sz w:val="20"/>
          <w:szCs w:val="20"/>
        </w:rPr>
        <w:t xml:space="preserve"> </w:t>
      </w:r>
      <w:r w:rsidRPr="008349B8">
        <w:rPr>
          <w:rFonts w:cstheme="minorHAnsi"/>
          <w:w w:val="102"/>
          <w:sz w:val="20"/>
          <w:szCs w:val="20"/>
        </w:rPr>
        <w:t>be</w:t>
      </w:r>
      <w:r w:rsidRPr="008349B8">
        <w:rPr>
          <w:rFonts w:cstheme="minorHAnsi"/>
          <w:spacing w:val="1"/>
          <w:sz w:val="20"/>
          <w:szCs w:val="20"/>
        </w:rPr>
        <w:t xml:space="preserve"> </w:t>
      </w:r>
      <w:r w:rsidRPr="008349B8">
        <w:rPr>
          <w:rFonts w:cstheme="minorHAnsi"/>
          <w:w w:val="102"/>
          <w:sz w:val="20"/>
          <w:szCs w:val="20"/>
        </w:rPr>
        <w:t>pro</w:t>
      </w:r>
      <w:r w:rsidRPr="008349B8">
        <w:rPr>
          <w:rFonts w:cstheme="minorHAnsi"/>
          <w:spacing w:val="1"/>
          <w:w w:val="102"/>
          <w:sz w:val="20"/>
          <w:szCs w:val="20"/>
        </w:rPr>
        <w:t>v</w:t>
      </w:r>
      <w:r w:rsidRPr="008349B8">
        <w:rPr>
          <w:rFonts w:cstheme="minorHAnsi"/>
          <w:spacing w:val="-2"/>
          <w:w w:val="102"/>
          <w:sz w:val="20"/>
          <w:szCs w:val="20"/>
        </w:rPr>
        <w:t>i</w:t>
      </w:r>
      <w:r w:rsidRPr="008349B8">
        <w:rPr>
          <w:rFonts w:cstheme="minorHAnsi"/>
          <w:spacing w:val="1"/>
          <w:w w:val="102"/>
          <w:sz w:val="20"/>
          <w:szCs w:val="20"/>
        </w:rPr>
        <w:t>d</w:t>
      </w:r>
      <w:r w:rsidRPr="008349B8">
        <w:rPr>
          <w:rFonts w:cstheme="minorHAnsi"/>
          <w:w w:val="102"/>
          <w:sz w:val="20"/>
          <w:szCs w:val="20"/>
        </w:rPr>
        <w:t>ed.</w:t>
      </w:r>
    </w:p>
    <w:p w14:paraId="198E9F36"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0F7EA8D8" w14:textId="77777777" w:rsidR="00EE67E0" w:rsidRPr="008349B8" w:rsidRDefault="00EE67E0" w:rsidP="00EE67E0">
      <w:pPr>
        <w:autoSpaceDE w:val="0"/>
        <w:autoSpaceDN w:val="0"/>
        <w:adjustRightInd w:val="0"/>
        <w:spacing w:after="0" w:line="240" w:lineRule="auto"/>
        <w:ind w:left="720" w:hanging="720"/>
        <w:jc w:val="both"/>
        <w:rPr>
          <w:rFonts w:cstheme="minorHAnsi"/>
          <w:spacing w:val="1"/>
          <w:w w:val="102"/>
          <w:sz w:val="20"/>
          <w:szCs w:val="20"/>
        </w:rPr>
      </w:pPr>
      <w:r w:rsidRPr="008349B8">
        <w:rPr>
          <w:rFonts w:cstheme="minorHAnsi"/>
          <w:spacing w:val="1"/>
          <w:w w:val="102"/>
          <w:sz w:val="20"/>
          <w:szCs w:val="20"/>
        </w:rPr>
        <w:t>8.</w:t>
      </w:r>
      <w:r w:rsidRPr="008349B8">
        <w:rPr>
          <w:rFonts w:cstheme="minorHAnsi"/>
          <w:spacing w:val="1"/>
          <w:w w:val="102"/>
          <w:sz w:val="20"/>
          <w:szCs w:val="20"/>
        </w:rPr>
        <w:tab/>
        <w:t xml:space="preserve">Provide the </w:t>
      </w:r>
      <w:r w:rsidRPr="008349B8">
        <w:rPr>
          <w:rFonts w:cstheme="minorHAnsi"/>
          <w:w w:val="102"/>
          <w:sz w:val="20"/>
          <w:szCs w:val="20"/>
        </w:rPr>
        <w:t>estimated</w:t>
      </w:r>
      <w:r w:rsidRPr="008349B8">
        <w:rPr>
          <w:rFonts w:cstheme="minorHAnsi"/>
          <w:spacing w:val="1"/>
          <w:w w:val="102"/>
          <w:sz w:val="20"/>
          <w:szCs w:val="20"/>
        </w:rPr>
        <w:t xml:space="preserve"> capital cost of Eligible Project. Refer to Clauses 3.2.3 and 3.2.4</w:t>
      </w:r>
    </w:p>
    <w:p w14:paraId="0920323A" w14:textId="77777777" w:rsidR="00EE67E0" w:rsidRPr="008349B8" w:rsidRDefault="00EE67E0" w:rsidP="00EE67E0">
      <w:pPr>
        <w:widowControl w:val="0"/>
        <w:autoSpaceDE w:val="0"/>
        <w:autoSpaceDN w:val="0"/>
        <w:adjustRightInd w:val="0"/>
        <w:spacing w:after="0" w:line="240" w:lineRule="auto"/>
        <w:ind w:left="720" w:right="467" w:hanging="720"/>
        <w:jc w:val="both"/>
        <w:rPr>
          <w:rFonts w:cstheme="minorHAnsi"/>
          <w:sz w:val="20"/>
          <w:szCs w:val="20"/>
        </w:rPr>
      </w:pPr>
    </w:p>
    <w:p w14:paraId="333380AF" w14:textId="248A7C06"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9.</w:t>
      </w:r>
      <w:r w:rsidRPr="008349B8">
        <w:rPr>
          <w:rFonts w:cstheme="minorHAnsi"/>
          <w:sz w:val="20"/>
          <w:szCs w:val="20"/>
        </w:rPr>
        <w:tab/>
      </w:r>
      <w:r w:rsidRPr="008349B8">
        <w:rPr>
          <w:rFonts w:cstheme="minorHAnsi"/>
          <w:w w:val="102"/>
          <w:sz w:val="20"/>
          <w:szCs w:val="20"/>
        </w:rPr>
        <w:t>For</w:t>
      </w:r>
      <w:r w:rsidRPr="008349B8">
        <w:rPr>
          <w:rFonts w:cstheme="minorHAnsi"/>
          <w:spacing w:val="10"/>
          <w:sz w:val="20"/>
          <w:szCs w:val="20"/>
        </w:rPr>
        <w:t xml:space="preserve"> </w:t>
      </w:r>
      <w:r w:rsidR="008A36FE" w:rsidRPr="008349B8">
        <w:rPr>
          <w:rFonts w:cstheme="minorHAnsi"/>
          <w:w w:val="102"/>
          <w:sz w:val="20"/>
          <w:szCs w:val="20"/>
        </w:rPr>
        <w:t>Categor</w:t>
      </w:r>
      <w:r w:rsidR="008A36FE" w:rsidRPr="008349B8">
        <w:rPr>
          <w:rFonts w:cstheme="minorHAnsi"/>
          <w:spacing w:val="-2"/>
          <w:w w:val="102"/>
          <w:sz w:val="20"/>
          <w:szCs w:val="20"/>
        </w:rPr>
        <w:t>i</w:t>
      </w:r>
      <w:r w:rsidR="008A36FE" w:rsidRPr="008349B8">
        <w:rPr>
          <w:rFonts w:cstheme="minorHAnsi"/>
          <w:spacing w:val="-1"/>
          <w:w w:val="102"/>
          <w:sz w:val="20"/>
          <w:szCs w:val="20"/>
        </w:rPr>
        <w:t>e</w:t>
      </w:r>
      <w:r w:rsidR="008A36FE" w:rsidRPr="008349B8">
        <w:rPr>
          <w:rFonts w:cstheme="minorHAnsi"/>
          <w:w w:val="102"/>
          <w:sz w:val="20"/>
          <w:szCs w:val="20"/>
        </w:rPr>
        <w:t>s</w:t>
      </w:r>
      <w:r w:rsidR="008A36FE" w:rsidRPr="008349B8">
        <w:rPr>
          <w:rFonts w:cstheme="minorHAnsi"/>
          <w:sz w:val="20"/>
          <w:szCs w:val="20"/>
        </w:rPr>
        <w:t xml:space="preserve"> </w:t>
      </w:r>
      <w:r w:rsidR="008A36FE" w:rsidRPr="008349B8">
        <w:rPr>
          <w:rFonts w:cstheme="minorHAnsi"/>
          <w:spacing w:val="9"/>
          <w:sz w:val="20"/>
          <w:szCs w:val="20"/>
        </w:rPr>
        <w:t>1</w:t>
      </w:r>
      <w:r w:rsidRPr="008349B8">
        <w:rPr>
          <w:rFonts w:cstheme="minorHAnsi"/>
          <w:sz w:val="20"/>
          <w:szCs w:val="20"/>
        </w:rPr>
        <w:t xml:space="preserve"> </w:t>
      </w:r>
      <w:r w:rsidRPr="008349B8">
        <w:rPr>
          <w:rFonts w:cstheme="minorHAnsi"/>
          <w:spacing w:val="11"/>
          <w:sz w:val="20"/>
          <w:szCs w:val="20"/>
        </w:rPr>
        <w:t xml:space="preserve"> </w:t>
      </w:r>
      <w:r w:rsidRPr="008349B8">
        <w:rPr>
          <w:rFonts w:cstheme="minorHAnsi"/>
          <w:w w:val="102"/>
          <w:sz w:val="20"/>
          <w:szCs w:val="20"/>
        </w:rPr>
        <w:t>and</w:t>
      </w:r>
      <w:r w:rsidRPr="008349B8">
        <w:rPr>
          <w:rFonts w:cstheme="minorHAnsi"/>
          <w:sz w:val="20"/>
          <w:szCs w:val="20"/>
        </w:rPr>
        <w:t xml:space="preserve"> </w:t>
      </w:r>
      <w:r w:rsidRPr="008349B8">
        <w:rPr>
          <w:rFonts w:cstheme="minorHAnsi"/>
          <w:spacing w:val="12"/>
          <w:sz w:val="20"/>
          <w:szCs w:val="20"/>
        </w:rPr>
        <w:t xml:space="preserve"> </w:t>
      </w:r>
      <w:r w:rsidRPr="008349B8">
        <w:rPr>
          <w:rFonts w:cstheme="minorHAnsi"/>
          <w:w w:val="102"/>
          <w:sz w:val="20"/>
          <w:szCs w:val="20"/>
        </w:rPr>
        <w:t>2,</w:t>
      </w:r>
      <w:r w:rsidRPr="008349B8">
        <w:rPr>
          <w:rFonts w:cstheme="minorHAnsi"/>
          <w:sz w:val="20"/>
          <w:szCs w:val="20"/>
        </w:rPr>
        <w:t xml:space="preserve"> </w:t>
      </w:r>
      <w:r w:rsidRPr="008349B8">
        <w:rPr>
          <w:rFonts w:cstheme="minorHAnsi"/>
          <w:spacing w:val="10"/>
          <w:sz w:val="20"/>
          <w:szCs w:val="20"/>
        </w:rPr>
        <w:t xml:space="preserve"> </w:t>
      </w:r>
      <w:r w:rsidRPr="008349B8">
        <w:rPr>
          <w:rFonts w:cstheme="minorHAnsi"/>
          <w:spacing w:val="-2"/>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z w:val="20"/>
          <w:szCs w:val="20"/>
        </w:rPr>
        <w:t xml:space="preserve"> </w:t>
      </w:r>
      <w:r w:rsidRPr="008349B8">
        <w:rPr>
          <w:rFonts w:cstheme="minorHAnsi"/>
          <w:spacing w:val="10"/>
          <w:sz w:val="20"/>
          <w:szCs w:val="20"/>
        </w:rPr>
        <w:t xml:space="preserve"> </w:t>
      </w:r>
      <w:r w:rsidRPr="008349B8">
        <w:rPr>
          <w:rFonts w:cstheme="minorHAnsi"/>
          <w:spacing w:val="1"/>
          <w:w w:val="102"/>
          <w:sz w:val="20"/>
          <w:szCs w:val="20"/>
        </w:rPr>
        <w:t>d</w:t>
      </w:r>
      <w:r w:rsidRPr="008349B8">
        <w:rPr>
          <w:rFonts w:cstheme="minorHAnsi"/>
          <w:spacing w:val="-1"/>
          <w:w w:val="102"/>
          <w:sz w:val="20"/>
          <w:szCs w:val="20"/>
        </w:rPr>
        <w:t>a</w:t>
      </w:r>
      <w:r w:rsidRPr="008349B8">
        <w:rPr>
          <w:rFonts w:cstheme="minorHAnsi"/>
          <w:w w:val="102"/>
          <w:sz w:val="20"/>
          <w:szCs w:val="20"/>
        </w:rPr>
        <w:t>te</w:t>
      </w:r>
      <w:r w:rsidRPr="008349B8">
        <w:rPr>
          <w:rFonts w:cstheme="minorHAnsi"/>
          <w:sz w:val="20"/>
          <w:szCs w:val="20"/>
        </w:rPr>
        <w:t xml:space="preserve"> </w:t>
      </w:r>
      <w:r w:rsidRPr="008349B8">
        <w:rPr>
          <w:rFonts w:cstheme="minorHAnsi"/>
          <w:spacing w:val="10"/>
          <w:sz w:val="20"/>
          <w:szCs w:val="20"/>
        </w:rPr>
        <w:t xml:space="preserve"> </w:t>
      </w:r>
      <w:r w:rsidRPr="008349B8">
        <w:rPr>
          <w:rFonts w:cstheme="minorHAnsi"/>
          <w:w w:val="102"/>
          <w:sz w:val="20"/>
          <w:szCs w:val="20"/>
        </w:rPr>
        <w:t>of</w:t>
      </w:r>
      <w:r w:rsidRPr="008349B8">
        <w:rPr>
          <w:rFonts w:cstheme="minorHAnsi"/>
          <w:sz w:val="20"/>
          <w:szCs w:val="20"/>
        </w:rPr>
        <w:t xml:space="preserve"> </w:t>
      </w:r>
      <w:r w:rsidRPr="008349B8">
        <w:rPr>
          <w:rFonts w:cstheme="minorHAnsi"/>
          <w:spacing w:val="10"/>
          <w:sz w:val="20"/>
          <w:szCs w:val="20"/>
        </w:rPr>
        <w:t xml:space="preserve"> </w:t>
      </w:r>
      <w:r w:rsidRPr="008349B8">
        <w:rPr>
          <w:rFonts w:cstheme="minorHAnsi"/>
          <w:spacing w:val="-2"/>
          <w:w w:val="102"/>
          <w:sz w:val="20"/>
          <w:szCs w:val="20"/>
        </w:rPr>
        <w:t>c</w:t>
      </w:r>
      <w:r w:rsidRPr="008349B8">
        <w:rPr>
          <w:rFonts w:cstheme="minorHAnsi"/>
          <w:spacing w:val="2"/>
          <w:w w:val="102"/>
          <w:sz w:val="20"/>
          <w:szCs w:val="20"/>
        </w:rPr>
        <w:t>o</w:t>
      </w:r>
      <w:r w:rsidRPr="008349B8">
        <w:rPr>
          <w:rFonts w:cstheme="minorHAnsi"/>
          <w:w w:val="102"/>
          <w:sz w:val="20"/>
          <w:szCs w:val="20"/>
        </w:rPr>
        <w:t>m</w:t>
      </w:r>
      <w:r w:rsidRPr="008349B8">
        <w:rPr>
          <w:rFonts w:cstheme="minorHAnsi"/>
          <w:spacing w:val="-3"/>
          <w:w w:val="102"/>
          <w:sz w:val="20"/>
          <w:szCs w:val="20"/>
        </w:rPr>
        <w:t>m</w:t>
      </w:r>
      <w:r w:rsidRPr="008349B8">
        <w:rPr>
          <w:rFonts w:cstheme="minorHAnsi"/>
          <w:w w:val="102"/>
          <w:sz w:val="20"/>
          <w:szCs w:val="20"/>
        </w:rPr>
        <w:t>iss</w:t>
      </w:r>
      <w:r w:rsidRPr="008349B8">
        <w:rPr>
          <w:rFonts w:cstheme="minorHAnsi"/>
          <w:spacing w:val="-2"/>
          <w:w w:val="102"/>
          <w:sz w:val="20"/>
          <w:szCs w:val="20"/>
        </w:rPr>
        <w:t>i</w:t>
      </w:r>
      <w:r w:rsidRPr="008349B8">
        <w:rPr>
          <w:rFonts w:cstheme="minorHAnsi"/>
          <w:w w:val="102"/>
          <w:sz w:val="20"/>
          <w:szCs w:val="20"/>
        </w:rPr>
        <w:t>o</w:t>
      </w:r>
      <w:r w:rsidRPr="008349B8">
        <w:rPr>
          <w:rFonts w:cstheme="minorHAnsi"/>
          <w:spacing w:val="1"/>
          <w:w w:val="102"/>
          <w:sz w:val="20"/>
          <w:szCs w:val="20"/>
        </w:rPr>
        <w:t>n</w:t>
      </w:r>
      <w:r w:rsidRPr="008349B8">
        <w:rPr>
          <w:rFonts w:cstheme="minorHAnsi"/>
          <w:spacing w:val="-2"/>
          <w:w w:val="102"/>
          <w:sz w:val="20"/>
          <w:szCs w:val="20"/>
        </w:rPr>
        <w:t>i</w:t>
      </w:r>
      <w:r w:rsidRPr="008349B8">
        <w:rPr>
          <w:rFonts w:cstheme="minorHAnsi"/>
          <w:w w:val="102"/>
          <w:sz w:val="20"/>
          <w:szCs w:val="20"/>
        </w:rPr>
        <w:t>ng/likely date of commissioning</w:t>
      </w:r>
      <w:r w:rsidRPr="008349B8">
        <w:rPr>
          <w:rFonts w:cstheme="minorHAnsi"/>
          <w:sz w:val="20"/>
          <w:szCs w:val="20"/>
        </w:rPr>
        <w:t xml:space="preserve"> </w:t>
      </w:r>
      <w:r w:rsidRPr="008349B8">
        <w:rPr>
          <w:rFonts w:cstheme="minorHAnsi"/>
          <w:spacing w:val="10"/>
          <w:sz w:val="20"/>
          <w:szCs w:val="20"/>
        </w:rPr>
        <w:t xml:space="preserve"> </w:t>
      </w:r>
      <w:r w:rsidRPr="008349B8">
        <w:rPr>
          <w:rFonts w:cstheme="minorHAnsi"/>
          <w:w w:val="102"/>
          <w:sz w:val="20"/>
          <w:szCs w:val="20"/>
        </w:rPr>
        <w:t>of</w:t>
      </w:r>
      <w:r w:rsidRPr="008349B8">
        <w:rPr>
          <w:rFonts w:cstheme="minorHAnsi"/>
          <w:sz w:val="20"/>
          <w:szCs w:val="20"/>
        </w:rPr>
        <w:t xml:space="preserve"> </w:t>
      </w:r>
      <w:r w:rsidRPr="008349B8">
        <w:rPr>
          <w:rFonts w:cstheme="minorHAnsi"/>
          <w:spacing w:val="11"/>
          <w:sz w:val="20"/>
          <w:szCs w:val="20"/>
        </w:rPr>
        <w:t xml:space="preserve"> </w:t>
      </w:r>
      <w:r w:rsidRPr="008349B8">
        <w:rPr>
          <w:rFonts w:cstheme="minorHAnsi"/>
          <w:w w:val="102"/>
          <w:sz w:val="20"/>
          <w:szCs w:val="20"/>
        </w:rPr>
        <w:t>the</w:t>
      </w:r>
      <w:r w:rsidRPr="008349B8">
        <w:rPr>
          <w:rFonts w:cstheme="minorHAnsi"/>
          <w:sz w:val="20"/>
          <w:szCs w:val="20"/>
        </w:rPr>
        <w:t xml:space="preserve"> </w:t>
      </w:r>
      <w:r w:rsidRPr="008349B8">
        <w:rPr>
          <w:rFonts w:cstheme="minorHAnsi"/>
          <w:spacing w:val="9"/>
          <w:sz w:val="20"/>
          <w:szCs w:val="20"/>
        </w:rPr>
        <w:t xml:space="preserve"> </w:t>
      </w:r>
      <w:r w:rsidRPr="008349B8">
        <w:rPr>
          <w:rFonts w:cstheme="minorHAnsi"/>
          <w:w w:val="102"/>
          <w:sz w:val="20"/>
          <w:szCs w:val="20"/>
        </w:rPr>
        <w:t>projec</w:t>
      </w:r>
      <w:r w:rsidRPr="008349B8">
        <w:rPr>
          <w:rFonts w:cstheme="minorHAnsi"/>
          <w:spacing w:val="-2"/>
          <w:w w:val="102"/>
          <w:sz w:val="20"/>
          <w:szCs w:val="20"/>
        </w:rPr>
        <w:t>t</w:t>
      </w:r>
      <w:r w:rsidRPr="008349B8">
        <w:rPr>
          <w:rFonts w:cstheme="minorHAnsi"/>
          <w:w w:val="102"/>
          <w:sz w:val="20"/>
          <w:szCs w:val="20"/>
        </w:rPr>
        <w:t>,</w:t>
      </w:r>
      <w:r w:rsidRPr="008349B8">
        <w:rPr>
          <w:rFonts w:cstheme="minorHAnsi"/>
          <w:sz w:val="20"/>
          <w:szCs w:val="20"/>
        </w:rPr>
        <w:t xml:space="preserve"> </w:t>
      </w:r>
      <w:r w:rsidRPr="008349B8">
        <w:rPr>
          <w:rFonts w:cstheme="minorHAnsi"/>
          <w:w w:val="102"/>
          <w:sz w:val="20"/>
          <w:szCs w:val="20"/>
        </w:rPr>
        <w:t>should</w:t>
      </w:r>
      <w:r w:rsidRPr="008349B8">
        <w:rPr>
          <w:rFonts w:cstheme="minorHAnsi"/>
          <w:sz w:val="20"/>
          <w:szCs w:val="20"/>
        </w:rPr>
        <w:t xml:space="preserve"> </w:t>
      </w:r>
      <w:r w:rsidRPr="008349B8">
        <w:rPr>
          <w:rFonts w:cstheme="minorHAnsi"/>
          <w:w w:val="102"/>
          <w:sz w:val="20"/>
          <w:szCs w:val="20"/>
        </w:rPr>
        <w:t>be</w:t>
      </w:r>
      <w:r w:rsidRPr="008349B8">
        <w:rPr>
          <w:rFonts w:cstheme="minorHAnsi"/>
          <w:sz w:val="20"/>
          <w:szCs w:val="20"/>
        </w:rPr>
        <w:t xml:space="preserve"> </w:t>
      </w:r>
      <w:r w:rsidRPr="008349B8">
        <w:rPr>
          <w:rFonts w:cstheme="minorHAnsi"/>
          <w:spacing w:val="-2"/>
          <w:w w:val="102"/>
          <w:sz w:val="20"/>
          <w:szCs w:val="20"/>
        </w:rPr>
        <w:t>i</w:t>
      </w:r>
      <w:r w:rsidRPr="008349B8">
        <w:rPr>
          <w:rFonts w:cstheme="minorHAnsi"/>
          <w:spacing w:val="1"/>
          <w:w w:val="102"/>
          <w:sz w:val="20"/>
          <w:szCs w:val="20"/>
        </w:rPr>
        <w:t>n</w:t>
      </w:r>
      <w:r w:rsidRPr="008349B8">
        <w:rPr>
          <w:rFonts w:cstheme="minorHAnsi"/>
          <w:w w:val="102"/>
          <w:sz w:val="20"/>
          <w:szCs w:val="20"/>
        </w:rPr>
        <w:t>d</w:t>
      </w:r>
      <w:r w:rsidRPr="008349B8">
        <w:rPr>
          <w:rFonts w:cstheme="minorHAnsi"/>
          <w:spacing w:val="-2"/>
          <w:w w:val="102"/>
          <w:sz w:val="20"/>
          <w:szCs w:val="20"/>
        </w:rPr>
        <w:t>i</w:t>
      </w:r>
      <w:r w:rsidRPr="008349B8">
        <w:rPr>
          <w:rFonts w:cstheme="minorHAnsi"/>
          <w:w w:val="102"/>
          <w:sz w:val="20"/>
          <w:szCs w:val="20"/>
        </w:rPr>
        <w:t>cat</w:t>
      </w:r>
      <w:r w:rsidRPr="008349B8">
        <w:rPr>
          <w:rFonts w:cstheme="minorHAnsi"/>
          <w:spacing w:val="-2"/>
          <w:w w:val="102"/>
          <w:sz w:val="20"/>
          <w:szCs w:val="20"/>
        </w:rPr>
        <w:t>e</w:t>
      </w:r>
      <w:r w:rsidRPr="008349B8">
        <w:rPr>
          <w:rFonts w:cstheme="minorHAnsi"/>
          <w:w w:val="102"/>
          <w:sz w:val="20"/>
          <w:szCs w:val="20"/>
        </w:rPr>
        <w:t>d.</w:t>
      </w:r>
      <w:r w:rsidRPr="008349B8">
        <w:rPr>
          <w:rFonts w:cstheme="minorHAnsi"/>
          <w:sz w:val="20"/>
          <w:szCs w:val="20"/>
        </w:rPr>
        <w:t xml:space="preserve"> </w:t>
      </w:r>
      <w:r w:rsidRPr="008349B8">
        <w:rPr>
          <w:rFonts w:cstheme="minorHAnsi"/>
          <w:w w:val="102"/>
          <w:sz w:val="20"/>
          <w:szCs w:val="20"/>
        </w:rPr>
        <w:t>In</w:t>
      </w:r>
      <w:r w:rsidRPr="008349B8">
        <w:rPr>
          <w:rFonts w:cstheme="minorHAnsi"/>
          <w:sz w:val="20"/>
          <w:szCs w:val="20"/>
        </w:rPr>
        <w:t xml:space="preserve"> </w:t>
      </w:r>
      <w:r w:rsidRPr="008349B8">
        <w:rPr>
          <w:rFonts w:cstheme="minorHAnsi"/>
          <w:spacing w:val="-2"/>
          <w:w w:val="102"/>
          <w:sz w:val="20"/>
          <w:szCs w:val="20"/>
        </w:rPr>
        <w:t>c</w:t>
      </w:r>
      <w:r w:rsidRPr="008349B8">
        <w:rPr>
          <w:rFonts w:cstheme="minorHAnsi"/>
          <w:w w:val="102"/>
          <w:sz w:val="20"/>
          <w:szCs w:val="20"/>
        </w:rPr>
        <w:t>ase</w:t>
      </w:r>
      <w:r w:rsidRPr="008349B8">
        <w:rPr>
          <w:rFonts w:cstheme="minorHAnsi"/>
          <w:sz w:val="20"/>
          <w:szCs w:val="20"/>
        </w:rPr>
        <w:t xml:space="preserve"> </w:t>
      </w:r>
      <w:r w:rsidRPr="008349B8">
        <w:rPr>
          <w:rFonts w:cstheme="minorHAnsi"/>
          <w:w w:val="102"/>
          <w:sz w:val="20"/>
          <w:szCs w:val="20"/>
        </w:rPr>
        <w:t>of</w:t>
      </w:r>
      <w:r w:rsidRPr="008349B8">
        <w:rPr>
          <w:rFonts w:cstheme="minorHAnsi"/>
          <w:sz w:val="20"/>
          <w:szCs w:val="20"/>
        </w:rPr>
        <w:t xml:space="preserve"> </w:t>
      </w:r>
      <w:r w:rsidRPr="008349B8">
        <w:rPr>
          <w:rFonts w:cstheme="minorHAnsi"/>
          <w:w w:val="102"/>
          <w:sz w:val="20"/>
          <w:szCs w:val="20"/>
        </w:rPr>
        <w:t>Catego</w:t>
      </w:r>
      <w:r w:rsidRPr="008349B8">
        <w:rPr>
          <w:rFonts w:cstheme="minorHAnsi"/>
          <w:spacing w:val="2"/>
          <w:w w:val="102"/>
          <w:sz w:val="20"/>
          <w:szCs w:val="20"/>
        </w:rPr>
        <w:t>r</w:t>
      </w:r>
      <w:r w:rsidRPr="008349B8">
        <w:rPr>
          <w:rFonts w:cstheme="minorHAnsi"/>
          <w:w w:val="102"/>
          <w:sz w:val="20"/>
          <w:szCs w:val="20"/>
        </w:rPr>
        <w:t>ies</w:t>
      </w:r>
      <w:r w:rsidRPr="008349B8">
        <w:rPr>
          <w:rFonts w:cstheme="minorHAnsi"/>
          <w:sz w:val="20"/>
          <w:szCs w:val="20"/>
        </w:rPr>
        <w:t xml:space="preserve"> </w:t>
      </w:r>
      <w:r w:rsidRPr="008349B8">
        <w:rPr>
          <w:rFonts w:cstheme="minorHAnsi"/>
          <w:w w:val="102"/>
          <w:sz w:val="20"/>
          <w:szCs w:val="20"/>
        </w:rPr>
        <w:t>3</w:t>
      </w:r>
      <w:r w:rsidRPr="008349B8">
        <w:rPr>
          <w:rFonts w:cstheme="minorHAnsi"/>
          <w:sz w:val="20"/>
          <w:szCs w:val="20"/>
        </w:rPr>
        <w:t xml:space="preserve"> </w:t>
      </w:r>
      <w:r w:rsidRPr="008349B8">
        <w:rPr>
          <w:rFonts w:cstheme="minorHAnsi"/>
          <w:w w:val="102"/>
          <w:sz w:val="20"/>
          <w:szCs w:val="20"/>
        </w:rPr>
        <w:t>and</w:t>
      </w:r>
      <w:r w:rsidRPr="008349B8">
        <w:rPr>
          <w:rFonts w:cstheme="minorHAnsi"/>
          <w:sz w:val="20"/>
          <w:szCs w:val="20"/>
        </w:rPr>
        <w:t xml:space="preserve"> </w:t>
      </w:r>
      <w:r w:rsidRPr="008349B8">
        <w:rPr>
          <w:rFonts w:cstheme="minorHAnsi"/>
          <w:w w:val="102"/>
          <w:sz w:val="20"/>
          <w:szCs w:val="20"/>
        </w:rPr>
        <w:t>4,</w:t>
      </w:r>
      <w:r w:rsidRPr="008349B8">
        <w:rPr>
          <w:rFonts w:cstheme="minorHAnsi"/>
          <w:sz w:val="20"/>
          <w:szCs w:val="20"/>
        </w:rPr>
        <w:t xml:space="preserve"> </w:t>
      </w:r>
      <w:r w:rsidRPr="008349B8">
        <w:rPr>
          <w:rFonts w:cstheme="minorHAnsi"/>
          <w:w w:val="102"/>
          <w:sz w:val="20"/>
          <w:szCs w:val="20"/>
        </w:rPr>
        <w:t>date</w:t>
      </w:r>
      <w:r w:rsidRPr="008349B8">
        <w:rPr>
          <w:rFonts w:cstheme="minorHAnsi"/>
          <w:sz w:val="20"/>
          <w:szCs w:val="20"/>
        </w:rPr>
        <w:t xml:space="preserve"> </w:t>
      </w:r>
      <w:r w:rsidRPr="008349B8">
        <w:rPr>
          <w:rFonts w:cstheme="minorHAnsi"/>
          <w:w w:val="102"/>
          <w:sz w:val="20"/>
          <w:szCs w:val="20"/>
        </w:rPr>
        <w:t>of c</w:t>
      </w:r>
      <w:r w:rsidRPr="008349B8">
        <w:rPr>
          <w:rFonts w:cstheme="minorHAnsi"/>
          <w:spacing w:val="2"/>
          <w:w w:val="102"/>
          <w:sz w:val="20"/>
          <w:szCs w:val="20"/>
        </w:rPr>
        <w:t>o</w:t>
      </w:r>
      <w:r w:rsidRPr="008349B8">
        <w:rPr>
          <w:rFonts w:cstheme="minorHAnsi"/>
          <w:spacing w:val="-3"/>
          <w:w w:val="102"/>
          <w:sz w:val="20"/>
          <w:szCs w:val="20"/>
        </w:rPr>
        <w:t>m</w:t>
      </w:r>
      <w:r w:rsidRPr="008349B8">
        <w:rPr>
          <w:rFonts w:cstheme="minorHAnsi"/>
          <w:spacing w:val="1"/>
          <w:w w:val="102"/>
          <w:sz w:val="20"/>
          <w:szCs w:val="20"/>
        </w:rPr>
        <w:t>p</w:t>
      </w:r>
      <w:r w:rsidRPr="008349B8">
        <w:rPr>
          <w:rFonts w:cstheme="minorHAnsi"/>
          <w:w w:val="102"/>
          <w:sz w:val="20"/>
          <w:szCs w:val="20"/>
        </w:rPr>
        <w:t>letion</w:t>
      </w:r>
      <w:r w:rsidRPr="008349B8">
        <w:rPr>
          <w:rFonts w:cstheme="minorHAnsi"/>
          <w:spacing w:val="3"/>
          <w:sz w:val="20"/>
          <w:szCs w:val="20"/>
        </w:rPr>
        <w:t xml:space="preserve"> </w:t>
      </w:r>
      <w:r w:rsidRPr="008349B8">
        <w:rPr>
          <w:rFonts w:cstheme="minorHAnsi"/>
          <w:w w:val="102"/>
          <w:sz w:val="20"/>
          <w:szCs w:val="20"/>
        </w:rPr>
        <w:t>of construction/likely date of completion of construction</w:t>
      </w:r>
      <w:r w:rsidRPr="008349B8">
        <w:rPr>
          <w:rFonts w:cstheme="minorHAnsi"/>
          <w:spacing w:val="1"/>
          <w:sz w:val="20"/>
          <w:szCs w:val="20"/>
        </w:rPr>
        <w:t xml:space="preserve"> </w:t>
      </w:r>
      <w:r w:rsidRPr="008349B8">
        <w:rPr>
          <w:rFonts w:cstheme="minorHAnsi"/>
          <w:w w:val="102"/>
          <w:sz w:val="20"/>
          <w:szCs w:val="20"/>
        </w:rPr>
        <w:t>should</w:t>
      </w:r>
      <w:r w:rsidRPr="008349B8">
        <w:rPr>
          <w:rFonts w:cstheme="minorHAnsi"/>
          <w:spacing w:val="1"/>
          <w:sz w:val="20"/>
          <w:szCs w:val="20"/>
        </w:rPr>
        <w:t xml:space="preserve"> </w:t>
      </w:r>
      <w:r w:rsidRPr="008349B8">
        <w:rPr>
          <w:rFonts w:cstheme="minorHAnsi"/>
          <w:w w:val="102"/>
          <w:sz w:val="20"/>
          <w:szCs w:val="20"/>
        </w:rPr>
        <w:t>be</w:t>
      </w:r>
      <w:r w:rsidRPr="008349B8">
        <w:rPr>
          <w:rFonts w:cstheme="minorHAnsi"/>
          <w:spacing w:val="1"/>
          <w:sz w:val="20"/>
          <w:szCs w:val="20"/>
        </w:rPr>
        <w:t xml:space="preserve"> </w:t>
      </w:r>
      <w:r w:rsidRPr="008349B8">
        <w:rPr>
          <w:rFonts w:cstheme="minorHAnsi"/>
          <w:w w:val="102"/>
          <w:sz w:val="20"/>
          <w:szCs w:val="20"/>
        </w:rPr>
        <w:t>indicat</w:t>
      </w:r>
      <w:r w:rsidRPr="008349B8">
        <w:rPr>
          <w:rFonts w:cstheme="minorHAnsi"/>
          <w:spacing w:val="-2"/>
          <w:w w:val="102"/>
          <w:sz w:val="20"/>
          <w:szCs w:val="20"/>
        </w:rPr>
        <w:t>e</w:t>
      </w:r>
      <w:r w:rsidRPr="008349B8">
        <w:rPr>
          <w:rFonts w:cstheme="minorHAnsi"/>
          <w:w w:val="102"/>
          <w:sz w:val="20"/>
          <w:szCs w:val="20"/>
        </w:rPr>
        <w:t>d.</w:t>
      </w:r>
    </w:p>
    <w:p w14:paraId="59DC9A75"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7F1E4F05" w14:textId="123D5EDA"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1</w:t>
      </w:r>
      <w:r w:rsidRPr="008349B8">
        <w:rPr>
          <w:rFonts w:cstheme="minorHAnsi"/>
          <w:spacing w:val="1"/>
          <w:w w:val="102"/>
          <w:sz w:val="20"/>
          <w:szCs w:val="20"/>
        </w:rPr>
        <w:t>0</w:t>
      </w:r>
      <w:r w:rsidRPr="008349B8">
        <w:rPr>
          <w:rFonts w:cstheme="minorHAnsi"/>
          <w:w w:val="102"/>
          <w:sz w:val="20"/>
          <w:szCs w:val="20"/>
        </w:rPr>
        <w:t>.</w:t>
      </w:r>
      <w:r w:rsidRPr="008349B8">
        <w:rPr>
          <w:rFonts w:cstheme="minorHAnsi"/>
          <w:sz w:val="20"/>
          <w:szCs w:val="20"/>
        </w:rPr>
        <w:tab/>
      </w:r>
      <w:r w:rsidRPr="008349B8">
        <w:rPr>
          <w:rFonts w:cstheme="minorHAnsi"/>
          <w:w w:val="102"/>
          <w:sz w:val="20"/>
          <w:szCs w:val="20"/>
        </w:rPr>
        <w:t>For</w:t>
      </w:r>
      <w:r w:rsidRPr="008349B8">
        <w:rPr>
          <w:rFonts w:cstheme="minorHAnsi"/>
          <w:spacing w:val="6"/>
          <w:sz w:val="20"/>
          <w:szCs w:val="20"/>
        </w:rPr>
        <w:t xml:space="preserve"> </w:t>
      </w:r>
      <w:r w:rsidR="008A36FE" w:rsidRPr="008349B8">
        <w:rPr>
          <w:rFonts w:cstheme="minorHAnsi"/>
          <w:w w:val="102"/>
          <w:sz w:val="20"/>
          <w:szCs w:val="20"/>
        </w:rPr>
        <w:t>Categories</w:t>
      </w:r>
      <w:r w:rsidR="008A36FE" w:rsidRPr="008349B8">
        <w:rPr>
          <w:rFonts w:cstheme="minorHAnsi"/>
          <w:sz w:val="20"/>
          <w:szCs w:val="20"/>
        </w:rPr>
        <w:t xml:space="preserve"> </w:t>
      </w:r>
      <w:r w:rsidR="008A36FE" w:rsidRPr="008349B8">
        <w:rPr>
          <w:rFonts w:cstheme="minorHAnsi"/>
          <w:spacing w:val="6"/>
          <w:sz w:val="20"/>
          <w:szCs w:val="20"/>
        </w:rPr>
        <w:t>1</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and</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spacing w:val="1"/>
          <w:w w:val="102"/>
          <w:sz w:val="20"/>
          <w:szCs w:val="20"/>
        </w:rPr>
        <w:t>2</w:t>
      </w:r>
      <w:r w:rsidRPr="008349B8">
        <w:rPr>
          <w:rFonts w:cstheme="minorHAnsi"/>
          <w:w w:val="102"/>
          <w:sz w:val="20"/>
          <w:szCs w:val="20"/>
        </w:rPr>
        <w:t>,</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spacing w:val="-2"/>
          <w:w w:val="102"/>
          <w:sz w:val="20"/>
          <w:szCs w:val="20"/>
        </w:rPr>
        <w:t>t</w:t>
      </w:r>
      <w:r w:rsidRPr="008349B8">
        <w:rPr>
          <w:rFonts w:cstheme="minorHAnsi"/>
          <w:w w:val="102"/>
          <w:sz w:val="20"/>
          <w:szCs w:val="20"/>
        </w:rPr>
        <w:t>he</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eq</w:t>
      </w:r>
      <w:r w:rsidRPr="008349B8">
        <w:rPr>
          <w:rFonts w:cstheme="minorHAnsi"/>
          <w:spacing w:val="1"/>
          <w:w w:val="102"/>
          <w:sz w:val="20"/>
          <w:szCs w:val="20"/>
        </w:rPr>
        <w:t>u</w:t>
      </w:r>
      <w:r w:rsidRPr="008349B8">
        <w:rPr>
          <w:rFonts w:cstheme="minorHAnsi"/>
          <w:w w:val="102"/>
          <w:sz w:val="20"/>
          <w:szCs w:val="20"/>
        </w:rPr>
        <w:t>ity</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shareho</w:t>
      </w:r>
      <w:r w:rsidRPr="008349B8">
        <w:rPr>
          <w:rFonts w:cstheme="minorHAnsi"/>
          <w:spacing w:val="-2"/>
          <w:w w:val="102"/>
          <w:sz w:val="20"/>
          <w:szCs w:val="20"/>
        </w:rPr>
        <w:t>l</w:t>
      </w:r>
      <w:r w:rsidRPr="008349B8">
        <w:rPr>
          <w:rFonts w:cstheme="minorHAnsi"/>
          <w:spacing w:val="2"/>
          <w:w w:val="102"/>
          <w:sz w:val="20"/>
          <w:szCs w:val="20"/>
        </w:rPr>
        <w:t>d</w:t>
      </w:r>
      <w:r w:rsidRPr="008349B8">
        <w:rPr>
          <w:rFonts w:cstheme="minorHAnsi"/>
          <w:w w:val="102"/>
          <w:sz w:val="20"/>
          <w:szCs w:val="20"/>
        </w:rPr>
        <w:t>ing</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of</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the</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Bidder,</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in</w:t>
      </w:r>
      <w:r w:rsidRPr="008349B8">
        <w:rPr>
          <w:rFonts w:cstheme="minorHAnsi"/>
          <w:sz w:val="20"/>
          <w:szCs w:val="20"/>
        </w:rPr>
        <w:t xml:space="preserve"> </w:t>
      </w:r>
      <w:r w:rsidRPr="008349B8">
        <w:rPr>
          <w:rFonts w:cstheme="minorHAnsi"/>
          <w:spacing w:val="6"/>
          <w:sz w:val="20"/>
          <w:szCs w:val="20"/>
        </w:rPr>
        <w:t xml:space="preserve"> </w:t>
      </w:r>
      <w:r w:rsidRPr="008349B8">
        <w:rPr>
          <w:rFonts w:cstheme="minorHAnsi"/>
          <w:w w:val="102"/>
          <w:sz w:val="20"/>
          <w:szCs w:val="20"/>
        </w:rPr>
        <w:t>the c</w:t>
      </w:r>
      <w:r w:rsidRPr="008349B8">
        <w:rPr>
          <w:rFonts w:cstheme="minorHAnsi"/>
          <w:spacing w:val="2"/>
          <w:w w:val="102"/>
          <w:sz w:val="20"/>
          <w:szCs w:val="20"/>
        </w:rPr>
        <w:t>o</w:t>
      </w:r>
      <w:r w:rsidRPr="008349B8">
        <w:rPr>
          <w:rFonts w:cstheme="minorHAnsi"/>
          <w:spacing w:val="-3"/>
          <w:w w:val="102"/>
          <w:sz w:val="20"/>
          <w:szCs w:val="20"/>
        </w:rPr>
        <w:t>m</w:t>
      </w:r>
      <w:r w:rsidRPr="008349B8">
        <w:rPr>
          <w:rFonts w:cstheme="minorHAnsi"/>
          <w:spacing w:val="1"/>
          <w:w w:val="102"/>
          <w:sz w:val="20"/>
          <w:szCs w:val="20"/>
        </w:rPr>
        <w:t>p</w:t>
      </w:r>
      <w:r w:rsidRPr="008349B8">
        <w:rPr>
          <w:rFonts w:cstheme="minorHAnsi"/>
          <w:spacing w:val="-2"/>
          <w:w w:val="102"/>
          <w:sz w:val="20"/>
          <w:szCs w:val="20"/>
        </w:rPr>
        <w:t>a</w:t>
      </w:r>
      <w:r w:rsidRPr="008349B8">
        <w:rPr>
          <w:rFonts w:cstheme="minorHAnsi"/>
          <w:spacing w:val="1"/>
          <w:w w:val="102"/>
          <w:sz w:val="20"/>
          <w:szCs w:val="20"/>
        </w:rPr>
        <w:t>n</w:t>
      </w:r>
      <w:r w:rsidRPr="008349B8">
        <w:rPr>
          <w:rFonts w:cstheme="minorHAnsi"/>
          <w:w w:val="102"/>
          <w:sz w:val="20"/>
          <w:szCs w:val="20"/>
        </w:rPr>
        <w:t>y</w:t>
      </w:r>
      <w:r w:rsidRPr="008349B8">
        <w:rPr>
          <w:rFonts w:cstheme="minorHAnsi"/>
          <w:spacing w:val="16"/>
          <w:sz w:val="20"/>
          <w:szCs w:val="20"/>
        </w:rPr>
        <w:t xml:space="preserve"> </w:t>
      </w:r>
      <w:r w:rsidRPr="008349B8">
        <w:rPr>
          <w:rFonts w:cstheme="minorHAnsi"/>
          <w:spacing w:val="-1"/>
          <w:w w:val="102"/>
          <w:sz w:val="20"/>
          <w:szCs w:val="20"/>
        </w:rPr>
        <w:t>o</w:t>
      </w:r>
      <w:r w:rsidRPr="008349B8">
        <w:rPr>
          <w:rFonts w:cstheme="minorHAnsi"/>
          <w:w w:val="102"/>
          <w:sz w:val="20"/>
          <w:szCs w:val="20"/>
        </w:rPr>
        <w:t>w</w:t>
      </w:r>
      <w:r w:rsidRPr="008349B8">
        <w:rPr>
          <w:rFonts w:cstheme="minorHAnsi"/>
          <w:spacing w:val="1"/>
          <w:w w:val="102"/>
          <w:sz w:val="20"/>
          <w:szCs w:val="20"/>
        </w:rPr>
        <w:t>n</w:t>
      </w:r>
      <w:r w:rsidRPr="008349B8">
        <w:rPr>
          <w:rFonts w:cstheme="minorHAnsi"/>
          <w:spacing w:val="-2"/>
          <w:w w:val="102"/>
          <w:sz w:val="20"/>
          <w:szCs w:val="20"/>
        </w:rPr>
        <w:t>i</w:t>
      </w:r>
      <w:r w:rsidRPr="008349B8">
        <w:rPr>
          <w:rFonts w:cstheme="minorHAnsi"/>
          <w:w w:val="102"/>
          <w:sz w:val="20"/>
          <w:szCs w:val="20"/>
        </w:rPr>
        <w:t>ng</w:t>
      </w:r>
      <w:r w:rsidRPr="008349B8">
        <w:rPr>
          <w:rFonts w:cstheme="minorHAnsi"/>
          <w:spacing w:val="15"/>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13"/>
          <w:sz w:val="20"/>
          <w:szCs w:val="20"/>
        </w:rPr>
        <w:t xml:space="preserve"> </w:t>
      </w:r>
      <w:r w:rsidRPr="008349B8">
        <w:rPr>
          <w:rFonts w:cstheme="minorHAnsi"/>
          <w:w w:val="102"/>
          <w:sz w:val="20"/>
          <w:szCs w:val="20"/>
        </w:rPr>
        <w:t>Eli</w:t>
      </w:r>
      <w:r w:rsidRPr="008349B8">
        <w:rPr>
          <w:rFonts w:cstheme="minorHAnsi"/>
          <w:spacing w:val="1"/>
          <w:w w:val="102"/>
          <w:sz w:val="20"/>
          <w:szCs w:val="20"/>
        </w:rPr>
        <w:t>g</w:t>
      </w:r>
      <w:r w:rsidRPr="008349B8">
        <w:rPr>
          <w:rFonts w:cstheme="minorHAnsi"/>
          <w:w w:val="102"/>
          <w:sz w:val="20"/>
          <w:szCs w:val="20"/>
        </w:rPr>
        <w:t>ible</w:t>
      </w:r>
      <w:r w:rsidRPr="008349B8">
        <w:rPr>
          <w:rFonts w:cstheme="minorHAnsi"/>
          <w:spacing w:val="13"/>
          <w:sz w:val="20"/>
          <w:szCs w:val="20"/>
        </w:rPr>
        <w:t xml:space="preserve"> </w:t>
      </w:r>
      <w:r w:rsidRPr="008349B8">
        <w:rPr>
          <w:rFonts w:cstheme="minorHAnsi"/>
          <w:w w:val="102"/>
          <w:sz w:val="20"/>
          <w:szCs w:val="20"/>
        </w:rPr>
        <w:t>Proje</w:t>
      </w:r>
      <w:r w:rsidRPr="008349B8">
        <w:rPr>
          <w:rFonts w:cstheme="minorHAnsi"/>
          <w:spacing w:val="-2"/>
          <w:w w:val="102"/>
          <w:sz w:val="20"/>
          <w:szCs w:val="20"/>
        </w:rPr>
        <w:t>c</w:t>
      </w:r>
      <w:r w:rsidRPr="008349B8">
        <w:rPr>
          <w:rFonts w:cstheme="minorHAnsi"/>
          <w:w w:val="102"/>
          <w:sz w:val="20"/>
          <w:szCs w:val="20"/>
        </w:rPr>
        <w:t>t,</w:t>
      </w:r>
      <w:r w:rsidRPr="008349B8">
        <w:rPr>
          <w:rFonts w:cstheme="minorHAnsi"/>
          <w:spacing w:val="16"/>
          <w:sz w:val="20"/>
          <w:szCs w:val="20"/>
        </w:rPr>
        <w:t xml:space="preserve"> </w:t>
      </w:r>
      <w:r w:rsidRPr="008349B8">
        <w:rPr>
          <w:rFonts w:cstheme="minorHAnsi"/>
          <w:w w:val="102"/>
          <w:sz w:val="20"/>
          <w:szCs w:val="20"/>
        </w:rPr>
        <w:t>held</w:t>
      </w:r>
      <w:r w:rsidRPr="008349B8">
        <w:rPr>
          <w:rFonts w:cstheme="minorHAnsi"/>
          <w:spacing w:val="16"/>
          <w:sz w:val="20"/>
          <w:szCs w:val="20"/>
        </w:rPr>
        <w:t xml:space="preserve"> </w:t>
      </w:r>
      <w:r w:rsidRPr="008349B8">
        <w:rPr>
          <w:rFonts w:cstheme="minorHAnsi"/>
          <w:spacing w:val="-2"/>
          <w:w w:val="102"/>
          <w:sz w:val="20"/>
          <w:szCs w:val="20"/>
        </w:rPr>
        <w:t>c</w:t>
      </w:r>
      <w:r w:rsidRPr="008349B8">
        <w:rPr>
          <w:rFonts w:cstheme="minorHAnsi"/>
          <w:w w:val="102"/>
          <w:sz w:val="20"/>
          <w:szCs w:val="20"/>
        </w:rPr>
        <w:t>o</w:t>
      </w:r>
      <w:r w:rsidRPr="008349B8">
        <w:rPr>
          <w:rFonts w:cstheme="minorHAnsi"/>
          <w:spacing w:val="1"/>
          <w:w w:val="102"/>
          <w:sz w:val="20"/>
          <w:szCs w:val="20"/>
        </w:rPr>
        <w:t>nt</w:t>
      </w:r>
      <w:r w:rsidRPr="008349B8">
        <w:rPr>
          <w:rFonts w:cstheme="minorHAnsi"/>
          <w:w w:val="102"/>
          <w:sz w:val="20"/>
          <w:szCs w:val="20"/>
        </w:rPr>
        <w:t>inuous</w:t>
      </w:r>
      <w:r w:rsidRPr="008349B8">
        <w:rPr>
          <w:rFonts w:cstheme="minorHAnsi"/>
          <w:spacing w:val="-2"/>
          <w:w w:val="102"/>
          <w:sz w:val="20"/>
          <w:szCs w:val="20"/>
        </w:rPr>
        <w:t>l</w:t>
      </w:r>
      <w:r w:rsidRPr="008349B8">
        <w:rPr>
          <w:rFonts w:cstheme="minorHAnsi"/>
          <w:w w:val="102"/>
          <w:sz w:val="20"/>
          <w:szCs w:val="20"/>
        </w:rPr>
        <w:t>y</w:t>
      </w:r>
      <w:r w:rsidRPr="008349B8">
        <w:rPr>
          <w:rFonts w:cstheme="minorHAnsi"/>
          <w:spacing w:val="17"/>
          <w:sz w:val="20"/>
          <w:szCs w:val="20"/>
        </w:rPr>
        <w:t xml:space="preserve"> </w:t>
      </w:r>
      <w:r w:rsidRPr="008349B8">
        <w:rPr>
          <w:rFonts w:cstheme="minorHAnsi"/>
          <w:w w:val="102"/>
          <w:sz w:val="20"/>
          <w:szCs w:val="20"/>
        </w:rPr>
        <w:t>during</w:t>
      </w:r>
      <w:r w:rsidRPr="008349B8">
        <w:rPr>
          <w:rFonts w:cstheme="minorHAnsi"/>
          <w:spacing w:val="13"/>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pacing w:val="13"/>
          <w:sz w:val="20"/>
          <w:szCs w:val="20"/>
        </w:rPr>
        <w:t xml:space="preserve"> </w:t>
      </w:r>
      <w:r w:rsidRPr="008349B8">
        <w:rPr>
          <w:rFonts w:cstheme="minorHAnsi"/>
          <w:w w:val="102"/>
          <w:sz w:val="20"/>
          <w:szCs w:val="20"/>
        </w:rPr>
        <w:t>pe</w:t>
      </w:r>
      <w:r w:rsidRPr="008349B8">
        <w:rPr>
          <w:rFonts w:cstheme="minorHAnsi"/>
          <w:spacing w:val="2"/>
          <w:w w:val="102"/>
          <w:sz w:val="20"/>
          <w:szCs w:val="20"/>
        </w:rPr>
        <w:t>r</w:t>
      </w:r>
      <w:r w:rsidRPr="008349B8">
        <w:rPr>
          <w:rFonts w:cstheme="minorHAnsi"/>
          <w:spacing w:val="1"/>
          <w:w w:val="102"/>
          <w:sz w:val="20"/>
          <w:szCs w:val="20"/>
        </w:rPr>
        <w:t>i</w:t>
      </w:r>
      <w:r w:rsidRPr="008349B8">
        <w:rPr>
          <w:rFonts w:cstheme="minorHAnsi"/>
          <w:w w:val="102"/>
          <w:sz w:val="20"/>
          <w:szCs w:val="20"/>
        </w:rPr>
        <w:t>od</w:t>
      </w:r>
      <w:r w:rsidRPr="008349B8">
        <w:rPr>
          <w:rFonts w:cstheme="minorHAnsi"/>
          <w:spacing w:val="13"/>
          <w:sz w:val="20"/>
          <w:szCs w:val="20"/>
        </w:rPr>
        <w:t xml:space="preserve"> </w:t>
      </w:r>
      <w:r w:rsidRPr="008349B8">
        <w:rPr>
          <w:rFonts w:cstheme="minorHAnsi"/>
          <w:w w:val="102"/>
          <w:sz w:val="20"/>
          <w:szCs w:val="20"/>
        </w:rPr>
        <w:t>for which</w:t>
      </w:r>
      <w:r w:rsidRPr="008349B8">
        <w:rPr>
          <w:rFonts w:cstheme="minorHAnsi"/>
          <w:spacing w:val="1"/>
          <w:sz w:val="20"/>
          <w:szCs w:val="20"/>
        </w:rPr>
        <w:t xml:space="preserve"> </w:t>
      </w:r>
      <w:r w:rsidRPr="008349B8">
        <w:rPr>
          <w:rFonts w:cstheme="minorHAnsi"/>
          <w:w w:val="102"/>
          <w:sz w:val="20"/>
          <w:szCs w:val="20"/>
        </w:rPr>
        <w:t>E</w:t>
      </w:r>
      <w:r w:rsidRPr="008349B8">
        <w:rPr>
          <w:rFonts w:cstheme="minorHAnsi"/>
          <w:spacing w:val="1"/>
          <w:w w:val="102"/>
          <w:sz w:val="20"/>
          <w:szCs w:val="20"/>
        </w:rPr>
        <w:t>l</w:t>
      </w:r>
      <w:r w:rsidRPr="008349B8">
        <w:rPr>
          <w:rFonts w:cstheme="minorHAnsi"/>
          <w:spacing w:val="-2"/>
          <w:w w:val="102"/>
          <w:sz w:val="20"/>
          <w:szCs w:val="20"/>
        </w:rPr>
        <w:t>i</w:t>
      </w:r>
      <w:r w:rsidRPr="008349B8">
        <w:rPr>
          <w:rFonts w:cstheme="minorHAnsi"/>
          <w:spacing w:val="1"/>
          <w:w w:val="102"/>
          <w:sz w:val="20"/>
          <w:szCs w:val="20"/>
        </w:rPr>
        <w:t>gi</w:t>
      </w:r>
      <w:r w:rsidRPr="008349B8">
        <w:rPr>
          <w:rFonts w:cstheme="minorHAnsi"/>
          <w:w w:val="102"/>
          <w:sz w:val="20"/>
          <w:szCs w:val="20"/>
        </w:rPr>
        <w:t>ble</w:t>
      </w:r>
      <w:r w:rsidRPr="008349B8">
        <w:rPr>
          <w:rFonts w:cstheme="minorHAnsi"/>
          <w:spacing w:val="1"/>
          <w:sz w:val="20"/>
          <w:szCs w:val="20"/>
        </w:rPr>
        <w:t xml:space="preserve"> </w:t>
      </w:r>
      <w:r w:rsidRPr="008349B8">
        <w:rPr>
          <w:rFonts w:cstheme="minorHAnsi"/>
          <w:w w:val="102"/>
          <w:sz w:val="20"/>
          <w:szCs w:val="20"/>
        </w:rPr>
        <w:t>E</w:t>
      </w:r>
      <w:r w:rsidRPr="008349B8">
        <w:rPr>
          <w:rFonts w:cstheme="minorHAnsi"/>
          <w:spacing w:val="1"/>
          <w:w w:val="102"/>
          <w:sz w:val="20"/>
          <w:szCs w:val="20"/>
        </w:rPr>
        <w:t>xp</w:t>
      </w:r>
      <w:r w:rsidRPr="008349B8">
        <w:rPr>
          <w:rFonts w:cstheme="minorHAnsi"/>
          <w:spacing w:val="-2"/>
          <w:w w:val="102"/>
          <w:sz w:val="20"/>
          <w:szCs w:val="20"/>
        </w:rPr>
        <w:t>e</w:t>
      </w:r>
      <w:r w:rsidRPr="008349B8">
        <w:rPr>
          <w:rFonts w:cstheme="minorHAnsi"/>
          <w:w w:val="102"/>
          <w:sz w:val="20"/>
          <w:szCs w:val="20"/>
        </w:rPr>
        <w:t>r</w:t>
      </w:r>
      <w:r w:rsidRPr="008349B8">
        <w:rPr>
          <w:rFonts w:cstheme="minorHAnsi"/>
          <w:spacing w:val="1"/>
          <w:w w:val="102"/>
          <w:sz w:val="20"/>
          <w:szCs w:val="20"/>
        </w:rPr>
        <w:t>i</w:t>
      </w:r>
      <w:r w:rsidRPr="008349B8">
        <w:rPr>
          <w:rFonts w:cstheme="minorHAnsi"/>
          <w:w w:val="102"/>
          <w:sz w:val="20"/>
          <w:szCs w:val="20"/>
        </w:rPr>
        <w:t>e</w:t>
      </w:r>
      <w:r w:rsidRPr="008349B8">
        <w:rPr>
          <w:rFonts w:cstheme="minorHAnsi"/>
          <w:spacing w:val="1"/>
          <w:w w:val="102"/>
          <w:sz w:val="20"/>
          <w:szCs w:val="20"/>
        </w:rPr>
        <w:t>n</w:t>
      </w:r>
      <w:r w:rsidRPr="008349B8">
        <w:rPr>
          <w:rFonts w:cstheme="minorHAnsi"/>
          <w:w w:val="102"/>
          <w:sz w:val="20"/>
          <w:szCs w:val="20"/>
        </w:rPr>
        <w:t>ce</w:t>
      </w:r>
      <w:r w:rsidRPr="008349B8">
        <w:rPr>
          <w:rFonts w:cstheme="minorHAnsi"/>
          <w:sz w:val="20"/>
          <w:szCs w:val="20"/>
        </w:rPr>
        <w:t xml:space="preserve"> </w:t>
      </w:r>
      <w:r w:rsidRPr="008349B8">
        <w:rPr>
          <w:rFonts w:cstheme="minorHAnsi"/>
          <w:w w:val="102"/>
          <w:sz w:val="20"/>
          <w:szCs w:val="20"/>
        </w:rPr>
        <w:t>is</w:t>
      </w:r>
      <w:r w:rsidRPr="008349B8">
        <w:rPr>
          <w:rFonts w:cstheme="minorHAnsi"/>
          <w:spacing w:val="4"/>
          <w:sz w:val="20"/>
          <w:szCs w:val="20"/>
        </w:rPr>
        <w:t xml:space="preserve"> </w:t>
      </w:r>
      <w:r w:rsidRPr="008349B8">
        <w:rPr>
          <w:rFonts w:cstheme="minorHAnsi"/>
          <w:spacing w:val="-2"/>
          <w:w w:val="102"/>
          <w:sz w:val="20"/>
          <w:szCs w:val="20"/>
        </w:rPr>
        <w:t>c</w:t>
      </w:r>
      <w:r w:rsidRPr="008349B8">
        <w:rPr>
          <w:rFonts w:cstheme="minorHAnsi"/>
          <w:spacing w:val="1"/>
          <w:w w:val="102"/>
          <w:sz w:val="20"/>
          <w:szCs w:val="20"/>
        </w:rPr>
        <w:t>l</w:t>
      </w:r>
      <w:r w:rsidRPr="008349B8">
        <w:rPr>
          <w:rFonts w:cstheme="minorHAnsi"/>
          <w:w w:val="102"/>
          <w:sz w:val="20"/>
          <w:szCs w:val="20"/>
        </w:rPr>
        <w:t>a</w:t>
      </w:r>
      <w:r w:rsidRPr="008349B8">
        <w:rPr>
          <w:rFonts w:cstheme="minorHAnsi"/>
          <w:spacing w:val="1"/>
          <w:w w:val="102"/>
          <w:sz w:val="20"/>
          <w:szCs w:val="20"/>
        </w:rPr>
        <w:t>i</w:t>
      </w:r>
      <w:r w:rsidRPr="008349B8">
        <w:rPr>
          <w:rFonts w:cstheme="minorHAnsi"/>
          <w:spacing w:val="-3"/>
          <w:w w:val="102"/>
          <w:sz w:val="20"/>
          <w:szCs w:val="20"/>
        </w:rPr>
        <w:t>m</w:t>
      </w:r>
      <w:r w:rsidRPr="008349B8">
        <w:rPr>
          <w:rFonts w:cstheme="minorHAnsi"/>
          <w:spacing w:val="2"/>
          <w:w w:val="102"/>
          <w:sz w:val="20"/>
          <w:szCs w:val="20"/>
        </w:rPr>
        <w:t>e</w:t>
      </w:r>
      <w:r w:rsidRPr="008349B8">
        <w:rPr>
          <w:rFonts w:cstheme="minorHAnsi"/>
          <w:w w:val="102"/>
          <w:sz w:val="20"/>
          <w:szCs w:val="20"/>
        </w:rPr>
        <w:t>d,</w:t>
      </w:r>
      <w:r w:rsidRPr="008349B8">
        <w:rPr>
          <w:rFonts w:cstheme="minorHAnsi"/>
          <w:spacing w:val="1"/>
          <w:sz w:val="20"/>
          <w:szCs w:val="20"/>
        </w:rPr>
        <w:t xml:space="preserve"> </w:t>
      </w:r>
      <w:r w:rsidRPr="008349B8">
        <w:rPr>
          <w:rFonts w:cstheme="minorHAnsi"/>
          <w:w w:val="102"/>
          <w:sz w:val="20"/>
          <w:szCs w:val="20"/>
        </w:rPr>
        <w:t>n</w:t>
      </w:r>
      <w:r w:rsidRPr="008349B8">
        <w:rPr>
          <w:rFonts w:cstheme="minorHAnsi"/>
          <w:spacing w:val="-2"/>
          <w:w w:val="102"/>
          <w:sz w:val="20"/>
          <w:szCs w:val="20"/>
        </w:rPr>
        <w:t>e</w:t>
      </w:r>
      <w:r w:rsidRPr="008349B8">
        <w:rPr>
          <w:rFonts w:cstheme="minorHAnsi"/>
          <w:w w:val="102"/>
          <w:sz w:val="20"/>
          <w:szCs w:val="20"/>
        </w:rPr>
        <w:t>eds</w:t>
      </w:r>
      <w:r w:rsidRPr="008349B8">
        <w:rPr>
          <w:rFonts w:cstheme="minorHAnsi"/>
          <w:spacing w:val="1"/>
          <w:sz w:val="20"/>
          <w:szCs w:val="20"/>
        </w:rPr>
        <w:t xml:space="preserve"> </w:t>
      </w:r>
      <w:r w:rsidRPr="008349B8">
        <w:rPr>
          <w:rFonts w:cstheme="minorHAnsi"/>
          <w:w w:val="102"/>
          <w:sz w:val="20"/>
          <w:szCs w:val="20"/>
        </w:rPr>
        <w:t>to</w:t>
      </w:r>
      <w:r w:rsidRPr="008349B8">
        <w:rPr>
          <w:rFonts w:cstheme="minorHAnsi"/>
          <w:spacing w:val="1"/>
          <w:sz w:val="20"/>
          <w:szCs w:val="20"/>
        </w:rPr>
        <w:t xml:space="preserve"> </w:t>
      </w:r>
      <w:r w:rsidRPr="008349B8">
        <w:rPr>
          <w:rFonts w:cstheme="minorHAnsi"/>
          <w:spacing w:val="1"/>
          <w:w w:val="102"/>
          <w:sz w:val="20"/>
          <w:szCs w:val="20"/>
        </w:rPr>
        <w:t>b</w:t>
      </w:r>
      <w:r w:rsidRPr="008349B8">
        <w:rPr>
          <w:rFonts w:cstheme="minorHAnsi"/>
          <w:w w:val="102"/>
          <w:sz w:val="20"/>
          <w:szCs w:val="20"/>
        </w:rPr>
        <w:t>e</w:t>
      </w:r>
      <w:r w:rsidRPr="008349B8">
        <w:rPr>
          <w:rFonts w:cstheme="minorHAnsi"/>
          <w:spacing w:val="1"/>
          <w:sz w:val="20"/>
          <w:szCs w:val="20"/>
        </w:rPr>
        <w:t xml:space="preserve"> </w:t>
      </w:r>
      <w:r w:rsidRPr="008349B8">
        <w:rPr>
          <w:rFonts w:cstheme="minorHAnsi"/>
          <w:w w:val="102"/>
          <w:sz w:val="20"/>
          <w:szCs w:val="20"/>
        </w:rPr>
        <w:t>gi</w:t>
      </w:r>
      <w:r w:rsidRPr="008349B8">
        <w:rPr>
          <w:rFonts w:cstheme="minorHAnsi"/>
          <w:spacing w:val="1"/>
          <w:w w:val="102"/>
          <w:sz w:val="20"/>
          <w:szCs w:val="20"/>
        </w:rPr>
        <w:t>v</w:t>
      </w:r>
      <w:r w:rsidRPr="008349B8">
        <w:rPr>
          <w:rFonts w:cstheme="minorHAnsi"/>
          <w:spacing w:val="-1"/>
          <w:w w:val="102"/>
          <w:sz w:val="20"/>
          <w:szCs w:val="20"/>
        </w:rPr>
        <w:t>e</w:t>
      </w:r>
      <w:r w:rsidRPr="008349B8">
        <w:rPr>
          <w:rFonts w:cstheme="minorHAnsi"/>
          <w:w w:val="102"/>
          <w:sz w:val="20"/>
          <w:szCs w:val="20"/>
        </w:rPr>
        <w:t>n</w:t>
      </w:r>
      <w:r w:rsidRPr="008349B8">
        <w:rPr>
          <w:rFonts w:cstheme="minorHAnsi"/>
          <w:spacing w:val="1"/>
          <w:sz w:val="20"/>
          <w:szCs w:val="20"/>
        </w:rPr>
        <w:t xml:space="preserve"> </w:t>
      </w:r>
      <w:r w:rsidRPr="008349B8">
        <w:rPr>
          <w:rFonts w:cstheme="minorHAnsi"/>
          <w:w w:val="102"/>
          <w:sz w:val="20"/>
          <w:szCs w:val="20"/>
        </w:rPr>
        <w:t>(</w:t>
      </w:r>
      <w:r w:rsidRPr="008349B8">
        <w:rPr>
          <w:rFonts w:cstheme="minorHAnsi"/>
          <w:spacing w:val="1"/>
          <w:w w:val="102"/>
          <w:sz w:val="20"/>
          <w:szCs w:val="20"/>
        </w:rPr>
        <w:t>R</w:t>
      </w:r>
      <w:r w:rsidRPr="008349B8">
        <w:rPr>
          <w:rFonts w:cstheme="minorHAnsi"/>
          <w:w w:val="102"/>
          <w:sz w:val="20"/>
          <w:szCs w:val="20"/>
        </w:rPr>
        <w:t>efer</w:t>
      </w:r>
      <w:r w:rsidRPr="008349B8">
        <w:rPr>
          <w:rFonts w:cstheme="minorHAnsi"/>
          <w:spacing w:val="1"/>
          <w:sz w:val="20"/>
          <w:szCs w:val="20"/>
        </w:rPr>
        <w:t xml:space="preserve"> </w:t>
      </w:r>
      <w:r w:rsidRPr="008349B8">
        <w:rPr>
          <w:rFonts w:cstheme="minorHAnsi"/>
          <w:w w:val="102"/>
          <w:sz w:val="20"/>
          <w:szCs w:val="20"/>
        </w:rPr>
        <w:t>Clau</w:t>
      </w:r>
      <w:r w:rsidRPr="008349B8">
        <w:rPr>
          <w:rFonts w:cstheme="minorHAnsi"/>
          <w:spacing w:val="2"/>
          <w:w w:val="102"/>
          <w:sz w:val="20"/>
          <w:szCs w:val="20"/>
        </w:rPr>
        <w:t>s</w:t>
      </w:r>
      <w:r w:rsidRPr="008349B8">
        <w:rPr>
          <w:rFonts w:cstheme="minorHAnsi"/>
          <w:w w:val="102"/>
          <w:sz w:val="20"/>
          <w:szCs w:val="20"/>
        </w:rPr>
        <w:t>e</w:t>
      </w:r>
      <w:r w:rsidRPr="008349B8">
        <w:rPr>
          <w:rFonts w:cstheme="minorHAnsi"/>
          <w:sz w:val="20"/>
          <w:szCs w:val="20"/>
        </w:rPr>
        <w:t xml:space="preserve"> </w:t>
      </w:r>
      <w:r w:rsidRPr="008349B8">
        <w:rPr>
          <w:rFonts w:cstheme="minorHAnsi"/>
          <w:spacing w:val="1"/>
          <w:w w:val="102"/>
          <w:sz w:val="20"/>
          <w:szCs w:val="20"/>
        </w:rPr>
        <w:t>3.</w:t>
      </w:r>
      <w:r w:rsidRPr="008349B8">
        <w:rPr>
          <w:rFonts w:cstheme="minorHAnsi"/>
          <w:w w:val="102"/>
          <w:sz w:val="20"/>
          <w:szCs w:val="20"/>
        </w:rPr>
        <w:t>2.3).</w:t>
      </w:r>
    </w:p>
    <w:p w14:paraId="48CA6ED3"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190A5FCF" w14:textId="77777777"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1</w:t>
      </w:r>
      <w:r w:rsidRPr="008349B8">
        <w:rPr>
          <w:rFonts w:cstheme="minorHAnsi"/>
          <w:spacing w:val="1"/>
          <w:w w:val="102"/>
          <w:sz w:val="20"/>
          <w:szCs w:val="20"/>
        </w:rPr>
        <w:t>1</w:t>
      </w:r>
      <w:r w:rsidRPr="008349B8">
        <w:rPr>
          <w:rFonts w:cstheme="minorHAnsi"/>
          <w:w w:val="102"/>
          <w:sz w:val="20"/>
          <w:szCs w:val="20"/>
        </w:rPr>
        <w:t>.</w:t>
      </w:r>
      <w:r w:rsidRPr="008349B8">
        <w:rPr>
          <w:rFonts w:cstheme="minorHAnsi"/>
          <w:sz w:val="20"/>
          <w:szCs w:val="20"/>
        </w:rPr>
        <w:tab/>
      </w:r>
      <w:r w:rsidRPr="008349B8">
        <w:rPr>
          <w:rFonts w:cstheme="minorHAnsi"/>
          <w:w w:val="102"/>
          <w:sz w:val="20"/>
          <w:szCs w:val="20"/>
        </w:rPr>
        <w:t>Experie</w:t>
      </w:r>
      <w:r w:rsidRPr="008349B8">
        <w:rPr>
          <w:rFonts w:cstheme="minorHAnsi"/>
          <w:spacing w:val="1"/>
          <w:w w:val="102"/>
          <w:sz w:val="20"/>
          <w:szCs w:val="20"/>
        </w:rPr>
        <w:t>n</w:t>
      </w:r>
      <w:r w:rsidRPr="008349B8">
        <w:rPr>
          <w:rFonts w:cstheme="minorHAnsi"/>
          <w:w w:val="102"/>
          <w:sz w:val="20"/>
          <w:szCs w:val="20"/>
        </w:rPr>
        <w:t>ce</w:t>
      </w:r>
      <w:r w:rsidRPr="008349B8">
        <w:rPr>
          <w:rFonts w:cstheme="minorHAnsi"/>
          <w:spacing w:val="11"/>
          <w:sz w:val="20"/>
          <w:szCs w:val="20"/>
        </w:rPr>
        <w:t xml:space="preserve"> </w:t>
      </w:r>
      <w:r w:rsidRPr="008349B8">
        <w:rPr>
          <w:rFonts w:cstheme="minorHAnsi"/>
          <w:w w:val="102"/>
          <w:sz w:val="20"/>
          <w:szCs w:val="20"/>
        </w:rPr>
        <w:t>for</w:t>
      </w:r>
      <w:r w:rsidRPr="008349B8">
        <w:rPr>
          <w:rFonts w:cstheme="minorHAnsi"/>
          <w:spacing w:val="11"/>
          <w:sz w:val="20"/>
          <w:szCs w:val="20"/>
        </w:rPr>
        <w:t xml:space="preserve"> </w:t>
      </w:r>
      <w:r w:rsidRPr="008349B8">
        <w:rPr>
          <w:rFonts w:cstheme="minorHAnsi"/>
          <w:w w:val="102"/>
          <w:sz w:val="20"/>
          <w:szCs w:val="20"/>
        </w:rPr>
        <w:t>any</w:t>
      </w:r>
      <w:r w:rsidRPr="008349B8">
        <w:rPr>
          <w:rFonts w:cstheme="minorHAnsi"/>
          <w:spacing w:val="12"/>
          <w:sz w:val="20"/>
          <w:szCs w:val="20"/>
        </w:rPr>
        <w:t xml:space="preserve"> </w:t>
      </w:r>
      <w:r w:rsidRPr="008349B8">
        <w:rPr>
          <w:rFonts w:cstheme="minorHAnsi"/>
          <w:w w:val="102"/>
          <w:sz w:val="20"/>
          <w:szCs w:val="20"/>
        </w:rPr>
        <w:t>ac</w:t>
      </w:r>
      <w:r w:rsidRPr="008349B8">
        <w:rPr>
          <w:rFonts w:cstheme="minorHAnsi"/>
          <w:spacing w:val="1"/>
          <w:w w:val="102"/>
          <w:sz w:val="20"/>
          <w:szCs w:val="20"/>
        </w:rPr>
        <w:t>t</w:t>
      </w:r>
      <w:r w:rsidRPr="008349B8">
        <w:rPr>
          <w:rFonts w:cstheme="minorHAnsi"/>
          <w:w w:val="102"/>
          <w:sz w:val="20"/>
          <w:szCs w:val="20"/>
        </w:rPr>
        <w:t>ivity</w:t>
      </w:r>
      <w:r w:rsidRPr="008349B8">
        <w:rPr>
          <w:rFonts w:cstheme="minorHAnsi"/>
          <w:spacing w:val="12"/>
          <w:sz w:val="20"/>
          <w:szCs w:val="20"/>
        </w:rPr>
        <w:t xml:space="preserve"> </w:t>
      </w:r>
      <w:r w:rsidRPr="008349B8">
        <w:rPr>
          <w:rFonts w:cstheme="minorHAnsi"/>
          <w:spacing w:val="2"/>
          <w:w w:val="102"/>
          <w:sz w:val="20"/>
          <w:szCs w:val="20"/>
        </w:rPr>
        <w:t>r</w:t>
      </w:r>
      <w:r w:rsidRPr="008349B8">
        <w:rPr>
          <w:rFonts w:cstheme="minorHAnsi"/>
          <w:spacing w:val="-2"/>
          <w:w w:val="102"/>
          <w:sz w:val="20"/>
          <w:szCs w:val="20"/>
        </w:rPr>
        <w:t>e</w:t>
      </w:r>
      <w:r w:rsidRPr="008349B8">
        <w:rPr>
          <w:rFonts w:cstheme="minorHAnsi"/>
          <w:w w:val="102"/>
          <w:sz w:val="20"/>
          <w:szCs w:val="20"/>
        </w:rPr>
        <w:t>lat</w:t>
      </w:r>
      <w:r w:rsidRPr="008349B8">
        <w:rPr>
          <w:rFonts w:cstheme="minorHAnsi"/>
          <w:spacing w:val="-2"/>
          <w:w w:val="102"/>
          <w:sz w:val="20"/>
          <w:szCs w:val="20"/>
        </w:rPr>
        <w:t>i</w:t>
      </w:r>
      <w:r w:rsidRPr="008349B8">
        <w:rPr>
          <w:rFonts w:cstheme="minorHAnsi"/>
          <w:w w:val="102"/>
          <w:sz w:val="20"/>
          <w:szCs w:val="20"/>
        </w:rPr>
        <w:t>ng</w:t>
      </w:r>
      <w:r w:rsidRPr="008349B8">
        <w:rPr>
          <w:rFonts w:cstheme="minorHAnsi"/>
          <w:spacing w:val="12"/>
          <w:sz w:val="20"/>
          <w:szCs w:val="20"/>
        </w:rPr>
        <w:t xml:space="preserve"> </w:t>
      </w:r>
      <w:r w:rsidRPr="008349B8">
        <w:rPr>
          <w:rFonts w:cstheme="minorHAnsi"/>
          <w:w w:val="102"/>
          <w:sz w:val="20"/>
          <w:szCs w:val="20"/>
        </w:rPr>
        <w:t>to</w:t>
      </w:r>
      <w:r w:rsidRPr="008349B8">
        <w:rPr>
          <w:rFonts w:cstheme="minorHAnsi"/>
          <w:spacing w:val="11"/>
          <w:sz w:val="20"/>
          <w:szCs w:val="20"/>
        </w:rPr>
        <w:t xml:space="preserve"> </w:t>
      </w:r>
      <w:r w:rsidRPr="008349B8">
        <w:rPr>
          <w:rFonts w:cstheme="minorHAnsi"/>
          <w:w w:val="102"/>
          <w:sz w:val="20"/>
          <w:szCs w:val="20"/>
        </w:rPr>
        <w:t>an</w:t>
      </w:r>
      <w:r w:rsidRPr="008349B8">
        <w:rPr>
          <w:rFonts w:cstheme="minorHAnsi"/>
          <w:spacing w:val="11"/>
          <w:sz w:val="20"/>
          <w:szCs w:val="20"/>
        </w:rPr>
        <w:t xml:space="preserve"> </w:t>
      </w:r>
      <w:r w:rsidRPr="008349B8">
        <w:rPr>
          <w:rFonts w:cstheme="minorHAnsi"/>
          <w:w w:val="102"/>
          <w:sz w:val="20"/>
          <w:szCs w:val="20"/>
        </w:rPr>
        <w:t>Eli</w:t>
      </w:r>
      <w:r w:rsidRPr="008349B8">
        <w:rPr>
          <w:rFonts w:cstheme="minorHAnsi"/>
          <w:spacing w:val="1"/>
          <w:w w:val="102"/>
          <w:sz w:val="20"/>
          <w:szCs w:val="20"/>
        </w:rPr>
        <w:t>g</w:t>
      </w:r>
      <w:r w:rsidRPr="008349B8">
        <w:rPr>
          <w:rFonts w:cstheme="minorHAnsi"/>
          <w:w w:val="102"/>
          <w:sz w:val="20"/>
          <w:szCs w:val="20"/>
        </w:rPr>
        <w:t>i</w:t>
      </w:r>
      <w:r w:rsidRPr="008349B8">
        <w:rPr>
          <w:rFonts w:cstheme="minorHAnsi"/>
          <w:spacing w:val="1"/>
          <w:w w:val="102"/>
          <w:sz w:val="20"/>
          <w:szCs w:val="20"/>
        </w:rPr>
        <w:t>b</w:t>
      </w:r>
      <w:r w:rsidRPr="008349B8">
        <w:rPr>
          <w:rFonts w:cstheme="minorHAnsi"/>
          <w:spacing w:val="-2"/>
          <w:w w:val="102"/>
          <w:sz w:val="20"/>
          <w:szCs w:val="20"/>
        </w:rPr>
        <w:t>l</w:t>
      </w:r>
      <w:r w:rsidRPr="008349B8">
        <w:rPr>
          <w:rFonts w:cstheme="minorHAnsi"/>
          <w:w w:val="102"/>
          <w:sz w:val="20"/>
          <w:szCs w:val="20"/>
        </w:rPr>
        <w:t>e</w:t>
      </w:r>
      <w:r w:rsidRPr="008349B8">
        <w:rPr>
          <w:rFonts w:cstheme="minorHAnsi"/>
          <w:spacing w:val="10"/>
          <w:sz w:val="20"/>
          <w:szCs w:val="20"/>
        </w:rPr>
        <w:t xml:space="preserve"> </w:t>
      </w:r>
      <w:r w:rsidRPr="008349B8">
        <w:rPr>
          <w:rFonts w:cstheme="minorHAnsi"/>
          <w:w w:val="102"/>
          <w:sz w:val="20"/>
          <w:szCs w:val="20"/>
        </w:rPr>
        <w:t>Pro</w:t>
      </w:r>
      <w:r w:rsidRPr="008349B8">
        <w:rPr>
          <w:rFonts w:cstheme="minorHAnsi"/>
          <w:spacing w:val="1"/>
          <w:w w:val="102"/>
          <w:sz w:val="20"/>
          <w:szCs w:val="20"/>
        </w:rPr>
        <w:t>j</w:t>
      </w:r>
      <w:r w:rsidRPr="008349B8">
        <w:rPr>
          <w:rFonts w:cstheme="minorHAnsi"/>
          <w:w w:val="102"/>
          <w:sz w:val="20"/>
          <w:szCs w:val="20"/>
        </w:rPr>
        <w:t>ect</w:t>
      </w:r>
      <w:r w:rsidRPr="008349B8">
        <w:rPr>
          <w:rFonts w:cstheme="minorHAnsi"/>
          <w:spacing w:val="9"/>
          <w:sz w:val="20"/>
          <w:szCs w:val="20"/>
        </w:rPr>
        <w:t xml:space="preserve"> </w:t>
      </w:r>
      <w:r w:rsidRPr="008349B8">
        <w:rPr>
          <w:rFonts w:cstheme="minorHAnsi"/>
          <w:w w:val="102"/>
          <w:sz w:val="20"/>
          <w:szCs w:val="20"/>
        </w:rPr>
        <w:t>s</w:t>
      </w:r>
      <w:r w:rsidRPr="008349B8">
        <w:rPr>
          <w:rFonts w:cstheme="minorHAnsi"/>
          <w:spacing w:val="1"/>
          <w:w w:val="102"/>
          <w:sz w:val="20"/>
          <w:szCs w:val="20"/>
        </w:rPr>
        <w:t>h</w:t>
      </w:r>
      <w:r w:rsidRPr="008349B8">
        <w:rPr>
          <w:rFonts w:cstheme="minorHAnsi"/>
          <w:w w:val="102"/>
          <w:sz w:val="20"/>
          <w:szCs w:val="20"/>
        </w:rPr>
        <w:t>a</w:t>
      </w:r>
      <w:r w:rsidRPr="008349B8">
        <w:rPr>
          <w:rFonts w:cstheme="minorHAnsi"/>
          <w:spacing w:val="1"/>
          <w:w w:val="102"/>
          <w:sz w:val="20"/>
          <w:szCs w:val="20"/>
        </w:rPr>
        <w:t>l</w:t>
      </w:r>
      <w:r w:rsidRPr="008349B8">
        <w:rPr>
          <w:rFonts w:cstheme="minorHAnsi"/>
          <w:w w:val="102"/>
          <w:sz w:val="20"/>
          <w:szCs w:val="20"/>
        </w:rPr>
        <w:t>l</w:t>
      </w:r>
      <w:r w:rsidRPr="008349B8">
        <w:rPr>
          <w:rFonts w:cstheme="minorHAnsi"/>
          <w:spacing w:val="10"/>
          <w:sz w:val="20"/>
          <w:szCs w:val="20"/>
        </w:rPr>
        <w:t xml:space="preserve"> </w:t>
      </w:r>
      <w:r w:rsidRPr="008349B8">
        <w:rPr>
          <w:rFonts w:cstheme="minorHAnsi"/>
          <w:w w:val="102"/>
          <w:sz w:val="20"/>
          <w:szCs w:val="20"/>
        </w:rPr>
        <w:t>n</w:t>
      </w:r>
      <w:r w:rsidRPr="008349B8">
        <w:rPr>
          <w:rFonts w:cstheme="minorHAnsi"/>
          <w:spacing w:val="1"/>
          <w:w w:val="102"/>
          <w:sz w:val="20"/>
          <w:szCs w:val="20"/>
        </w:rPr>
        <w:t>o</w:t>
      </w:r>
      <w:r w:rsidRPr="008349B8">
        <w:rPr>
          <w:rFonts w:cstheme="minorHAnsi"/>
          <w:w w:val="102"/>
          <w:sz w:val="20"/>
          <w:szCs w:val="20"/>
        </w:rPr>
        <w:t>t</w:t>
      </w:r>
      <w:r w:rsidRPr="008349B8">
        <w:rPr>
          <w:rFonts w:cstheme="minorHAnsi"/>
          <w:spacing w:val="11"/>
          <w:sz w:val="20"/>
          <w:szCs w:val="20"/>
        </w:rPr>
        <w:t xml:space="preserve"> </w:t>
      </w:r>
      <w:r w:rsidRPr="008349B8">
        <w:rPr>
          <w:rFonts w:cstheme="minorHAnsi"/>
          <w:spacing w:val="1"/>
          <w:w w:val="102"/>
          <w:sz w:val="20"/>
          <w:szCs w:val="20"/>
        </w:rPr>
        <w:t>b</w:t>
      </w:r>
      <w:r w:rsidRPr="008349B8">
        <w:rPr>
          <w:rFonts w:cstheme="minorHAnsi"/>
          <w:w w:val="102"/>
          <w:sz w:val="20"/>
          <w:szCs w:val="20"/>
        </w:rPr>
        <w:t>e</w:t>
      </w:r>
      <w:r w:rsidRPr="008349B8">
        <w:rPr>
          <w:rFonts w:cstheme="minorHAnsi"/>
          <w:spacing w:val="9"/>
          <w:sz w:val="20"/>
          <w:szCs w:val="20"/>
        </w:rPr>
        <w:t xml:space="preserve"> </w:t>
      </w:r>
      <w:r w:rsidRPr="008349B8">
        <w:rPr>
          <w:rFonts w:cstheme="minorHAnsi"/>
          <w:w w:val="102"/>
          <w:sz w:val="20"/>
          <w:szCs w:val="20"/>
        </w:rPr>
        <w:t>cla</w:t>
      </w:r>
      <w:r w:rsidRPr="008349B8">
        <w:rPr>
          <w:rFonts w:cstheme="minorHAnsi"/>
          <w:spacing w:val="2"/>
          <w:w w:val="102"/>
          <w:sz w:val="20"/>
          <w:szCs w:val="20"/>
        </w:rPr>
        <w:t>i</w:t>
      </w:r>
      <w:r w:rsidRPr="008349B8">
        <w:rPr>
          <w:rFonts w:cstheme="minorHAnsi"/>
          <w:spacing w:val="-2"/>
          <w:w w:val="102"/>
          <w:sz w:val="20"/>
          <w:szCs w:val="20"/>
        </w:rPr>
        <w:t>m</w:t>
      </w:r>
      <w:r w:rsidRPr="008349B8">
        <w:rPr>
          <w:rFonts w:cstheme="minorHAnsi"/>
          <w:spacing w:val="-1"/>
          <w:w w:val="102"/>
          <w:sz w:val="20"/>
          <w:szCs w:val="20"/>
        </w:rPr>
        <w:t>e</w:t>
      </w:r>
      <w:r w:rsidRPr="008349B8">
        <w:rPr>
          <w:rFonts w:cstheme="minorHAnsi"/>
          <w:w w:val="102"/>
          <w:sz w:val="20"/>
          <w:szCs w:val="20"/>
        </w:rPr>
        <w:t xml:space="preserve">d </w:t>
      </w:r>
      <w:r w:rsidRPr="008349B8">
        <w:rPr>
          <w:rFonts w:cstheme="minorHAnsi"/>
          <w:spacing w:val="-1"/>
          <w:w w:val="102"/>
          <w:sz w:val="20"/>
          <w:szCs w:val="20"/>
        </w:rPr>
        <w:t>b</w:t>
      </w:r>
      <w:r w:rsidRPr="008349B8">
        <w:rPr>
          <w:rFonts w:cstheme="minorHAnsi"/>
          <w:w w:val="102"/>
          <w:sz w:val="20"/>
          <w:szCs w:val="20"/>
        </w:rPr>
        <w:t>y</w:t>
      </w:r>
      <w:r w:rsidRPr="008349B8">
        <w:rPr>
          <w:rFonts w:cstheme="minorHAnsi"/>
          <w:sz w:val="20"/>
          <w:szCs w:val="20"/>
        </w:rPr>
        <w:t xml:space="preserve"> </w:t>
      </w:r>
      <w:r w:rsidRPr="008349B8">
        <w:rPr>
          <w:rFonts w:cstheme="minorHAnsi"/>
          <w:w w:val="102"/>
          <w:sz w:val="20"/>
          <w:szCs w:val="20"/>
        </w:rPr>
        <w:t>two</w:t>
      </w:r>
      <w:r w:rsidRPr="008349B8">
        <w:rPr>
          <w:rFonts w:cstheme="minorHAnsi"/>
          <w:sz w:val="20"/>
          <w:szCs w:val="20"/>
        </w:rPr>
        <w:t xml:space="preserve"> </w:t>
      </w:r>
      <w:r w:rsidRPr="008349B8">
        <w:rPr>
          <w:rFonts w:cstheme="minorHAnsi"/>
          <w:w w:val="102"/>
          <w:sz w:val="20"/>
          <w:szCs w:val="20"/>
        </w:rPr>
        <w:t>or</w:t>
      </w:r>
      <w:r w:rsidRPr="008349B8">
        <w:rPr>
          <w:rFonts w:cstheme="minorHAnsi"/>
          <w:sz w:val="20"/>
          <w:szCs w:val="20"/>
        </w:rPr>
        <w:t xml:space="preserve"> </w:t>
      </w:r>
      <w:r w:rsidRPr="008349B8">
        <w:rPr>
          <w:rFonts w:cstheme="minorHAnsi"/>
          <w:spacing w:val="-2"/>
          <w:w w:val="102"/>
          <w:sz w:val="20"/>
          <w:szCs w:val="20"/>
        </w:rPr>
        <w:t>m</w:t>
      </w:r>
      <w:r w:rsidRPr="008349B8">
        <w:rPr>
          <w:rFonts w:cstheme="minorHAnsi"/>
          <w:w w:val="102"/>
          <w:sz w:val="20"/>
          <w:szCs w:val="20"/>
        </w:rPr>
        <w:t>o</w:t>
      </w:r>
      <w:r w:rsidRPr="008349B8">
        <w:rPr>
          <w:rFonts w:cstheme="minorHAnsi"/>
          <w:spacing w:val="2"/>
          <w:w w:val="102"/>
          <w:sz w:val="20"/>
          <w:szCs w:val="20"/>
        </w:rPr>
        <w:t>r</w:t>
      </w:r>
      <w:r w:rsidRPr="008349B8">
        <w:rPr>
          <w:rFonts w:cstheme="minorHAnsi"/>
          <w:w w:val="102"/>
          <w:sz w:val="20"/>
          <w:szCs w:val="20"/>
        </w:rPr>
        <w:t>e members</w:t>
      </w:r>
      <w:r w:rsidRPr="008349B8">
        <w:rPr>
          <w:rFonts w:cstheme="minorHAnsi"/>
          <w:sz w:val="20"/>
          <w:szCs w:val="20"/>
        </w:rPr>
        <w:t xml:space="preserve"> </w:t>
      </w:r>
      <w:r w:rsidRPr="008349B8">
        <w:rPr>
          <w:rFonts w:cstheme="minorHAnsi"/>
          <w:w w:val="102"/>
          <w:sz w:val="20"/>
          <w:szCs w:val="20"/>
        </w:rPr>
        <w:t>of</w:t>
      </w:r>
      <w:r w:rsidRPr="008349B8">
        <w:rPr>
          <w:rFonts w:cstheme="minorHAnsi"/>
          <w:sz w:val="20"/>
          <w:szCs w:val="20"/>
        </w:rPr>
        <w:t xml:space="preserve"> </w:t>
      </w:r>
      <w:r w:rsidRPr="008349B8">
        <w:rPr>
          <w:rFonts w:cstheme="minorHAnsi"/>
          <w:w w:val="102"/>
          <w:sz w:val="20"/>
          <w:szCs w:val="20"/>
        </w:rPr>
        <w:t>t</w:t>
      </w:r>
      <w:r w:rsidRPr="008349B8">
        <w:rPr>
          <w:rFonts w:cstheme="minorHAnsi"/>
          <w:spacing w:val="1"/>
          <w:w w:val="102"/>
          <w:sz w:val="20"/>
          <w:szCs w:val="20"/>
        </w:rPr>
        <w:t>h</w:t>
      </w:r>
      <w:r w:rsidRPr="008349B8">
        <w:rPr>
          <w:rFonts w:cstheme="minorHAnsi"/>
          <w:w w:val="102"/>
          <w:sz w:val="20"/>
          <w:szCs w:val="20"/>
        </w:rPr>
        <w:t>e</w:t>
      </w:r>
      <w:r w:rsidRPr="008349B8">
        <w:rPr>
          <w:rFonts w:cstheme="minorHAnsi"/>
          <w:sz w:val="20"/>
          <w:szCs w:val="20"/>
        </w:rPr>
        <w:t xml:space="preserve"> </w:t>
      </w:r>
      <w:r w:rsidRPr="008349B8">
        <w:rPr>
          <w:rFonts w:cstheme="minorHAnsi"/>
          <w:w w:val="102"/>
          <w:sz w:val="20"/>
          <w:szCs w:val="20"/>
        </w:rPr>
        <w:t>Co</w:t>
      </w:r>
      <w:r w:rsidRPr="008349B8">
        <w:rPr>
          <w:rFonts w:cstheme="minorHAnsi"/>
          <w:spacing w:val="1"/>
          <w:w w:val="102"/>
          <w:sz w:val="20"/>
          <w:szCs w:val="20"/>
        </w:rPr>
        <w:t>n</w:t>
      </w:r>
      <w:r w:rsidRPr="008349B8">
        <w:rPr>
          <w:rFonts w:cstheme="minorHAnsi"/>
          <w:w w:val="102"/>
          <w:sz w:val="20"/>
          <w:szCs w:val="20"/>
        </w:rPr>
        <w:t>sorti</w:t>
      </w:r>
      <w:r w:rsidRPr="008349B8">
        <w:rPr>
          <w:rFonts w:cstheme="minorHAnsi"/>
          <w:spacing w:val="2"/>
          <w:w w:val="102"/>
          <w:sz w:val="20"/>
          <w:szCs w:val="20"/>
        </w:rPr>
        <w:t>u</w:t>
      </w:r>
      <w:r w:rsidRPr="008349B8">
        <w:rPr>
          <w:rFonts w:cstheme="minorHAnsi"/>
          <w:spacing w:val="-4"/>
          <w:w w:val="102"/>
          <w:sz w:val="20"/>
          <w:szCs w:val="20"/>
        </w:rPr>
        <w:t>m</w:t>
      </w:r>
      <w:r w:rsidRPr="008349B8">
        <w:rPr>
          <w:rFonts w:cstheme="minorHAnsi"/>
          <w:w w:val="102"/>
          <w:sz w:val="20"/>
          <w:szCs w:val="20"/>
        </w:rPr>
        <w:t>.</w:t>
      </w:r>
      <w:r w:rsidRPr="008349B8">
        <w:rPr>
          <w:rFonts w:cstheme="minorHAnsi"/>
          <w:sz w:val="20"/>
          <w:szCs w:val="20"/>
        </w:rPr>
        <w:t xml:space="preserve"> </w:t>
      </w:r>
      <w:r w:rsidRPr="008349B8">
        <w:rPr>
          <w:rFonts w:cstheme="minorHAnsi"/>
          <w:w w:val="102"/>
          <w:sz w:val="20"/>
          <w:szCs w:val="20"/>
        </w:rPr>
        <w:t>In</w:t>
      </w:r>
      <w:r w:rsidRPr="008349B8">
        <w:rPr>
          <w:rFonts w:cstheme="minorHAnsi"/>
          <w:spacing w:val="8"/>
          <w:sz w:val="20"/>
          <w:szCs w:val="20"/>
        </w:rPr>
        <w:t xml:space="preserve"> </w:t>
      </w:r>
      <w:r w:rsidRPr="008349B8">
        <w:rPr>
          <w:rFonts w:cstheme="minorHAnsi"/>
          <w:w w:val="102"/>
          <w:sz w:val="20"/>
          <w:szCs w:val="20"/>
        </w:rPr>
        <w:t>ot</w:t>
      </w:r>
      <w:r w:rsidRPr="008349B8">
        <w:rPr>
          <w:rFonts w:cstheme="minorHAnsi"/>
          <w:spacing w:val="1"/>
          <w:w w:val="102"/>
          <w:sz w:val="20"/>
          <w:szCs w:val="20"/>
        </w:rPr>
        <w:t>h</w:t>
      </w:r>
      <w:r w:rsidRPr="008349B8">
        <w:rPr>
          <w:rFonts w:cstheme="minorHAnsi"/>
          <w:spacing w:val="-1"/>
          <w:w w:val="102"/>
          <w:sz w:val="20"/>
          <w:szCs w:val="20"/>
        </w:rPr>
        <w:t>e</w:t>
      </w:r>
      <w:r w:rsidRPr="008349B8">
        <w:rPr>
          <w:rFonts w:cstheme="minorHAnsi"/>
          <w:w w:val="102"/>
          <w:sz w:val="20"/>
          <w:szCs w:val="20"/>
        </w:rPr>
        <w:t>r</w:t>
      </w:r>
      <w:r w:rsidRPr="008349B8">
        <w:rPr>
          <w:rFonts w:cstheme="minorHAnsi"/>
          <w:sz w:val="20"/>
          <w:szCs w:val="20"/>
        </w:rPr>
        <w:t xml:space="preserve"> </w:t>
      </w:r>
      <w:r w:rsidRPr="008349B8">
        <w:rPr>
          <w:rFonts w:cstheme="minorHAnsi"/>
          <w:w w:val="102"/>
          <w:sz w:val="20"/>
          <w:szCs w:val="20"/>
        </w:rPr>
        <w:t>words,</w:t>
      </w:r>
      <w:r w:rsidRPr="008349B8">
        <w:rPr>
          <w:rFonts w:cstheme="minorHAnsi"/>
          <w:sz w:val="20"/>
          <w:szCs w:val="20"/>
        </w:rPr>
        <w:t xml:space="preserve"> </w:t>
      </w:r>
      <w:r w:rsidRPr="008349B8">
        <w:rPr>
          <w:rFonts w:cstheme="minorHAnsi"/>
          <w:w w:val="102"/>
          <w:sz w:val="20"/>
          <w:szCs w:val="20"/>
        </w:rPr>
        <w:t>no</w:t>
      </w:r>
      <w:r w:rsidRPr="008349B8">
        <w:rPr>
          <w:rFonts w:cstheme="minorHAnsi"/>
          <w:sz w:val="20"/>
          <w:szCs w:val="20"/>
        </w:rPr>
        <w:t xml:space="preserve"> </w:t>
      </w:r>
      <w:r w:rsidRPr="008349B8">
        <w:rPr>
          <w:rFonts w:cstheme="minorHAnsi"/>
          <w:w w:val="102"/>
          <w:sz w:val="20"/>
          <w:szCs w:val="20"/>
        </w:rPr>
        <w:t>double count</w:t>
      </w:r>
      <w:r w:rsidRPr="008349B8">
        <w:rPr>
          <w:rFonts w:cstheme="minorHAnsi"/>
          <w:spacing w:val="-2"/>
          <w:w w:val="102"/>
          <w:sz w:val="20"/>
          <w:szCs w:val="20"/>
        </w:rPr>
        <w:t>i</w:t>
      </w:r>
      <w:r w:rsidRPr="008349B8">
        <w:rPr>
          <w:rFonts w:cstheme="minorHAnsi"/>
          <w:w w:val="102"/>
          <w:sz w:val="20"/>
          <w:szCs w:val="20"/>
        </w:rPr>
        <w:t>ng</w:t>
      </w:r>
      <w:r w:rsidRPr="008349B8">
        <w:rPr>
          <w:rFonts w:cstheme="minorHAnsi"/>
          <w:spacing w:val="11"/>
          <w:sz w:val="20"/>
          <w:szCs w:val="20"/>
        </w:rPr>
        <w:t xml:space="preserve"> </w:t>
      </w:r>
      <w:r w:rsidRPr="008349B8">
        <w:rPr>
          <w:rFonts w:cstheme="minorHAnsi"/>
          <w:w w:val="102"/>
          <w:sz w:val="20"/>
          <w:szCs w:val="20"/>
        </w:rPr>
        <w:t>by</w:t>
      </w:r>
      <w:r w:rsidRPr="008349B8">
        <w:rPr>
          <w:rFonts w:cstheme="minorHAnsi"/>
          <w:spacing w:val="12"/>
          <w:sz w:val="20"/>
          <w:szCs w:val="20"/>
        </w:rPr>
        <w:t xml:space="preserve"> </w:t>
      </w:r>
      <w:r w:rsidRPr="008349B8">
        <w:rPr>
          <w:rFonts w:cstheme="minorHAnsi"/>
          <w:w w:val="102"/>
          <w:sz w:val="20"/>
          <w:szCs w:val="20"/>
        </w:rPr>
        <w:t>a</w:t>
      </w:r>
      <w:r w:rsidRPr="008349B8">
        <w:rPr>
          <w:rFonts w:cstheme="minorHAnsi"/>
          <w:spacing w:val="11"/>
          <w:sz w:val="20"/>
          <w:szCs w:val="20"/>
        </w:rPr>
        <w:t xml:space="preserve"> </w:t>
      </w:r>
      <w:r w:rsidRPr="008349B8">
        <w:rPr>
          <w:rFonts w:cstheme="minorHAnsi"/>
          <w:w w:val="102"/>
          <w:sz w:val="20"/>
          <w:szCs w:val="20"/>
        </w:rPr>
        <w:t>cons</w:t>
      </w:r>
      <w:r w:rsidRPr="008349B8">
        <w:rPr>
          <w:rFonts w:cstheme="minorHAnsi"/>
          <w:spacing w:val="1"/>
          <w:w w:val="102"/>
          <w:sz w:val="20"/>
          <w:szCs w:val="20"/>
        </w:rPr>
        <w:t>o</w:t>
      </w:r>
      <w:r w:rsidRPr="008349B8">
        <w:rPr>
          <w:rFonts w:cstheme="minorHAnsi"/>
          <w:w w:val="102"/>
          <w:sz w:val="20"/>
          <w:szCs w:val="20"/>
        </w:rPr>
        <w:t>r</w:t>
      </w:r>
      <w:r w:rsidRPr="008349B8">
        <w:rPr>
          <w:rFonts w:cstheme="minorHAnsi"/>
          <w:spacing w:val="-2"/>
          <w:w w:val="102"/>
          <w:sz w:val="20"/>
          <w:szCs w:val="20"/>
        </w:rPr>
        <w:t>t</w:t>
      </w:r>
      <w:r w:rsidRPr="008349B8">
        <w:rPr>
          <w:rFonts w:cstheme="minorHAnsi"/>
          <w:w w:val="102"/>
          <w:sz w:val="20"/>
          <w:szCs w:val="20"/>
        </w:rPr>
        <w:t>i</w:t>
      </w:r>
      <w:r w:rsidRPr="008349B8">
        <w:rPr>
          <w:rFonts w:cstheme="minorHAnsi"/>
          <w:spacing w:val="1"/>
          <w:w w:val="102"/>
          <w:sz w:val="20"/>
          <w:szCs w:val="20"/>
        </w:rPr>
        <w:t>u</w:t>
      </w:r>
      <w:r w:rsidRPr="008349B8">
        <w:rPr>
          <w:rFonts w:cstheme="minorHAnsi"/>
          <w:w w:val="102"/>
          <w:sz w:val="20"/>
          <w:szCs w:val="20"/>
        </w:rPr>
        <w:t>m</w:t>
      </w:r>
      <w:r w:rsidRPr="008349B8">
        <w:rPr>
          <w:rFonts w:cstheme="minorHAnsi"/>
          <w:spacing w:val="9"/>
          <w:sz w:val="20"/>
          <w:szCs w:val="20"/>
        </w:rPr>
        <w:t xml:space="preserve"> </w:t>
      </w:r>
      <w:r w:rsidRPr="008349B8">
        <w:rPr>
          <w:rFonts w:cstheme="minorHAnsi"/>
          <w:w w:val="102"/>
          <w:sz w:val="20"/>
          <w:szCs w:val="20"/>
        </w:rPr>
        <w:t>in</w:t>
      </w:r>
      <w:r w:rsidRPr="008349B8">
        <w:rPr>
          <w:rFonts w:cstheme="minorHAnsi"/>
          <w:spacing w:val="11"/>
          <w:sz w:val="20"/>
          <w:szCs w:val="20"/>
        </w:rPr>
        <w:t xml:space="preserve"> </w:t>
      </w:r>
      <w:r w:rsidRPr="008349B8">
        <w:rPr>
          <w:rFonts w:cstheme="minorHAnsi"/>
          <w:spacing w:val="2"/>
          <w:w w:val="102"/>
          <w:sz w:val="20"/>
          <w:szCs w:val="20"/>
        </w:rPr>
        <w:t>r</w:t>
      </w:r>
      <w:r w:rsidRPr="008349B8">
        <w:rPr>
          <w:rFonts w:cstheme="minorHAnsi"/>
          <w:spacing w:val="-1"/>
          <w:w w:val="102"/>
          <w:sz w:val="20"/>
          <w:szCs w:val="20"/>
        </w:rPr>
        <w:t>e</w:t>
      </w:r>
      <w:r w:rsidRPr="008349B8">
        <w:rPr>
          <w:rFonts w:cstheme="minorHAnsi"/>
          <w:w w:val="102"/>
          <w:sz w:val="20"/>
          <w:szCs w:val="20"/>
        </w:rPr>
        <w:t>spect</w:t>
      </w:r>
      <w:r w:rsidRPr="008349B8">
        <w:rPr>
          <w:rFonts w:cstheme="minorHAnsi"/>
          <w:spacing w:val="11"/>
          <w:sz w:val="20"/>
          <w:szCs w:val="20"/>
        </w:rPr>
        <w:t xml:space="preserve"> </w:t>
      </w:r>
      <w:r w:rsidRPr="008349B8">
        <w:rPr>
          <w:rFonts w:cstheme="minorHAnsi"/>
          <w:w w:val="102"/>
          <w:sz w:val="20"/>
          <w:szCs w:val="20"/>
        </w:rPr>
        <w:t>of</w:t>
      </w:r>
      <w:r w:rsidRPr="008349B8">
        <w:rPr>
          <w:rFonts w:cstheme="minorHAnsi"/>
          <w:spacing w:val="11"/>
          <w:sz w:val="20"/>
          <w:szCs w:val="20"/>
        </w:rPr>
        <w:t xml:space="preserve"> </w:t>
      </w:r>
      <w:r w:rsidRPr="008349B8">
        <w:rPr>
          <w:rFonts w:cstheme="minorHAnsi"/>
          <w:spacing w:val="-2"/>
          <w:w w:val="102"/>
          <w:sz w:val="20"/>
          <w:szCs w:val="20"/>
        </w:rPr>
        <w:t>t</w:t>
      </w:r>
      <w:r w:rsidRPr="008349B8">
        <w:rPr>
          <w:rFonts w:cstheme="minorHAnsi"/>
          <w:w w:val="102"/>
          <w:sz w:val="20"/>
          <w:szCs w:val="20"/>
        </w:rPr>
        <w:t>he</w:t>
      </w:r>
      <w:r w:rsidRPr="008349B8">
        <w:rPr>
          <w:rFonts w:cstheme="minorHAnsi"/>
          <w:spacing w:val="11"/>
          <w:sz w:val="20"/>
          <w:szCs w:val="20"/>
        </w:rPr>
        <w:t xml:space="preserve"> </w:t>
      </w:r>
      <w:r w:rsidRPr="008349B8">
        <w:rPr>
          <w:rFonts w:cstheme="minorHAnsi"/>
          <w:w w:val="102"/>
          <w:sz w:val="20"/>
          <w:szCs w:val="20"/>
        </w:rPr>
        <w:t>s</w:t>
      </w:r>
      <w:r w:rsidRPr="008349B8">
        <w:rPr>
          <w:rFonts w:cstheme="minorHAnsi"/>
          <w:spacing w:val="2"/>
          <w:w w:val="102"/>
          <w:sz w:val="20"/>
          <w:szCs w:val="20"/>
        </w:rPr>
        <w:t>a</w:t>
      </w:r>
      <w:r w:rsidRPr="008349B8">
        <w:rPr>
          <w:rFonts w:cstheme="minorHAnsi"/>
          <w:spacing w:val="-3"/>
          <w:w w:val="102"/>
          <w:sz w:val="20"/>
          <w:szCs w:val="20"/>
        </w:rPr>
        <w:t>m</w:t>
      </w:r>
      <w:r w:rsidRPr="008349B8">
        <w:rPr>
          <w:rFonts w:cstheme="minorHAnsi"/>
          <w:w w:val="102"/>
          <w:sz w:val="20"/>
          <w:szCs w:val="20"/>
        </w:rPr>
        <w:t>e</w:t>
      </w:r>
      <w:r w:rsidRPr="008349B8">
        <w:rPr>
          <w:rFonts w:cstheme="minorHAnsi"/>
          <w:spacing w:val="12"/>
          <w:sz w:val="20"/>
          <w:szCs w:val="20"/>
        </w:rPr>
        <w:t xml:space="preserve"> </w:t>
      </w:r>
      <w:r w:rsidRPr="008349B8">
        <w:rPr>
          <w:rFonts w:cstheme="minorHAnsi"/>
          <w:w w:val="102"/>
          <w:sz w:val="20"/>
          <w:szCs w:val="20"/>
        </w:rPr>
        <w:t>ex</w:t>
      </w:r>
      <w:r w:rsidRPr="008349B8">
        <w:rPr>
          <w:rFonts w:cstheme="minorHAnsi"/>
          <w:spacing w:val="1"/>
          <w:w w:val="102"/>
          <w:sz w:val="20"/>
          <w:szCs w:val="20"/>
        </w:rPr>
        <w:t>p</w:t>
      </w:r>
      <w:r w:rsidRPr="008349B8">
        <w:rPr>
          <w:rFonts w:cstheme="minorHAnsi"/>
          <w:spacing w:val="-1"/>
          <w:w w:val="102"/>
          <w:sz w:val="20"/>
          <w:szCs w:val="20"/>
        </w:rPr>
        <w:t>e</w:t>
      </w:r>
      <w:r w:rsidRPr="008349B8">
        <w:rPr>
          <w:rFonts w:cstheme="minorHAnsi"/>
          <w:w w:val="102"/>
          <w:sz w:val="20"/>
          <w:szCs w:val="20"/>
        </w:rPr>
        <w:t>rience</w:t>
      </w:r>
      <w:r w:rsidRPr="008349B8">
        <w:rPr>
          <w:rFonts w:cstheme="minorHAnsi"/>
          <w:spacing w:val="11"/>
          <w:sz w:val="20"/>
          <w:szCs w:val="20"/>
        </w:rPr>
        <w:t xml:space="preserve"> </w:t>
      </w:r>
      <w:r w:rsidRPr="008349B8">
        <w:rPr>
          <w:rFonts w:cstheme="minorHAnsi"/>
          <w:w w:val="102"/>
          <w:sz w:val="20"/>
          <w:szCs w:val="20"/>
        </w:rPr>
        <w:t>sh</w:t>
      </w:r>
      <w:r w:rsidRPr="008349B8">
        <w:rPr>
          <w:rFonts w:cstheme="minorHAnsi"/>
          <w:spacing w:val="-2"/>
          <w:w w:val="102"/>
          <w:sz w:val="20"/>
          <w:szCs w:val="20"/>
        </w:rPr>
        <w:t>a</w:t>
      </w:r>
      <w:r w:rsidRPr="008349B8">
        <w:rPr>
          <w:rFonts w:cstheme="minorHAnsi"/>
          <w:spacing w:val="1"/>
          <w:w w:val="102"/>
          <w:sz w:val="20"/>
          <w:szCs w:val="20"/>
        </w:rPr>
        <w:t>l</w:t>
      </w:r>
      <w:r w:rsidRPr="008349B8">
        <w:rPr>
          <w:rFonts w:cstheme="minorHAnsi"/>
          <w:w w:val="102"/>
          <w:sz w:val="20"/>
          <w:szCs w:val="20"/>
        </w:rPr>
        <w:t>l</w:t>
      </w:r>
      <w:r w:rsidRPr="008349B8">
        <w:rPr>
          <w:rFonts w:cstheme="minorHAnsi"/>
          <w:spacing w:val="10"/>
          <w:sz w:val="20"/>
          <w:szCs w:val="20"/>
        </w:rPr>
        <w:t xml:space="preserve"> </w:t>
      </w:r>
      <w:r w:rsidRPr="008349B8">
        <w:rPr>
          <w:rFonts w:cstheme="minorHAnsi"/>
          <w:spacing w:val="2"/>
          <w:w w:val="102"/>
          <w:sz w:val="20"/>
          <w:szCs w:val="20"/>
        </w:rPr>
        <w:t>b</w:t>
      </w:r>
      <w:r w:rsidRPr="008349B8">
        <w:rPr>
          <w:rFonts w:cstheme="minorHAnsi"/>
          <w:w w:val="102"/>
          <w:sz w:val="20"/>
          <w:szCs w:val="20"/>
        </w:rPr>
        <w:t>e</w:t>
      </w:r>
      <w:r w:rsidRPr="008349B8">
        <w:rPr>
          <w:rFonts w:cstheme="minorHAnsi"/>
          <w:spacing w:val="9"/>
          <w:sz w:val="20"/>
          <w:szCs w:val="20"/>
        </w:rPr>
        <w:t xml:space="preserve"> </w:t>
      </w:r>
      <w:r w:rsidRPr="008349B8">
        <w:rPr>
          <w:rFonts w:cstheme="minorHAnsi"/>
          <w:spacing w:val="1"/>
          <w:w w:val="102"/>
          <w:sz w:val="20"/>
          <w:szCs w:val="20"/>
        </w:rPr>
        <w:t>p</w:t>
      </w:r>
      <w:r w:rsidRPr="008349B8">
        <w:rPr>
          <w:rFonts w:cstheme="minorHAnsi"/>
          <w:spacing w:val="-1"/>
          <w:w w:val="102"/>
          <w:sz w:val="20"/>
          <w:szCs w:val="20"/>
        </w:rPr>
        <w:t>e</w:t>
      </w:r>
      <w:r w:rsidRPr="008349B8">
        <w:rPr>
          <w:rFonts w:cstheme="minorHAnsi"/>
          <w:w w:val="102"/>
          <w:sz w:val="20"/>
          <w:szCs w:val="20"/>
        </w:rPr>
        <w:t>r</w:t>
      </w:r>
      <w:r w:rsidRPr="008349B8">
        <w:rPr>
          <w:rFonts w:cstheme="minorHAnsi"/>
          <w:spacing w:val="-2"/>
          <w:w w:val="102"/>
          <w:sz w:val="20"/>
          <w:szCs w:val="20"/>
        </w:rPr>
        <w:t>m</w:t>
      </w:r>
      <w:r w:rsidRPr="008349B8">
        <w:rPr>
          <w:rFonts w:cstheme="minorHAnsi"/>
          <w:w w:val="102"/>
          <w:sz w:val="20"/>
          <w:szCs w:val="20"/>
        </w:rPr>
        <w:t>itted</w:t>
      </w:r>
      <w:r w:rsidRPr="008349B8">
        <w:rPr>
          <w:rFonts w:cstheme="minorHAnsi"/>
          <w:sz w:val="20"/>
          <w:szCs w:val="20"/>
        </w:rPr>
        <w:t xml:space="preserve"> </w:t>
      </w:r>
      <w:r w:rsidRPr="008349B8">
        <w:rPr>
          <w:rFonts w:cstheme="minorHAnsi"/>
          <w:w w:val="102"/>
          <w:sz w:val="20"/>
          <w:szCs w:val="20"/>
        </w:rPr>
        <w:t>in</w:t>
      </w:r>
      <w:r w:rsidRPr="008349B8">
        <w:rPr>
          <w:rFonts w:cstheme="minorHAnsi"/>
          <w:spacing w:val="1"/>
          <w:sz w:val="20"/>
          <w:szCs w:val="20"/>
        </w:rPr>
        <w:t xml:space="preserve"> </w:t>
      </w:r>
      <w:r w:rsidRPr="008349B8">
        <w:rPr>
          <w:rFonts w:cstheme="minorHAnsi"/>
          <w:w w:val="102"/>
          <w:sz w:val="20"/>
          <w:szCs w:val="20"/>
        </w:rPr>
        <w:t>any</w:t>
      </w:r>
      <w:r w:rsidRPr="008349B8">
        <w:rPr>
          <w:rFonts w:cstheme="minorHAnsi"/>
          <w:spacing w:val="5"/>
          <w:sz w:val="20"/>
          <w:szCs w:val="20"/>
        </w:rPr>
        <w:t xml:space="preserve"> </w:t>
      </w:r>
      <w:r w:rsidRPr="008349B8">
        <w:rPr>
          <w:rFonts w:cstheme="minorHAnsi"/>
          <w:spacing w:val="-3"/>
          <w:w w:val="102"/>
          <w:sz w:val="20"/>
          <w:szCs w:val="20"/>
        </w:rPr>
        <w:t>m</w:t>
      </w:r>
      <w:r w:rsidRPr="008349B8">
        <w:rPr>
          <w:rFonts w:cstheme="minorHAnsi"/>
          <w:spacing w:val="-1"/>
          <w:w w:val="102"/>
          <w:sz w:val="20"/>
          <w:szCs w:val="20"/>
        </w:rPr>
        <w:t>a</w:t>
      </w:r>
      <w:r w:rsidRPr="008349B8">
        <w:rPr>
          <w:rFonts w:cstheme="minorHAnsi"/>
          <w:w w:val="102"/>
          <w:sz w:val="20"/>
          <w:szCs w:val="20"/>
        </w:rPr>
        <w:t>n</w:t>
      </w:r>
      <w:r w:rsidRPr="008349B8">
        <w:rPr>
          <w:rFonts w:cstheme="minorHAnsi"/>
          <w:spacing w:val="1"/>
          <w:w w:val="102"/>
          <w:sz w:val="20"/>
          <w:szCs w:val="20"/>
        </w:rPr>
        <w:t>n</w:t>
      </w:r>
      <w:r w:rsidRPr="008349B8">
        <w:rPr>
          <w:rFonts w:cstheme="minorHAnsi"/>
          <w:w w:val="102"/>
          <w:sz w:val="20"/>
          <w:szCs w:val="20"/>
        </w:rPr>
        <w:t>er</w:t>
      </w:r>
      <w:r w:rsidRPr="008349B8">
        <w:rPr>
          <w:rFonts w:cstheme="minorHAnsi"/>
          <w:spacing w:val="1"/>
          <w:sz w:val="20"/>
          <w:szCs w:val="20"/>
        </w:rPr>
        <w:t xml:space="preserve"> </w:t>
      </w:r>
      <w:r w:rsidRPr="008349B8">
        <w:rPr>
          <w:rFonts w:cstheme="minorHAnsi"/>
          <w:spacing w:val="1"/>
          <w:w w:val="102"/>
          <w:sz w:val="20"/>
          <w:szCs w:val="20"/>
        </w:rPr>
        <w:t>w</w:t>
      </w:r>
      <w:r w:rsidRPr="008349B8">
        <w:rPr>
          <w:rFonts w:cstheme="minorHAnsi"/>
          <w:w w:val="102"/>
          <w:sz w:val="20"/>
          <w:szCs w:val="20"/>
        </w:rPr>
        <w:t>hat</w:t>
      </w:r>
      <w:r w:rsidRPr="008349B8">
        <w:rPr>
          <w:rFonts w:cstheme="minorHAnsi"/>
          <w:spacing w:val="1"/>
          <w:w w:val="102"/>
          <w:sz w:val="20"/>
          <w:szCs w:val="20"/>
        </w:rPr>
        <w:t>so</w:t>
      </w:r>
      <w:r w:rsidRPr="008349B8">
        <w:rPr>
          <w:rFonts w:cstheme="minorHAnsi"/>
          <w:w w:val="102"/>
          <w:sz w:val="20"/>
          <w:szCs w:val="20"/>
        </w:rPr>
        <w:t>e</w:t>
      </w:r>
      <w:r w:rsidRPr="008349B8">
        <w:rPr>
          <w:rFonts w:cstheme="minorHAnsi"/>
          <w:spacing w:val="1"/>
          <w:w w:val="102"/>
          <w:sz w:val="20"/>
          <w:szCs w:val="20"/>
        </w:rPr>
        <w:t>v</w:t>
      </w:r>
      <w:r w:rsidRPr="008349B8">
        <w:rPr>
          <w:rFonts w:cstheme="minorHAnsi"/>
          <w:spacing w:val="-2"/>
          <w:w w:val="102"/>
          <w:sz w:val="20"/>
          <w:szCs w:val="20"/>
        </w:rPr>
        <w:t>e</w:t>
      </w:r>
      <w:r w:rsidRPr="008349B8">
        <w:rPr>
          <w:rFonts w:cstheme="minorHAnsi"/>
          <w:w w:val="102"/>
          <w:sz w:val="20"/>
          <w:szCs w:val="20"/>
        </w:rPr>
        <w:t>r.</w:t>
      </w:r>
    </w:p>
    <w:p w14:paraId="3E0A42CB" w14:textId="77777777" w:rsidR="00EE67E0" w:rsidRPr="008349B8" w:rsidRDefault="00EE67E0" w:rsidP="00EE67E0">
      <w:pPr>
        <w:widowControl w:val="0"/>
        <w:autoSpaceDE w:val="0"/>
        <w:autoSpaceDN w:val="0"/>
        <w:adjustRightInd w:val="0"/>
        <w:spacing w:after="0" w:line="240" w:lineRule="auto"/>
        <w:rPr>
          <w:rFonts w:cstheme="minorHAnsi"/>
          <w:sz w:val="20"/>
          <w:szCs w:val="20"/>
        </w:rPr>
      </w:pPr>
    </w:p>
    <w:p w14:paraId="2AB1413C" w14:textId="77777777"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1</w:t>
      </w:r>
      <w:r w:rsidRPr="008349B8">
        <w:rPr>
          <w:rFonts w:cstheme="minorHAnsi"/>
          <w:spacing w:val="1"/>
          <w:w w:val="102"/>
          <w:sz w:val="20"/>
          <w:szCs w:val="20"/>
        </w:rPr>
        <w:t>2</w:t>
      </w:r>
      <w:r w:rsidRPr="008349B8">
        <w:rPr>
          <w:rFonts w:cstheme="minorHAnsi"/>
          <w:w w:val="102"/>
          <w:sz w:val="20"/>
          <w:szCs w:val="20"/>
        </w:rPr>
        <w:t>.</w:t>
      </w:r>
      <w:r w:rsidRPr="008349B8">
        <w:rPr>
          <w:rFonts w:cstheme="minorHAnsi"/>
          <w:sz w:val="20"/>
          <w:szCs w:val="20"/>
        </w:rPr>
        <w:tab/>
        <w:t>Certificate from the Bidder’s statutory auditor</w:t>
      </w:r>
      <w:r w:rsidRPr="008349B8">
        <w:rPr>
          <w:rStyle w:val="FootnoteReference"/>
          <w:rFonts w:cstheme="minorHAnsi"/>
          <w:sz w:val="20"/>
          <w:szCs w:val="20"/>
        </w:rPr>
        <w:footnoteReference w:customMarkFollows="1" w:id="10"/>
        <w:t>$</w:t>
      </w:r>
      <w:r w:rsidRPr="008349B8">
        <w:rPr>
          <w:rFonts w:cstheme="minorHAnsi"/>
          <w:sz w:val="20"/>
          <w:szCs w:val="20"/>
        </w:rPr>
        <w:t xml:space="preserve"> or its respective clients must be furnished as per formats </w:t>
      </w:r>
      <w:r w:rsidRPr="008349B8">
        <w:rPr>
          <w:rFonts w:cstheme="minorHAnsi"/>
          <w:w w:val="102"/>
          <w:sz w:val="20"/>
          <w:szCs w:val="20"/>
        </w:rPr>
        <w:t>below</w:t>
      </w:r>
      <w:r w:rsidRPr="008349B8">
        <w:rPr>
          <w:rFonts w:cstheme="minorHAnsi"/>
          <w:sz w:val="20"/>
          <w:szCs w:val="20"/>
        </w:rPr>
        <w:t xml:space="preserve"> for each Eligible Project. In jurisdictions that do not have statutory auditors, the auditors who audit the annual accounts of the Bidder/ Member/Associate may provide the requisite certification.</w:t>
      </w:r>
    </w:p>
    <w:p w14:paraId="6D206C51" w14:textId="77777777" w:rsidR="00EE67E0" w:rsidRPr="008349B8" w:rsidRDefault="00EE67E0" w:rsidP="00EE67E0">
      <w:pPr>
        <w:widowControl w:val="0"/>
        <w:autoSpaceDE w:val="0"/>
        <w:autoSpaceDN w:val="0"/>
        <w:adjustRightInd w:val="0"/>
        <w:spacing w:after="0" w:line="240" w:lineRule="auto"/>
        <w:ind w:left="720" w:right="228" w:hanging="720"/>
        <w:rPr>
          <w:rFonts w:cstheme="minorHAnsi"/>
          <w:sz w:val="20"/>
          <w:szCs w:val="20"/>
        </w:rPr>
      </w:pPr>
    </w:p>
    <w:p w14:paraId="0FE8513F" w14:textId="77777777" w:rsidR="00EE67E0" w:rsidRPr="008349B8" w:rsidRDefault="00EE67E0" w:rsidP="00EE67E0">
      <w:pPr>
        <w:autoSpaceDE w:val="0"/>
        <w:autoSpaceDN w:val="0"/>
        <w:adjustRightInd w:val="0"/>
        <w:spacing w:after="0" w:line="240" w:lineRule="auto"/>
        <w:ind w:left="720" w:hanging="720"/>
        <w:jc w:val="both"/>
        <w:rPr>
          <w:rFonts w:cstheme="minorHAnsi"/>
          <w:sz w:val="20"/>
          <w:szCs w:val="20"/>
        </w:rPr>
      </w:pPr>
      <w:r w:rsidRPr="008349B8">
        <w:rPr>
          <w:rFonts w:cstheme="minorHAnsi"/>
          <w:w w:val="102"/>
          <w:sz w:val="20"/>
          <w:szCs w:val="20"/>
        </w:rPr>
        <w:t>1</w:t>
      </w:r>
      <w:r w:rsidRPr="008349B8">
        <w:rPr>
          <w:rFonts w:cstheme="minorHAnsi"/>
          <w:spacing w:val="1"/>
          <w:w w:val="102"/>
          <w:sz w:val="20"/>
          <w:szCs w:val="20"/>
        </w:rPr>
        <w:t>3</w:t>
      </w:r>
      <w:r w:rsidRPr="008349B8">
        <w:rPr>
          <w:rFonts w:cstheme="minorHAnsi"/>
          <w:w w:val="102"/>
          <w:sz w:val="20"/>
          <w:szCs w:val="20"/>
        </w:rPr>
        <w:t>.</w:t>
      </w:r>
      <w:r w:rsidRPr="008349B8">
        <w:rPr>
          <w:rFonts w:cstheme="minorHAnsi"/>
          <w:sz w:val="20"/>
          <w:szCs w:val="20"/>
        </w:rPr>
        <w:tab/>
      </w:r>
      <w:r w:rsidRPr="008349B8">
        <w:rPr>
          <w:rFonts w:cstheme="minorHAnsi"/>
          <w:w w:val="102"/>
          <w:sz w:val="20"/>
          <w:szCs w:val="20"/>
        </w:rPr>
        <w:t>If</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the</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Bidder</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spacing w:val="-2"/>
          <w:w w:val="102"/>
          <w:sz w:val="20"/>
          <w:szCs w:val="20"/>
        </w:rPr>
        <w:t>i</w:t>
      </w:r>
      <w:r w:rsidRPr="008349B8">
        <w:rPr>
          <w:rFonts w:cstheme="minorHAnsi"/>
          <w:w w:val="102"/>
          <w:sz w:val="20"/>
          <w:szCs w:val="20"/>
        </w:rPr>
        <w:t>s</w:t>
      </w:r>
      <w:r w:rsidRPr="008349B8">
        <w:rPr>
          <w:rFonts w:cstheme="minorHAnsi"/>
          <w:sz w:val="20"/>
          <w:szCs w:val="20"/>
        </w:rPr>
        <w:t xml:space="preserve"> </w:t>
      </w:r>
      <w:r w:rsidRPr="008349B8">
        <w:rPr>
          <w:rFonts w:cstheme="minorHAnsi"/>
          <w:spacing w:val="-17"/>
          <w:sz w:val="20"/>
          <w:szCs w:val="20"/>
        </w:rPr>
        <w:t xml:space="preserve"> </w:t>
      </w:r>
      <w:r w:rsidRPr="008349B8">
        <w:rPr>
          <w:rFonts w:cstheme="minorHAnsi"/>
          <w:w w:val="102"/>
          <w:sz w:val="20"/>
          <w:szCs w:val="20"/>
        </w:rPr>
        <w:t>clai</w:t>
      </w:r>
      <w:r w:rsidRPr="008349B8">
        <w:rPr>
          <w:rFonts w:cstheme="minorHAnsi"/>
          <w:spacing w:val="-2"/>
          <w:w w:val="102"/>
          <w:sz w:val="20"/>
          <w:szCs w:val="20"/>
        </w:rPr>
        <w:t>m</w:t>
      </w:r>
      <w:r w:rsidRPr="008349B8">
        <w:rPr>
          <w:rFonts w:cstheme="minorHAnsi"/>
          <w:w w:val="102"/>
          <w:sz w:val="20"/>
          <w:szCs w:val="20"/>
        </w:rPr>
        <w:t>ing</w:t>
      </w:r>
      <w:r w:rsidRPr="008349B8">
        <w:rPr>
          <w:rFonts w:cstheme="minorHAnsi"/>
          <w:sz w:val="20"/>
          <w:szCs w:val="20"/>
        </w:rPr>
        <w:t xml:space="preserve"> </w:t>
      </w:r>
      <w:r w:rsidRPr="008349B8">
        <w:rPr>
          <w:rFonts w:cstheme="minorHAnsi"/>
          <w:spacing w:val="-16"/>
          <w:sz w:val="20"/>
          <w:szCs w:val="20"/>
        </w:rPr>
        <w:t xml:space="preserve"> </w:t>
      </w:r>
      <w:r w:rsidRPr="008349B8">
        <w:rPr>
          <w:rFonts w:cstheme="minorHAnsi"/>
          <w:spacing w:val="-2"/>
          <w:w w:val="102"/>
          <w:sz w:val="20"/>
          <w:szCs w:val="20"/>
        </w:rPr>
        <w:t>e</w:t>
      </w:r>
      <w:r w:rsidRPr="008349B8">
        <w:rPr>
          <w:rFonts w:cstheme="minorHAnsi"/>
          <w:spacing w:val="1"/>
          <w:w w:val="102"/>
          <w:sz w:val="20"/>
          <w:szCs w:val="20"/>
        </w:rPr>
        <w:t>x</w:t>
      </w:r>
      <w:r w:rsidRPr="008349B8">
        <w:rPr>
          <w:rFonts w:cstheme="minorHAnsi"/>
          <w:w w:val="102"/>
          <w:sz w:val="20"/>
          <w:szCs w:val="20"/>
        </w:rPr>
        <w:t>p</w:t>
      </w:r>
      <w:r w:rsidRPr="008349B8">
        <w:rPr>
          <w:rFonts w:cstheme="minorHAnsi"/>
          <w:spacing w:val="-2"/>
          <w:w w:val="102"/>
          <w:sz w:val="20"/>
          <w:szCs w:val="20"/>
        </w:rPr>
        <w:t>e</w:t>
      </w:r>
      <w:r w:rsidRPr="008349B8">
        <w:rPr>
          <w:rFonts w:cstheme="minorHAnsi"/>
          <w:spacing w:val="2"/>
          <w:w w:val="102"/>
          <w:sz w:val="20"/>
          <w:szCs w:val="20"/>
        </w:rPr>
        <w:t>r</w:t>
      </w:r>
      <w:r w:rsidRPr="008349B8">
        <w:rPr>
          <w:rFonts w:cstheme="minorHAnsi"/>
          <w:spacing w:val="1"/>
          <w:w w:val="102"/>
          <w:sz w:val="20"/>
          <w:szCs w:val="20"/>
        </w:rPr>
        <w:t>i</w:t>
      </w:r>
      <w:r w:rsidRPr="008349B8">
        <w:rPr>
          <w:rFonts w:cstheme="minorHAnsi"/>
          <w:w w:val="102"/>
          <w:sz w:val="20"/>
          <w:szCs w:val="20"/>
        </w:rPr>
        <w:t>e</w:t>
      </w:r>
      <w:r w:rsidRPr="008349B8">
        <w:rPr>
          <w:rFonts w:cstheme="minorHAnsi"/>
          <w:spacing w:val="1"/>
          <w:w w:val="102"/>
          <w:sz w:val="20"/>
          <w:szCs w:val="20"/>
        </w:rPr>
        <w:t>n</w:t>
      </w:r>
      <w:r w:rsidRPr="008349B8">
        <w:rPr>
          <w:rFonts w:cstheme="minorHAnsi"/>
          <w:w w:val="102"/>
          <w:sz w:val="20"/>
          <w:szCs w:val="20"/>
        </w:rPr>
        <w:t>ce</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un</w:t>
      </w:r>
      <w:r w:rsidRPr="008349B8">
        <w:rPr>
          <w:rFonts w:cstheme="minorHAnsi"/>
          <w:spacing w:val="1"/>
          <w:w w:val="102"/>
          <w:sz w:val="20"/>
          <w:szCs w:val="20"/>
        </w:rPr>
        <w:t>d</w:t>
      </w:r>
      <w:r w:rsidRPr="008349B8">
        <w:rPr>
          <w:rFonts w:cstheme="minorHAnsi"/>
          <w:w w:val="102"/>
          <w:sz w:val="20"/>
          <w:szCs w:val="20"/>
        </w:rPr>
        <w:t>er</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Cat</w:t>
      </w:r>
      <w:r w:rsidRPr="008349B8">
        <w:rPr>
          <w:rFonts w:cstheme="minorHAnsi"/>
          <w:spacing w:val="-2"/>
          <w:w w:val="102"/>
          <w:sz w:val="20"/>
          <w:szCs w:val="20"/>
        </w:rPr>
        <w:t>e</w:t>
      </w:r>
      <w:r w:rsidRPr="008349B8">
        <w:rPr>
          <w:rFonts w:cstheme="minorHAnsi"/>
          <w:w w:val="102"/>
          <w:sz w:val="20"/>
          <w:szCs w:val="20"/>
        </w:rPr>
        <w:t>go</w:t>
      </w:r>
      <w:r w:rsidRPr="008349B8">
        <w:rPr>
          <w:rFonts w:cstheme="minorHAnsi"/>
          <w:spacing w:val="2"/>
          <w:w w:val="102"/>
          <w:sz w:val="20"/>
          <w:szCs w:val="20"/>
        </w:rPr>
        <w:t>r</w:t>
      </w:r>
      <w:r w:rsidRPr="008349B8">
        <w:rPr>
          <w:rFonts w:cstheme="minorHAnsi"/>
          <w:w w:val="102"/>
          <w:sz w:val="20"/>
          <w:szCs w:val="20"/>
        </w:rPr>
        <w:t>ies</w:t>
      </w:r>
      <w:r w:rsidRPr="008349B8">
        <w:rPr>
          <w:rFonts w:cstheme="minorHAnsi"/>
          <w:sz w:val="20"/>
          <w:szCs w:val="20"/>
        </w:rPr>
        <w:t xml:space="preserve"> </w:t>
      </w:r>
      <w:r w:rsidRPr="008349B8">
        <w:rPr>
          <w:rFonts w:cstheme="minorHAnsi"/>
          <w:spacing w:val="-17"/>
          <w:sz w:val="20"/>
          <w:szCs w:val="20"/>
        </w:rPr>
        <w:t xml:space="preserve"> </w:t>
      </w:r>
      <w:r w:rsidRPr="008349B8">
        <w:rPr>
          <w:rFonts w:cstheme="minorHAnsi"/>
          <w:w w:val="102"/>
          <w:sz w:val="20"/>
          <w:szCs w:val="20"/>
        </w:rPr>
        <w:t>1</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&amp;</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2</w:t>
      </w:r>
      <w:r w:rsidRPr="008349B8">
        <w:rPr>
          <w:rStyle w:val="FootnoteReference"/>
          <w:rFonts w:cstheme="minorHAnsi"/>
          <w:w w:val="102"/>
          <w:sz w:val="20"/>
          <w:szCs w:val="20"/>
        </w:rPr>
        <w:footnoteReference w:customMarkFollows="1" w:id="11"/>
        <w:t>£</w:t>
      </w:r>
      <w:r w:rsidRPr="008349B8">
        <w:rPr>
          <w:rFonts w:cstheme="minorHAnsi"/>
          <w:w w:val="102"/>
          <w:sz w:val="20"/>
          <w:szCs w:val="20"/>
        </w:rPr>
        <w:t>,</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it</w:t>
      </w:r>
      <w:r w:rsidRPr="008349B8">
        <w:rPr>
          <w:rFonts w:cstheme="minorHAnsi"/>
          <w:sz w:val="20"/>
          <w:szCs w:val="20"/>
        </w:rPr>
        <w:t xml:space="preserve"> </w:t>
      </w:r>
      <w:r w:rsidRPr="008349B8">
        <w:rPr>
          <w:rFonts w:cstheme="minorHAnsi"/>
          <w:spacing w:val="-19"/>
          <w:sz w:val="20"/>
          <w:szCs w:val="20"/>
        </w:rPr>
        <w:t xml:space="preserve"> </w:t>
      </w:r>
      <w:r w:rsidRPr="008349B8">
        <w:rPr>
          <w:rFonts w:cstheme="minorHAnsi"/>
          <w:w w:val="102"/>
          <w:sz w:val="20"/>
          <w:szCs w:val="20"/>
        </w:rPr>
        <w:t>s</w:t>
      </w:r>
      <w:r w:rsidRPr="008349B8">
        <w:rPr>
          <w:rFonts w:cstheme="minorHAnsi"/>
          <w:spacing w:val="1"/>
          <w:w w:val="102"/>
          <w:sz w:val="20"/>
          <w:szCs w:val="20"/>
        </w:rPr>
        <w:t>h</w:t>
      </w:r>
      <w:r w:rsidRPr="008349B8">
        <w:rPr>
          <w:rFonts w:cstheme="minorHAnsi"/>
          <w:w w:val="102"/>
          <w:sz w:val="20"/>
          <w:szCs w:val="20"/>
        </w:rPr>
        <w:t>o</w:t>
      </w:r>
      <w:r w:rsidRPr="008349B8">
        <w:rPr>
          <w:rFonts w:cstheme="minorHAnsi"/>
          <w:spacing w:val="1"/>
          <w:w w:val="102"/>
          <w:sz w:val="20"/>
          <w:szCs w:val="20"/>
        </w:rPr>
        <w:t>u</w:t>
      </w:r>
      <w:r w:rsidRPr="008349B8">
        <w:rPr>
          <w:rFonts w:cstheme="minorHAnsi"/>
          <w:spacing w:val="-2"/>
          <w:w w:val="102"/>
          <w:sz w:val="20"/>
          <w:szCs w:val="20"/>
        </w:rPr>
        <w:t>l</w:t>
      </w:r>
      <w:r w:rsidRPr="008349B8">
        <w:rPr>
          <w:rFonts w:cstheme="minorHAnsi"/>
          <w:w w:val="102"/>
          <w:sz w:val="20"/>
          <w:szCs w:val="20"/>
        </w:rPr>
        <w:t>d provide</w:t>
      </w:r>
      <w:r w:rsidRPr="008349B8">
        <w:rPr>
          <w:rFonts w:cstheme="minorHAnsi"/>
          <w:spacing w:val="3"/>
          <w:sz w:val="20"/>
          <w:szCs w:val="20"/>
        </w:rPr>
        <w:t xml:space="preserve"> </w:t>
      </w:r>
      <w:r w:rsidRPr="008349B8">
        <w:rPr>
          <w:rFonts w:cstheme="minorHAnsi"/>
          <w:w w:val="102"/>
          <w:sz w:val="20"/>
          <w:szCs w:val="20"/>
        </w:rPr>
        <w:t>a</w:t>
      </w:r>
      <w:r w:rsidRPr="008349B8">
        <w:rPr>
          <w:rFonts w:cstheme="minorHAnsi"/>
          <w:spacing w:val="1"/>
          <w:sz w:val="20"/>
          <w:szCs w:val="20"/>
        </w:rPr>
        <w:t xml:space="preserve"> </w:t>
      </w:r>
      <w:r w:rsidRPr="008349B8">
        <w:rPr>
          <w:rFonts w:cstheme="minorHAnsi"/>
          <w:w w:val="102"/>
          <w:sz w:val="20"/>
          <w:szCs w:val="20"/>
        </w:rPr>
        <w:t>certifica</w:t>
      </w:r>
      <w:r w:rsidRPr="008349B8">
        <w:rPr>
          <w:rFonts w:cstheme="minorHAnsi"/>
          <w:spacing w:val="1"/>
          <w:w w:val="102"/>
          <w:sz w:val="20"/>
          <w:szCs w:val="20"/>
        </w:rPr>
        <w:t>t</w:t>
      </w:r>
      <w:r w:rsidRPr="008349B8">
        <w:rPr>
          <w:rFonts w:cstheme="minorHAnsi"/>
          <w:w w:val="102"/>
          <w:sz w:val="20"/>
          <w:szCs w:val="20"/>
        </w:rPr>
        <w:t>e</w:t>
      </w:r>
      <w:r w:rsidRPr="008349B8">
        <w:rPr>
          <w:rFonts w:cstheme="minorHAnsi"/>
          <w:sz w:val="20"/>
          <w:szCs w:val="20"/>
        </w:rPr>
        <w:t xml:space="preserve"> </w:t>
      </w:r>
      <w:r w:rsidRPr="008349B8">
        <w:rPr>
          <w:rFonts w:cstheme="minorHAnsi"/>
          <w:w w:val="102"/>
          <w:sz w:val="20"/>
          <w:szCs w:val="20"/>
        </w:rPr>
        <w:t>fr</w:t>
      </w:r>
      <w:r w:rsidRPr="008349B8">
        <w:rPr>
          <w:rFonts w:cstheme="minorHAnsi"/>
          <w:spacing w:val="1"/>
          <w:w w:val="102"/>
          <w:sz w:val="20"/>
          <w:szCs w:val="20"/>
        </w:rPr>
        <w:t>o</w:t>
      </w:r>
      <w:r w:rsidRPr="008349B8">
        <w:rPr>
          <w:rFonts w:cstheme="minorHAnsi"/>
          <w:w w:val="102"/>
          <w:sz w:val="20"/>
          <w:szCs w:val="20"/>
        </w:rPr>
        <w:t>m</w:t>
      </w:r>
      <w:r w:rsidRPr="008349B8">
        <w:rPr>
          <w:rFonts w:cstheme="minorHAnsi"/>
          <w:sz w:val="20"/>
          <w:szCs w:val="20"/>
        </w:rPr>
        <w:t xml:space="preserve"> </w:t>
      </w:r>
      <w:r w:rsidRPr="008349B8">
        <w:rPr>
          <w:rFonts w:cstheme="minorHAnsi"/>
          <w:spacing w:val="1"/>
          <w:w w:val="102"/>
          <w:sz w:val="20"/>
          <w:szCs w:val="20"/>
        </w:rPr>
        <w:t>i</w:t>
      </w:r>
      <w:r w:rsidRPr="008349B8">
        <w:rPr>
          <w:rFonts w:cstheme="minorHAnsi"/>
          <w:w w:val="102"/>
          <w:sz w:val="20"/>
          <w:szCs w:val="20"/>
        </w:rPr>
        <w:t>ts</w:t>
      </w:r>
      <w:r w:rsidRPr="008349B8">
        <w:rPr>
          <w:rFonts w:cstheme="minorHAnsi"/>
          <w:spacing w:val="1"/>
          <w:sz w:val="20"/>
          <w:szCs w:val="20"/>
        </w:rPr>
        <w:t xml:space="preserve"> </w:t>
      </w:r>
      <w:r w:rsidRPr="008349B8">
        <w:rPr>
          <w:rFonts w:cstheme="minorHAnsi"/>
          <w:spacing w:val="1"/>
          <w:w w:val="102"/>
          <w:sz w:val="20"/>
          <w:szCs w:val="20"/>
        </w:rPr>
        <w:t>s</w:t>
      </w:r>
      <w:r w:rsidRPr="008349B8">
        <w:rPr>
          <w:rFonts w:cstheme="minorHAnsi"/>
          <w:w w:val="102"/>
          <w:sz w:val="20"/>
          <w:szCs w:val="20"/>
        </w:rPr>
        <w:t>tat</w:t>
      </w:r>
      <w:r w:rsidRPr="008349B8">
        <w:rPr>
          <w:rFonts w:cstheme="minorHAnsi"/>
          <w:spacing w:val="1"/>
          <w:w w:val="102"/>
          <w:sz w:val="20"/>
          <w:szCs w:val="20"/>
        </w:rPr>
        <w:t>u</w:t>
      </w:r>
      <w:r w:rsidRPr="008349B8">
        <w:rPr>
          <w:rFonts w:cstheme="minorHAnsi"/>
          <w:w w:val="102"/>
          <w:sz w:val="20"/>
          <w:szCs w:val="20"/>
        </w:rPr>
        <w:t>t</w:t>
      </w:r>
      <w:r w:rsidRPr="008349B8">
        <w:rPr>
          <w:rFonts w:cstheme="minorHAnsi"/>
          <w:spacing w:val="1"/>
          <w:w w:val="102"/>
          <w:sz w:val="20"/>
          <w:szCs w:val="20"/>
        </w:rPr>
        <w:t>o</w:t>
      </w:r>
      <w:r w:rsidRPr="008349B8">
        <w:rPr>
          <w:rFonts w:cstheme="minorHAnsi"/>
          <w:spacing w:val="-1"/>
          <w:w w:val="102"/>
          <w:sz w:val="20"/>
          <w:szCs w:val="20"/>
        </w:rPr>
        <w:t>r</w:t>
      </w:r>
      <w:r w:rsidRPr="008349B8">
        <w:rPr>
          <w:rFonts w:cstheme="minorHAnsi"/>
          <w:w w:val="102"/>
          <w:sz w:val="20"/>
          <w:szCs w:val="20"/>
        </w:rPr>
        <w:t>y</w:t>
      </w:r>
      <w:r w:rsidRPr="008349B8">
        <w:rPr>
          <w:rFonts w:cstheme="minorHAnsi"/>
          <w:spacing w:val="4"/>
          <w:sz w:val="20"/>
          <w:szCs w:val="20"/>
        </w:rPr>
        <w:t xml:space="preserve"> </w:t>
      </w:r>
      <w:r w:rsidRPr="008349B8">
        <w:rPr>
          <w:rFonts w:cstheme="minorHAnsi"/>
          <w:w w:val="102"/>
          <w:sz w:val="20"/>
          <w:szCs w:val="20"/>
        </w:rPr>
        <w:t>aud</w:t>
      </w:r>
      <w:r w:rsidRPr="008349B8">
        <w:rPr>
          <w:rFonts w:cstheme="minorHAnsi"/>
          <w:spacing w:val="-2"/>
          <w:w w:val="102"/>
          <w:sz w:val="20"/>
          <w:szCs w:val="20"/>
        </w:rPr>
        <w:t>i</w:t>
      </w:r>
      <w:r w:rsidRPr="008349B8">
        <w:rPr>
          <w:rFonts w:cstheme="minorHAnsi"/>
          <w:w w:val="102"/>
          <w:sz w:val="20"/>
          <w:szCs w:val="20"/>
        </w:rPr>
        <w:t>tor</w:t>
      </w:r>
      <w:r w:rsidRPr="008349B8">
        <w:rPr>
          <w:rFonts w:cstheme="minorHAnsi"/>
          <w:spacing w:val="1"/>
          <w:sz w:val="20"/>
          <w:szCs w:val="20"/>
        </w:rPr>
        <w:t xml:space="preserve"> </w:t>
      </w:r>
      <w:r w:rsidRPr="008349B8">
        <w:rPr>
          <w:rFonts w:cstheme="minorHAnsi"/>
          <w:w w:val="102"/>
          <w:sz w:val="20"/>
          <w:szCs w:val="20"/>
        </w:rPr>
        <w:t>in</w:t>
      </w:r>
      <w:r w:rsidRPr="008349B8">
        <w:rPr>
          <w:rFonts w:cstheme="minorHAnsi"/>
          <w:spacing w:val="3"/>
          <w:sz w:val="20"/>
          <w:szCs w:val="20"/>
        </w:rPr>
        <w:t xml:space="preserve"> </w:t>
      </w:r>
      <w:r w:rsidRPr="008349B8">
        <w:rPr>
          <w:rFonts w:cstheme="minorHAnsi"/>
          <w:w w:val="102"/>
          <w:sz w:val="20"/>
          <w:szCs w:val="20"/>
        </w:rPr>
        <w:t>the</w:t>
      </w:r>
      <w:r w:rsidRPr="008349B8">
        <w:rPr>
          <w:rFonts w:cstheme="minorHAnsi"/>
          <w:spacing w:val="1"/>
          <w:sz w:val="20"/>
          <w:szCs w:val="20"/>
        </w:rPr>
        <w:t xml:space="preserve"> </w:t>
      </w:r>
      <w:r w:rsidRPr="008349B8">
        <w:rPr>
          <w:rFonts w:cstheme="minorHAnsi"/>
          <w:w w:val="102"/>
          <w:sz w:val="20"/>
          <w:szCs w:val="20"/>
        </w:rPr>
        <w:t>fo</w:t>
      </w:r>
      <w:r w:rsidRPr="008349B8">
        <w:rPr>
          <w:rFonts w:cstheme="minorHAnsi"/>
          <w:spacing w:val="3"/>
          <w:w w:val="102"/>
          <w:sz w:val="20"/>
          <w:szCs w:val="20"/>
        </w:rPr>
        <w:t>r</w:t>
      </w:r>
      <w:r w:rsidRPr="008349B8">
        <w:rPr>
          <w:rFonts w:cstheme="minorHAnsi"/>
          <w:spacing w:val="-3"/>
          <w:w w:val="102"/>
          <w:sz w:val="20"/>
          <w:szCs w:val="20"/>
        </w:rPr>
        <w:t>m</w:t>
      </w:r>
      <w:r w:rsidRPr="008349B8">
        <w:rPr>
          <w:rFonts w:cstheme="minorHAnsi"/>
          <w:w w:val="102"/>
          <w:sz w:val="20"/>
          <w:szCs w:val="20"/>
        </w:rPr>
        <w:t>at</w:t>
      </w:r>
      <w:r w:rsidRPr="008349B8">
        <w:rPr>
          <w:rFonts w:cstheme="minorHAnsi"/>
          <w:spacing w:val="1"/>
          <w:sz w:val="20"/>
          <w:szCs w:val="20"/>
        </w:rPr>
        <w:t xml:space="preserve"> </w:t>
      </w:r>
      <w:r w:rsidRPr="008349B8">
        <w:rPr>
          <w:rFonts w:cstheme="minorHAnsi"/>
          <w:w w:val="102"/>
          <w:sz w:val="20"/>
          <w:szCs w:val="20"/>
        </w:rPr>
        <w:t>below:</w:t>
      </w:r>
    </w:p>
    <w:p w14:paraId="5E818E10"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p>
    <w:tbl>
      <w:tblPr>
        <w:tblStyle w:val="TableGrid"/>
        <w:tblW w:w="8550" w:type="dxa"/>
        <w:tblInd w:w="828" w:type="dxa"/>
        <w:tblLook w:val="04A0" w:firstRow="1" w:lastRow="0" w:firstColumn="1" w:lastColumn="0" w:noHBand="0" w:noVBand="1"/>
      </w:tblPr>
      <w:tblGrid>
        <w:gridCol w:w="8550"/>
      </w:tblGrid>
      <w:tr w:rsidR="00EE67E0" w:rsidRPr="008349B8" w14:paraId="0EFC4292" w14:textId="77777777" w:rsidTr="00C03B46">
        <w:tc>
          <w:tcPr>
            <w:tcW w:w="8550" w:type="dxa"/>
          </w:tcPr>
          <w:p w14:paraId="2B33F426" w14:textId="77777777" w:rsidR="00EE67E0" w:rsidRPr="008349B8" w:rsidRDefault="00EE67E0" w:rsidP="00C03B46">
            <w:pPr>
              <w:jc w:val="center"/>
              <w:rPr>
                <w:rFonts w:cstheme="minorHAnsi"/>
                <w:b/>
                <w:bCs/>
                <w:spacing w:val="1"/>
                <w:u w:val="single"/>
              </w:rPr>
            </w:pPr>
            <w:r w:rsidRPr="008349B8">
              <w:rPr>
                <w:rFonts w:cstheme="minorHAnsi"/>
                <w:b/>
                <w:bCs/>
                <w:w w:val="102"/>
                <w:u w:val="single"/>
              </w:rPr>
              <w:t>Certif</w:t>
            </w:r>
            <w:r w:rsidRPr="008349B8">
              <w:rPr>
                <w:rFonts w:cstheme="minorHAnsi"/>
                <w:b/>
                <w:bCs/>
                <w:spacing w:val="1"/>
                <w:w w:val="102"/>
                <w:u w:val="single"/>
              </w:rPr>
              <w:t>i</w:t>
            </w:r>
            <w:r w:rsidRPr="008349B8">
              <w:rPr>
                <w:rFonts w:cstheme="minorHAnsi"/>
                <w:b/>
                <w:bCs/>
                <w:spacing w:val="-2"/>
                <w:w w:val="102"/>
                <w:u w:val="single"/>
              </w:rPr>
              <w:t>c</w:t>
            </w:r>
            <w:r w:rsidRPr="008349B8">
              <w:rPr>
                <w:rFonts w:cstheme="minorHAnsi"/>
                <w:b/>
                <w:bCs/>
                <w:w w:val="102"/>
                <w:u w:val="single"/>
              </w:rPr>
              <w:t>a</w:t>
            </w:r>
            <w:r w:rsidRPr="008349B8">
              <w:rPr>
                <w:rFonts w:cstheme="minorHAnsi"/>
                <w:b/>
                <w:bCs/>
                <w:spacing w:val="2"/>
                <w:w w:val="102"/>
                <w:u w:val="single"/>
              </w:rPr>
              <w:t>t</w:t>
            </w:r>
            <w:r w:rsidRPr="008349B8">
              <w:rPr>
                <w:rFonts w:cstheme="minorHAnsi"/>
                <w:b/>
                <w:bCs/>
                <w:w w:val="102"/>
                <w:u w:val="single"/>
              </w:rPr>
              <w:t>e</w:t>
            </w:r>
            <w:r w:rsidRPr="008349B8">
              <w:rPr>
                <w:rFonts w:cstheme="minorHAnsi"/>
                <w:b/>
                <w:bCs/>
                <w:spacing w:val="3"/>
                <w:u w:val="single"/>
              </w:rPr>
              <w:t xml:space="preserve"> </w:t>
            </w:r>
            <w:r w:rsidRPr="008349B8">
              <w:rPr>
                <w:rFonts w:cstheme="minorHAnsi"/>
                <w:b/>
                <w:bCs/>
                <w:w w:val="102"/>
                <w:u w:val="single"/>
              </w:rPr>
              <w:t>from</w:t>
            </w:r>
            <w:r w:rsidRPr="008349B8">
              <w:rPr>
                <w:rFonts w:cstheme="minorHAnsi"/>
                <w:b/>
                <w:bCs/>
                <w:spacing w:val="1"/>
                <w:u w:val="single"/>
              </w:rPr>
              <w:t xml:space="preserve"> </w:t>
            </w:r>
            <w:r w:rsidRPr="008349B8">
              <w:rPr>
                <w:rFonts w:cstheme="minorHAnsi"/>
                <w:b/>
                <w:bCs/>
                <w:w w:val="102"/>
                <w:u w:val="single"/>
              </w:rPr>
              <w:t>t</w:t>
            </w:r>
            <w:r w:rsidRPr="008349B8">
              <w:rPr>
                <w:rFonts w:cstheme="minorHAnsi"/>
                <w:b/>
                <w:bCs/>
                <w:spacing w:val="2"/>
                <w:w w:val="102"/>
                <w:u w:val="single"/>
              </w:rPr>
              <w:t>h</w:t>
            </w:r>
            <w:r w:rsidRPr="008349B8">
              <w:rPr>
                <w:rFonts w:cstheme="minorHAnsi"/>
                <w:b/>
                <w:bCs/>
                <w:w w:val="102"/>
                <w:u w:val="single"/>
              </w:rPr>
              <w:t>e</w:t>
            </w:r>
            <w:r w:rsidRPr="008349B8">
              <w:rPr>
                <w:rFonts w:cstheme="minorHAnsi"/>
                <w:b/>
                <w:bCs/>
                <w:u w:val="single"/>
              </w:rPr>
              <w:t xml:space="preserve"> </w:t>
            </w:r>
            <w:r w:rsidRPr="008349B8">
              <w:rPr>
                <w:rFonts w:cstheme="minorHAnsi"/>
                <w:b/>
                <w:bCs/>
                <w:w w:val="102"/>
                <w:u w:val="single"/>
              </w:rPr>
              <w:t>Statuto</w:t>
            </w:r>
            <w:r w:rsidRPr="008349B8">
              <w:rPr>
                <w:rFonts w:cstheme="minorHAnsi"/>
                <w:b/>
                <w:bCs/>
                <w:spacing w:val="-2"/>
                <w:w w:val="102"/>
                <w:u w:val="single"/>
              </w:rPr>
              <w:t>r</w:t>
            </w:r>
            <w:r w:rsidRPr="008349B8">
              <w:rPr>
                <w:rFonts w:cstheme="minorHAnsi"/>
                <w:b/>
                <w:bCs/>
                <w:w w:val="102"/>
                <w:u w:val="single"/>
              </w:rPr>
              <w:t>y</w:t>
            </w:r>
            <w:r w:rsidRPr="008349B8">
              <w:rPr>
                <w:rFonts w:cstheme="minorHAnsi"/>
                <w:b/>
                <w:bCs/>
                <w:spacing w:val="3"/>
                <w:u w:val="single"/>
              </w:rPr>
              <w:t xml:space="preserve"> </w:t>
            </w:r>
            <w:r w:rsidRPr="008349B8">
              <w:rPr>
                <w:rFonts w:cstheme="minorHAnsi"/>
                <w:b/>
                <w:bCs/>
                <w:w w:val="102"/>
                <w:u w:val="single"/>
              </w:rPr>
              <w:t>Au</w:t>
            </w:r>
            <w:r w:rsidRPr="008349B8">
              <w:rPr>
                <w:rFonts w:cstheme="minorHAnsi"/>
                <w:b/>
                <w:bCs/>
                <w:spacing w:val="2"/>
                <w:w w:val="102"/>
                <w:u w:val="single"/>
              </w:rPr>
              <w:t>d</w:t>
            </w:r>
            <w:r w:rsidRPr="008349B8">
              <w:rPr>
                <w:rFonts w:cstheme="minorHAnsi"/>
                <w:b/>
                <w:bCs/>
                <w:w w:val="102"/>
                <w:u w:val="single"/>
              </w:rPr>
              <w:t>itor regarding PPP projects</w:t>
            </w:r>
            <w:r w:rsidRPr="008349B8">
              <w:rPr>
                <w:rStyle w:val="FootnoteReference"/>
                <w:rFonts w:cstheme="minorHAnsi"/>
                <w:b/>
                <w:bCs/>
                <w:spacing w:val="1"/>
                <w:u w:val="single"/>
              </w:rPr>
              <w:footnoteReference w:customMarkFollows="1" w:id="12"/>
              <w:t>Φ</w:t>
            </w:r>
          </w:p>
          <w:p w14:paraId="032A24B5" w14:textId="77777777" w:rsidR="00EE67E0" w:rsidRPr="008349B8" w:rsidRDefault="00EE67E0" w:rsidP="00C03B46">
            <w:pPr>
              <w:keepNext/>
              <w:widowControl w:val="0"/>
              <w:autoSpaceDE w:val="0"/>
              <w:autoSpaceDN w:val="0"/>
              <w:adjustRightInd w:val="0"/>
              <w:ind w:left="432" w:right="-20" w:hanging="432"/>
              <w:jc w:val="both"/>
              <w:outlineLvl w:val="0"/>
              <w:rPr>
                <w:rFonts w:cstheme="minorHAnsi"/>
              </w:rPr>
            </w:pPr>
          </w:p>
          <w:p w14:paraId="02CEF180" w14:textId="77777777" w:rsidR="00EE67E0" w:rsidRPr="008349B8" w:rsidRDefault="00EE67E0" w:rsidP="00C03B46">
            <w:pPr>
              <w:autoSpaceDE w:val="0"/>
              <w:autoSpaceDN w:val="0"/>
              <w:adjustRightInd w:val="0"/>
              <w:jc w:val="both"/>
              <w:rPr>
                <w:rFonts w:cstheme="minorHAnsi"/>
              </w:rPr>
            </w:pPr>
            <w:r w:rsidRPr="008349B8">
              <w:rPr>
                <w:rFonts w:cstheme="minorHAnsi"/>
              </w:rPr>
              <w:t xml:space="preserve">Based on its books of accounts and other published information authenticated by it, this is to certify that …………………….. </w:t>
            </w:r>
            <w:r w:rsidRPr="008349B8">
              <w:rPr>
                <w:rFonts w:cstheme="minorHAnsi"/>
                <w:i/>
                <w:iCs/>
              </w:rPr>
              <w:t xml:space="preserve">(name of the Bidder/Member/Associate) </w:t>
            </w:r>
            <w:r w:rsidRPr="008349B8">
              <w:rPr>
                <w:rFonts w:cstheme="minorHAnsi"/>
              </w:rPr>
              <w:t xml:space="preserve">is/ was an equity shareholder in ……………….. </w:t>
            </w:r>
            <w:r w:rsidRPr="008349B8">
              <w:rPr>
                <w:rFonts w:cstheme="minorHAnsi"/>
                <w:i/>
                <w:iCs/>
              </w:rPr>
              <w:t xml:space="preserve">(title of the project company) </w:t>
            </w:r>
            <w:r w:rsidRPr="008349B8">
              <w:rPr>
                <w:rFonts w:cstheme="minorHAnsi"/>
              </w:rPr>
              <w:t>and holds/ held Rs. ………cr. (Rupees ………………………….. crore) of equity (which constitutes ……..%</w:t>
            </w:r>
            <w:r w:rsidRPr="008349B8">
              <w:rPr>
                <w:rStyle w:val="FootnoteReference"/>
                <w:rFonts w:cstheme="minorHAnsi"/>
              </w:rPr>
              <w:footnoteReference w:customMarkFollows="1" w:id="13"/>
              <w:t>€</w:t>
            </w:r>
            <w:r w:rsidRPr="008349B8">
              <w:rPr>
                <w:rFonts w:cstheme="minorHAnsi"/>
              </w:rPr>
              <w:t xml:space="preserve"> of the total paid up and subscribed equity capital) of the project company from …………... </w:t>
            </w:r>
            <w:r w:rsidRPr="008349B8">
              <w:rPr>
                <w:rFonts w:cstheme="minorHAnsi"/>
                <w:i/>
                <w:iCs/>
              </w:rPr>
              <w:t xml:space="preserve">(date) </w:t>
            </w:r>
            <w:r w:rsidRPr="008349B8">
              <w:rPr>
                <w:rFonts w:cstheme="minorHAnsi"/>
              </w:rPr>
              <w:t xml:space="preserve">to …………….. </w:t>
            </w:r>
            <w:r w:rsidRPr="008349B8">
              <w:rPr>
                <w:rFonts w:cstheme="minorHAnsi"/>
                <w:i/>
                <w:iCs/>
              </w:rPr>
              <w:t>(date)</w:t>
            </w:r>
            <w:r w:rsidRPr="008349B8">
              <w:rPr>
                <w:rStyle w:val="FootnoteReference"/>
                <w:rFonts w:cstheme="minorHAnsi"/>
                <w:i/>
                <w:iCs/>
              </w:rPr>
              <w:footnoteReference w:customMarkFollows="1" w:id="14"/>
              <w:t>¥</w:t>
            </w:r>
            <w:r w:rsidRPr="008349B8">
              <w:rPr>
                <w:rFonts w:cstheme="minorHAnsi"/>
                <w:i/>
                <w:iCs/>
              </w:rPr>
              <w:t xml:space="preserve">. </w:t>
            </w:r>
            <w:r w:rsidRPr="008349B8">
              <w:rPr>
                <w:rFonts w:cstheme="minorHAnsi"/>
              </w:rPr>
              <w:t xml:space="preserve">The project was/is likely to be commissioned on ……………. </w:t>
            </w:r>
            <w:r w:rsidRPr="008349B8">
              <w:rPr>
                <w:rFonts w:cstheme="minorHAnsi"/>
                <w:i/>
                <w:iCs/>
              </w:rPr>
              <w:t>(date of commissioning of the project)</w:t>
            </w:r>
            <w:r w:rsidRPr="008349B8">
              <w:rPr>
                <w:rFonts w:cstheme="minorHAnsi"/>
              </w:rPr>
              <w:t>.</w:t>
            </w:r>
          </w:p>
          <w:p w14:paraId="58136264" w14:textId="77777777" w:rsidR="00EE67E0" w:rsidRPr="008349B8" w:rsidRDefault="00EE67E0" w:rsidP="00C03B46">
            <w:pPr>
              <w:keepNext/>
              <w:autoSpaceDE w:val="0"/>
              <w:autoSpaceDN w:val="0"/>
              <w:adjustRightInd w:val="0"/>
              <w:jc w:val="both"/>
              <w:outlineLvl w:val="2"/>
              <w:rPr>
                <w:rFonts w:cstheme="minorHAnsi"/>
              </w:rPr>
            </w:pPr>
          </w:p>
          <w:p w14:paraId="7AB26B37" w14:textId="77777777" w:rsidR="00EE67E0" w:rsidRPr="008349B8" w:rsidRDefault="00EE67E0" w:rsidP="00C03B46">
            <w:pPr>
              <w:autoSpaceDE w:val="0"/>
              <w:autoSpaceDN w:val="0"/>
              <w:adjustRightInd w:val="0"/>
              <w:jc w:val="both"/>
              <w:rPr>
                <w:rFonts w:cstheme="minorHAnsi"/>
              </w:rPr>
            </w:pPr>
            <w:r w:rsidRPr="008349B8">
              <w:rPr>
                <w:rFonts w:cstheme="minorHAnsi"/>
              </w:rPr>
              <w:t>We further certify that the total estimated capital cost of the project is Rs. ……… cr. (Rupees …………………crore), of which Rs. ……… cr. (Rupees …………… crore) of capital expenditure was incurred during the past 5 (five) financial years as per year-wise details noted below:</w:t>
            </w:r>
          </w:p>
          <w:p w14:paraId="29C80DD3" w14:textId="77777777" w:rsidR="00EE67E0" w:rsidRPr="008349B8" w:rsidRDefault="00EE67E0" w:rsidP="00C03B46">
            <w:pPr>
              <w:autoSpaceDE w:val="0"/>
              <w:autoSpaceDN w:val="0"/>
              <w:adjustRightInd w:val="0"/>
              <w:jc w:val="both"/>
              <w:rPr>
                <w:rFonts w:cstheme="minorHAnsi"/>
              </w:rPr>
            </w:pPr>
            <w:r w:rsidRPr="008349B8">
              <w:rPr>
                <w:rFonts w:cstheme="minorHAnsi"/>
              </w:rPr>
              <w:t>………………………</w:t>
            </w:r>
          </w:p>
          <w:p w14:paraId="7AC72068" w14:textId="77777777" w:rsidR="00EE67E0" w:rsidRPr="008349B8" w:rsidRDefault="00EE67E0" w:rsidP="00C03B46">
            <w:pPr>
              <w:autoSpaceDE w:val="0"/>
              <w:autoSpaceDN w:val="0"/>
              <w:adjustRightInd w:val="0"/>
              <w:jc w:val="both"/>
              <w:rPr>
                <w:rFonts w:cstheme="minorHAnsi"/>
              </w:rPr>
            </w:pPr>
            <w:r w:rsidRPr="008349B8">
              <w:rPr>
                <w:rFonts w:cstheme="minorHAnsi"/>
              </w:rPr>
              <w:t>………………………</w:t>
            </w:r>
          </w:p>
          <w:p w14:paraId="44331DEF" w14:textId="576C9800" w:rsidR="00EE67E0" w:rsidRPr="008349B8" w:rsidRDefault="00EE67E0" w:rsidP="00C03B46">
            <w:pPr>
              <w:autoSpaceDE w:val="0"/>
              <w:autoSpaceDN w:val="0"/>
              <w:adjustRightInd w:val="0"/>
              <w:jc w:val="both"/>
              <w:rPr>
                <w:rFonts w:cstheme="minorHAnsi"/>
              </w:rPr>
            </w:pPr>
            <w:r w:rsidRPr="008349B8">
              <w:rPr>
                <w:rFonts w:cstheme="minorHAnsi"/>
              </w:rPr>
              <w:t>We also certify that the eligible annual revenues collected and appropriated by the aforesaid project company in terms of Clauses 3.2.1 and 3.2.3 (d) of the RFP during the past 5 (five) financial years were Rs. ……..… cr. (Rupees.............................. crore) as per year-wise details noted below:</w:t>
            </w:r>
          </w:p>
          <w:p w14:paraId="78101FE1" w14:textId="77777777" w:rsidR="00EE67E0" w:rsidRPr="008349B8" w:rsidRDefault="00EE67E0" w:rsidP="00C03B46">
            <w:pPr>
              <w:autoSpaceDE w:val="0"/>
              <w:autoSpaceDN w:val="0"/>
              <w:adjustRightInd w:val="0"/>
              <w:jc w:val="both"/>
              <w:rPr>
                <w:rFonts w:cstheme="minorHAnsi"/>
              </w:rPr>
            </w:pPr>
            <w:r w:rsidRPr="008349B8">
              <w:rPr>
                <w:rFonts w:cstheme="minorHAnsi"/>
              </w:rPr>
              <w:t>………………………</w:t>
            </w:r>
          </w:p>
          <w:p w14:paraId="1DA3F493" w14:textId="77777777" w:rsidR="00EE67E0" w:rsidRPr="008349B8" w:rsidRDefault="00EE67E0" w:rsidP="00C03B46">
            <w:pPr>
              <w:autoSpaceDE w:val="0"/>
              <w:autoSpaceDN w:val="0"/>
              <w:adjustRightInd w:val="0"/>
              <w:jc w:val="both"/>
              <w:rPr>
                <w:rFonts w:cstheme="minorHAnsi"/>
              </w:rPr>
            </w:pPr>
            <w:r w:rsidRPr="008349B8">
              <w:rPr>
                <w:rFonts w:cstheme="minorHAnsi"/>
              </w:rPr>
              <w:t>………………………</w:t>
            </w:r>
          </w:p>
          <w:p w14:paraId="35EA6C5E" w14:textId="77777777" w:rsidR="00EE67E0" w:rsidRPr="008349B8" w:rsidRDefault="00EE67E0" w:rsidP="00C03B46">
            <w:pPr>
              <w:autoSpaceDE w:val="0"/>
              <w:autoSpaceDN w:val="0"/>
              <w:adjustRightInd w:val="0"/>
              <w:jc w:val="both"/>
              <w:rPr>
                <w:rFonts w:cstheme="minorHAnsi"/>
              </w:rPr>
            </w:pPr>
            <w:r w:rsidRPr="008349B8">
              <w:rPr>
                <w:rFonts w:cstheme="minorHAnsi"/>
              </w:rPr>
              <w:t>Name of the audit firm:</w:t>
            </w:r>
          </w:p>
          <w:p w14:paraId="7D4C1821" w14:textId="77777777" w:rsidR="00EE67E0" w:rsidRPr="008349B8" w:rsidRDefault="00EE67E0" w:rsidP="00C03B46">
            <w:pPr>
              <w:autoSpaceDE w:val="0"/>
              <w:autoSpaceDN w:val="0"/>
              <w:adjustRightInd w:val="0"/>
              <w:jc w:val="both"/>
              <w:rPr>
                <w:rFonts w:cstheme="minorHAnsi"/>
              </w:rPr>
            </w:pPr>
            <w:r w:rsidRPr="008349B8">
              <w:rPr>
                <w:rFonts w:cstheme="minorHAnsi"/>
              </w:rPr>
              <w:t>Seal of the audit firm: (Signature, name and designation of the authorised signatory)</w:t>
            </w:r>
          </w:p>
          <w:p w14:paraId="6B469CDA" w14:textId="77777777" w:rsidR="00EE67E0" w:rsidRPr="008349B8" w:rsidRDefault="00EE67E0" w:rsidP="00C03B46">
            <w:pPr>
              <w:autoSpaceDE w:val="0"/>
              <w:autoSpaceDN w:val="0"/>
              <w:adjustRightInd w:val="0"/>
              <w:jc w:val="both"/>
              <w:rPr>
                <w:rFonts w:cstheme="minorHAnsi"/>
              </w:rPr>
            </w:pPr>
            <w:r w:rsidRPr="008349B8">
              <w:rPr>
                <w:rFonts w:cstheme="minorHAnsi"/>
              </w:rPr>
              <w:t>Date:</w:t>
            </w:r>
          </w:p>
        </w:tc>
      </w:tr>
    </w:tbl>
    <w:p w14:paraId="7E9299C0"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p>
    <w:p w14:paraId="59215C3A" w14:textId="77777777" w:rsidR="00EE67E0" w:rsidRPr="008349B8" w:rsidRDefault="00EE67E0" w:rsidP="00EE67E0">
      <w:pPr>
        <w:widowControl w:val="0"/>
        <w:autoSpaceDE w:val="0"/>
        <w:autoSpaceDN w:val="0"/>
        <w:adjustRightInd w:val="0"/>
        <w:spacing w:after="0" w:line="240" w:lineRule="auto"/>
        <w:ind w:left="720" w:right="469" w:hanging="720"/>
        <w:jc w:val="both"/>
        <w:rPr>
          <w:rFonts w:cstheme="minorHAnsi"/>
        </w:rPr>
      </w:pPr>
      <w:r w:rsidRPr="008349B8">
        <w:rPr>
          <w:rFonts w:ascii="Arial" w:hAnsi="Arial" w:cs="Arial"/>
          <w:w w:val="102"/>
          <w:sz w:val="20"/>
          <w:szCs w:val="20"/>
        </w:rPr>
        <w:t>1</w:t>
      </w:r>
      <w:r w:rsidRPr="008349B8">
        <w:rPr>
          <w:rFonts w:ascii="Arial" w:hAnsi="Arial" w:cs="Arial"/>
          <w:spacing w:val="1"/>
          <w:w w:val="102"/>
          <w:sz w:val="20"/>
          <w:szCs w:val="20"/>
        </w:rPr>
        <w:t>4</w:t>
      </w:r>
      <w:r w:rsidRPr="008349B8">
        <w:rPr>
          <w:rFonts w:ascii="Arial" w:hAnsi="Arial" w:cs="Arial"/>
          <w:w w:val="102"/>
          <w:sz w:val="20"/>
          <w:szCs w:val="20"/>
        </w:rPr>
        <w:t>.</w:t>
      </w:r>
      <w:r w:rsidRPr="008349B8">
        <w:rPr>
          <w:rFonts w:ascii="Arial" w:hAnsi="Arial" w:cs="Arial"/>
          <w:sz w:val="20"/>
          <w:szCs w:val="20"/>
        </w:rPr>
        <w:tab/>
      </w:r>
      <w:r w:rsidRPr="008349B8">
        <w:rPr>
          <w:rFonts w:cstheme="minorHAnsi"/>
          <w:w w:val="102"/>
        </w:rPr>
        <w:t>If</w:t>
      </w:r>
      <w:r w:rsidRPr="008349B8">
        <w:rPr>
          <w:rFonts w:cstheme="minorHAnsi"/>
        </w:rPr>
        <w:t xml:space="preserve"> </w:t>
      </w:r>
      <w:r w:rsidRPr="008349B8">
        <w:rPr>
          <w:rFonts w:cstheme="minorHAnsi"/>
          <w:spacing w:val="-7"/>
        </w:rPr>
        <w:t xml:space="preserve"> </w:t>
      </w:r>
      <w:r w:rsidRPr="008349B8">
        <w:rPr>
          <w:rFonts w:cstheme="minorHAnsi"/>
          <w:w w:val="102"/>
        </w:rPr>
        <w:t>the</w:t>
      </w:r>
      <w:r w:rsidRPr="008349B8">
        <w:rPr>
          <w:rFonts w:cstheme="minorHAnsi"/>
        </w:rPr>
        <w:t xml:space="preserve"> </w:t>
      </w:r>
      <w:r w:rsidRPr="008349B8">
        <w:rPr>
          <w:rFonts w:cstheme="minorHAnsi"/>
          <w:spacing w:val="-7"/>
        </w:rPr>
        <w:t xml:space="preserve"> </w:t>
      </w:r>
      <w:r w:rsidRPr="008349B8">
        <w:rPr>
          <w:rFonts w:cstheme="minorHAnsi"/>
          <w:w w:val="102"/>
        </w:rPr>
        <w:t>Bidder</w:t>
      </w:r>
      <w:r w:rsidRPr="008349B8">
        <w:rPr>
          <w:rFonts w:cstheme="minorHAnsi"/>
        </w:rPr>
        <w:t xml:space="preserve"> </w:t>
      </w:r>
      <w:r w:rsidRPr="008349B8">
        <w:rPr>
          <w:rFonts w:cstheme="minorHAnsi"/>
          <w:spacing w:val="-6"/>
        </w:rPr>
        <w:t xml:space="preserve"> </w:t>
      </w:r>
      <w:r w:rsidRPr="008349B8">
        <w:rPr>
          <w:rFonts w:cstheme="minorHAnsi"/>
          <w:w w:val="102"/>
        </w:rPr>
        <w:t>is</w:t>
      </w:r>
      <w:r w:rsidRPr="008349B8">
        <w:rPr>
          <w:rFonts w:cstheme="minorHAnsi"/>
        </w:rPr>
        <w:t xml:space="preserve"> </w:t>
      </w:r>
      <w:r w:rsidRPr="008349B8">
        <w:rPr>
          <w:rFonts w:cstheme="minorHAnsi"/>
          <w:spacing w:val="-7"/>
        </w:rPr>
        <w:t xml:space="preserve"> </w:t>
      </w:r>
      <w:r w:rsidRPr="008349B8">
        <w:rPr>
          <w:rFonts w:cstheme="minorHAnsi"/>
          <w:w w:val="102"/>
        </w:rPr>
        <w:t>c</w:t>
      </w:r>
      <w:r w:rsidRPr="008349B8">
        <w:rPr>
          <w:rFonts w:cstheme="minorHAnsi"/>
          <w:spacing w:val="1"/>
          <w:w w:val="102"/>
        </w:rPr>
        <w:t>l</w:t>
      </w:r>
      <w:r w:rsidRPr="008349B8">
        <w:rPr>
          <w:rFonts w:cstheme="minorHAnsi"/>
          <w:w w:val="102"/>
        </w:rPr>
        <w:t>aim</w:t>
      </w:r>
      <w:r w:rsidRPr="008349B8">
        <w:rPr>
          <w:rFonts w:cstheme="minorHAnsi"/>
          <w:spacing w:val="1"/>
          <w:w w:val="102"/>
        </w:rPr>
        <w:t>i</w:t>
      </w:r>
      <w:r w:rsidRPr="008349B8">
        <w:rPr>
          <w:rFonts w:cstheme="minorHAnsi"/>
          <w:w w:val="102"/>
        </w:rPr>
        <w:t>ng</w:t>
      </w:r>
      <w:r w:rsidRPr="008349B8">
        <w:rPr>
          <w:rFonts w:cstheme="minorHAnsi"/>
        </w:rPr>
        <w:t xml:space="preserve"> </w:t>
      </w:r>
      <w:r w:rsidRPr="008349B8">
        <w:rPr>
          <w:rFonts w:cstheme="minorHAnsi"/>
          <w:spacing w:val="-6"/>
        </w:rPr>
        <w:t xml:space="preserve"> </w:t>
      </w:r>
      <w:r w:rsidRPr="008349B8">
        <w:rPr>
          <w:rFonts w:cstheme="minorHAnsi"/>
          <w:w w:val="102"/>
        </w:rPr>
        <w:t>ex</w:t>
      </w:r>
      <w:r w:rsidRPr="008349B8">
        <w:rPr>
          <w:rFonts w:cstheme="minorHAnsi"/>
          <w:spacing w:val="1"/>
          <w:w w:val="102"/>
        </w:rPr>
        <w:t>p</w:t>
      </w:r>
      <w:r w:rsidRPr="008349B8">
        <w:rPr>
          <w:rFonts w:cstheme="minorHAnsi"/>
          <w:spacing w:val="-2"/>
          <w:w w:val="102"/>
        </w:rPr>
        <w:t>e</w:t>
      </w:r>
      <w:r w:rsidRPr="008349B8">
        <w:rPr>
          <w:rFonts w:cstheme="minorHAnsi"/>
          <w:w w:val="102"/>
        </w:rPr>
        <w:t>r</w:t>
      </w:r>
      <w:r w:rsidRPr="008349B8">
        <w:rPr>
          <w:rFonts w:cstheme="minorHAnsi"/>
          <w:spacing w:val="1"/>
          <w:w w:val="102"/>
        </w:rPr>
        <w:t>i</w:t>
      </w:r>
      <w:r w:rsidRPr="008349B8">
        <w:rPr>
          <w:rFonts w:cstheme="minorHAnsi"/>
          <w:w w:val="102"/>
        </w:rPr>
        <w:t>e</w:t>
      </w:r>
      <w:r w:rsidRPr="008349B8">
        <w:rPr>
          <w:rFonts w:cstheme="minorHAnsi"/>
          <w:spacing w:val="1"/>
          <w:w w:val="102"/>
        </w:rPr>
        <w:t>n</w:t>
      </w:r>
      <w:r w:rsidRPr="008349B8">
        <w:rPr>
          <w:rFonts w:cstheme="minorHAnsi"/>
          <w:w w:val="102"/>
        </w:rPr>
        <w:t>ce</w:t>
      </w:r>
      <w:r w:rsidRPr="008349B8">
        <w:rPr>
          <w:rFonts w:cstheme="minorHAnsi"/>
        </w:rPr>
        <w:t xml:space="preserve"> </w:t>
      </w:r>
      <w:r w:rsidRPr="008349B8">
        <w:rPr>
          <w:rFonts w:cstheme="minorHAnsi"/>
          <w:spacing w:val="-8"/>
        </w:rPr>
        <w:t xml:space="preserve"> </w:t>
      </w:r>
      <w:r w:rsidRPr="008349B8">
        <w:rPr>
          <w:rFonts w:cstheme="minorHAnsi"/>
          <w:w w:val="102"/>
        </w:rPr>
        <w:t>un</w:t>
      </w:r>
      <w:r w:rsidRPr="008349B8">
        <w:rPr>
          <w:rFonts w:cstheme="minorHAnsi"/>
          <w:spacing w:val="1"/>
          <w:w w:val="102"/>
        </w:rPr>
        <w:t>d</w:t>
      </w:r>
      <w:r w:rsidRPr="008349B8">
        <w:rPr>
          <w:rFonts w:cstheme="minorHAnsi"/>
          <w:w w:val="102"/>
        </w:rPr>
        <w:t>er</w:t>
      </w:r>
      <w:r w:rsidRPr="008349B8">
        <w:rPr>
          <w:rFonts w:cstheme="minorHAnsi"/>
        </w:rPr>
        <w:t xml:space="preserve"> </w:t>
      </w:r>
      <w:r w:rsidRPr="008349B8">
        <w:rPr>
          <w:rFonts w:cstheme="minorHAnsi"/>
          <w:spacing w:val="-6"/>
        </w:rPr>
        <w:t xml:space="preserve"> </w:t>
      </w:r>
      <w:r w:rsidRPr="008349B8">
        <w:rPr>
          <w:rFonts w:cstheme="minorHAnsi"/>
          <w:w w:val="102"/>
        </w:rPr>
        <w:t>C</w:t>
      </w:r>
      <w:r w:rsidRPr="008349B8">
        <w:rPr>
          <w:rFonts w:cstheme="minorHAnsi"/>
          <w:spacing w:val="1"/>
          <w:w w:val="102"/>
        </w:rPr>
        <w:t>a</w:t>
      </w:r>
      <w:r w:rsidRPr="008349B8">
        <w:rPr>
          <w:rFonts w:cstheme="minorHAnsi"/>
          <w:w w:val="102"/>
        </w:rPr>
        <w:t>tegory</w:t>
      </w:r>
      <w:r w:rsidRPr="008349B8">
        <w:rPr>
          <w:rFonts w:cstheme="minorHAnsi"/>
        </w:rPr>
        <w:t xml:space="preserve"> </w:t>
      </w:r>
      <w:r w:rsidRPr="008349B8">
        <w:rPr>
          <w:rFonts w:cstheme="minorHAnsi"/>
          <w:spacing w:val="-5"/>
        </w:rPr>
        <w:t xml:space="preserve"> </w:t>
      </w:r>
      <w:r w:rsidRPr="008349B8">
        <w:rPr>
          <w:rFonts w:cstheme="minorHAnsi"/>
          <w:w w:val="102"/>
        </w:rPr>
        <w:t>3</w:t>
      </w:r>
      <w:r w:rsidRPr="008349B8">
        <w:rPr>
          <w:rFonts w:cstheme="minorHAnsi"/>
        </w:rPr>
        <w:t xml:space="preserve"> </w:t>
      </w:r>
      <w:r w:rsidRPr="008349B8">
        <w:rPr>
          <w:rFonts w:cstheme="minorHAnsi"/>
          <w:spacing w:val="-8"/>
        </w:rPr>
        <w:t xml:space="preserve"> </w:t>
      </w:r>
      <w:r w:rsidRPr="008349B8">
        <w:rPr>
          <w:rFonts w:cstheme="minorHAnsi"/>
          <w:w w:val="102"/>
        </w:rPr>
        <w:t>&amp;</w:t>
      </w:r>
      <w:r w:rsidRPr="008349B8">
        <w:rPr>
          <w:rFonts w:cstheme="minorHAnsi"/>
        </w:rPr>
        <w:t xml:space="preserve"> </w:t>
      </w:r>
      <w:r w:rsidRPr="008349B8">
        <w:rPr>
          <w:rFonts w:cstheme="minorHAnsi"/>
          <w:spacing w:val="-7"/>
        </w:rPr>
        <w:t xml:space="preserve"> </w:t>
      </w:r>
      <w:r w:rsidRPr="008349B8">
        <w:rPr>
          <w:rFonts w:cstheme="minorHAnsi"/>
          <w:spacing w:val="1"/>
          <w:w w:val="102"/>
        </w:rPr>
        <w:t>4</w:t>
      </w:r>
      <w:r w:rsidRPr="008349B8">
        <w:rPr>
          <w:rStyle w:val="FootnoteReference"/>
          <w:rFonts w:ascii="Segoe UI Symbol" w:hAnsi="Segoe UI Symbol" w:cs="Segoe UI Symbol"/>
          <w:w w:val="102"/>
        </w:rPr>
        <w:footnoteReference w:customMarkFollows="1" w:id="15"/>
        <w:t>♣</w:t>
      </w:r>
      <w:r w:rsidRPr="008349B8">
        <w:rPr>
          <w:rFonts w:cstheme="minorHAnsi"/>
          <w:w w:val="102"/>
        </w:rPr>
        <w:t>,</w:t>
      </w:r>
      <w:r w:rsidRPr="008349B8">
        <w:rPr>
          <w:rFonts w:cstheme="minorHAnsi"/>
        </w:rPr>
        <w:t xml:space="preserve"> </w:t>
      </w:r>
      <w:r w:rsidRPr="008349B8">
        <w:rPr>
          <w:rFonts w:cstheme="minorHAnsi"/>
          <w:spacing w:val="-7"/>
        </w:rPr>
        <w:t xml:space="preserve"> </w:t>
      </w:r>
      <w:r w:rsidRPr="008349B8">
        <w:rPr>
          <w:rFonts w:cstheme="minorHAnsi"/>
          <w:w w:val="102"/>
        </w:rPr>
        <w:t>it</w:t>
      </w:r>
      <w:r w:rsidRPr="008349B8">
        <w:rPr>
          <w:rFonts w:cstheme="minorHAnsi"/>
        </w:rPr>
        <w:t xml:space="preserve"> </w:t>
      </w:r>
      <w:r w:rsidRPr="008349B8">
        <w:rPr>
          <w:rFonts w:cstheme="minorHAnsi"/>
          <w:spacing w:val="-8"/>
        </w:rPr>
        <w:t xml:space="preserve"> </w:t>
      </w:r>
      <w:r w:rsidRPr="008349B8">
        <w:rPr>
          <w:rFonts w:cstheme="minorHAnsi"/>
          <w:w w:val="102"/>
        </w:rPr>
        <w:t>sh</w:t>
      </w:r>
      <w:r w:rsidRPr="008349B8">
        <w:rPr>
          <w:rFonts w:cstheme="minorHAnsi"/>
          <w:spacing w:val="1"/>
          <w:w w:val="102"/>
        </w:rPr>
        <w:t>o</w:t>
      </w:r>
      <w:r w:rsidRPr="008349B8">
        <w:rPr>
          <w:rFonts w:cstheme="minorHAnsi"/>
          <w:w w:val="102"/>
        </w:rPr>
        <w:t>u</w:t>
      </w:r>
      <w:r w:rsidRPr="008349B8">
        <w:rPr>
          <w:rFonts w:cstheme="minorHAnsi"/>
          <w:spacing w:val="-2"/>
          <w:w w:val="102"/>
        </w:rPr>
        <w:t>l</w:t>
      </w:r>
      <w:r w:rsidRPr="008349B8">
        <w:rPr>
          <w:rFonts w:cstheme="minorHAnsi"/>
          <w:w w:val="102"/>
        </w:rPr>
        <w:t>d provide</w:t>
      </w:r>
      <w:r w:rsidRPr="008349B8">
        <w:rPr>
          <w:rFonts w:cstheme="minorHAnsi"/>
          <w:spacing w:val="5"/>
        </w:rPr>
        <w:t xml:space="preserve"> </w:t>
      </w:r>
      <w:r w:rsidRPr="008349B8">
        <w:rPr>
          <w:rFonts w:cstheme="minorHAnsi"/>
          <w:w w:val="102"/>
        </w:rPr>
        <w:t>a</w:t>
      </w:r>
      <w:r w:rsidRPr="008349B8">
        <w:rPr>
          <w:rFonts w:cstheme="minorHAnsi"/>
          <w:spacing w:val="2"/>
        </w:rPr>
        <w:t xml:space="preserve"> </w:t>
      </w:r>
      <w:r w:rsidRPr="008349B8">
        <w:rPr>
          <w:rFonts w:cstheme="minorHAnsi"/>
          <w:w w:val="102"/>
        </w:rPr>
        <w:t>cert</w:t>
      </w:r>
      <w:r w:rsidRPr="008349B8">
        <w:rPr>
          <w:rFonts w:cstheme="minorHAnsi"/>
          <w:spacing w:val="-2"/>
          <w:w w:val="102"/>
        </w:rPr>
        <w:t>i</w:t>
      </w:r>
      <w:r w:rsidRPr="008349B8">
        <w:rPr>
          <w:rFonts w:cstheme="minorHAnsi"/>
          <w:w w:val="102"/>
        </w:rPr>
        <w:t>ficate</w:t>
      </w:r>
      <w:r w:rsidRPr="008349B8">
        <w:rPr>
          <w:rFonts w:cstheme="minorHAnsi"/>
          <w:spacing w:val="4"/>
        </w:rPr>
        <w:t xml:space="preserve"> </w:t>
      </w:r>
      <w:r w:rsidRPr="008349B8">
        <w:rPr>
          <w:rFonts w:cstheme="minorHAnsi"/>
          <w:w w:val="102"/>
        </w:rPr>
        <w:t>from</w:t>
      </w:r>
      <w:r w:rsidRPr="008349B8">
        <w:rPr>
          <w:rFonts w:cstheme="minorHAnsi"/>
          <w:spacing w:val="3"/>
        </w:rPr>
        <w:t xml:space="preserve"> </w:t>
      </w:r>
      <w:r w:rsidRPr="008349B8">
        <w:rPr>
          <w:rFonts w:cstheme="minorHAnsi"/>
          <w:w w:val="102"/>
        </w:rPr>
        <w:t>i</w:t>
      </w:r>
      <w:r w:rsidRPr="008349B8">
        <w:rPr>
          <w:rFonts w:cstheme="minorHAnsi"/>
          <w:spacing w:val="-2"/>
          <w:w w:val="102"/>
        </w:rPr>
        <w:t>t</w:t>
      </w:r>
      <w:r w:rsidRPr="008349B8">
        <w:rPr>
          <w:rFonts w:cstheme="minorHAnsi"/>
          <w:w w:val="102"/>
        </w:rPr>
        <w:t>s</w:t>
      </w:r>
      <w:r w:rsidRPr="008349B8">
        <w:rPr>
          <w:rFonts w:cstheme="minorHAnsi"/>
          <w:spacing w:val="4"/>
        </w:rPr>
        <w:t xml:space="preserve"> </w:t>
      </w:r>
      <w:r w:rsidRPr="008349B8">
        <w:rPr>
          <w:rFonts w:cstheme="minorHAnsi"/>
          <w:w w:val="102"/>
        </w:rPr>
        <w:t>sta</w:t>
      </w:r>
      <w:r w:rsidRPr="008349B8">
        <w:rPr>
          <w:rFonts w:cstheme="minorHAnsi"/>
          <w:spacing w:val="-2"/>
          <w:w w:val="102"/>
        </w:rPr>
        <w:t>t</w:t>
      </w:r>
      <w:r w:rsidRPr="008349B8">
        <w:rPr>
          <w:rFonts w:cstheme="minorHAnsi"/>
          <w:spacing w:val="1"/>
          <w:w w:val="102"/>
        </w:rPr>
        <w:t>u</w:t>
      </w:r>
      <w:r w:rsidRPr="008349B8">
        <w:rPr>
          <w:rFonts w:cstheme="minorHAnsi"/>
          <w:w w:val="102"/>
        </w:rPr>
        <w:t>t</w:t>
      </w:r>
      <w:r w:rsidRPr="008349B8">
        <w:rPr>
          <w:rFonts w:cstheme="minorHAnsi"/>
          <w:spacing w:val="1"/>
          <w:w w:val="102"/>
        </w:rPr>
        <w:t>o</w:t>
      </w:r>
      <w:r w:rsidRPr="008349B8">
        <w:rPr>
          <w:rFonts w:cstheme="minorHAnsi"/>
          <w:spacing w:val="-1"/>
          <w:w w:val="102"/>
        </w:rPr>
        <w:t>r</w:t>
      </w:r>
      <w:r w:rsidRPr="008349B8">
        <w:rPr>
          <w:rFonts w:cstheme="minorHAnsi"/>
          <w:w w:val="102"/>
        </w:rPr>
        <w:t>y</w:t>
      </w:r>
      <w:r w:rsidRPr="008349B8">
        <w:rPr>
          <w:rFonts w:cstheme="minorHAnsi"/>
          <w:spacing w:val="6"/>
        </w:rPr>
        <w:t xml:space="preserve"> </w:t>
      </w:r>
      <w:r w:rsidRPr="008349B8">
        <w:rPr>
          <w:rFonts w:cstheme="minorHAnsi"/>
          <w:w w:val="102"/>
        </w:rPr>
        <w:t>au</w:t>
      </w:r>
      <w:r w:rsidRPr="008349B8">
        <w:rPr>
          <w:rFonts w:cstheme="minorHAnsi"/>
          <w:spacing w:val="-1"/>
          <w:w w:val="102"/>
        </w:rPr>
        <w:t>d</w:t>
      </w:r>
      <w:r w:rsidRPr="008349B8">
        <w:rPr>
          <w:rFonts w:cstheme="minorHAnsi"/>
          <w:w w:val="102"/>
        </w:rPr>
        <w:t>itors</w:t>
      </w:r>
      <w:r w:rsidRPr="008349B8">
        <w:rPr>
          <w:rFonts w:cstheme="minorHAnsi"/>
          <w:spacing w:val="4"/>
        </w:rPr>
        <w:t xml:space="preserve"> </w:t>
      </w:r>
      <w:r w:rsidRPr="008349B8">
        <w:rPr>
          <w:rFonts w:cstheme="minorHAnsi"/>
          <w:w w:val="102"/>
        </w:rPr>
        <w:t>or</w:t>
      </w:r>
      <w:r w:rsidRPr="008349B8">
        <w:rPr>
          <w:rFonts w:cstheme="minorHAnsi"/>
          <w:spacing w:val="4"/>
        </w:rPr>
        <w:t xml:space="preserve"> </w:t>
      </w:r>
      <w:r w:rsidRPr="008349B8">
        <w:rPr>
          <w:rFonts w:cstheme="minorHAnsi"/>
          <w:w w:val="102"/>
        </w:rPr>
        <w:t>the</w:t>
      </w:r>
      <w:r w:rsidRPr="008349B8">
        <w:rPr>
          <w:rFonts w:cstheme="minorHAnsi"/>
          <w:spacing w:val="4"/>
        </w:rPr>
        <w:t xml:space="preserve"> </w:t>
      </w:r>
      <w:r w:rsidRPr="008349B8">
        <w:rPr>
          <w:rFonts w:cstheme="minorHAnsi"/>
          <w:w w:val="102"/>
        </w:rPr>
        <w:t>c</w:t>
      </w:r>
      <w:r w:rsidRPr="008349B8">
        <w:rPr>
          <w:rFonts w:cstheme="minorHAnsi"/>
          <w:spacing w:val="1"/>
          <w:w w:val="102"/>
        </w:rPr>
        <w:t>li</w:t>
      </w:r>
      <w:r w:rsidRPr="008349B8">
        <w:rPr>
          <w:rFonts w:cstheme="minorHAnsi"/>
          <w:spacing w:val="-2"/>
          <w:w w:val="102"/>
        </w:rPr>
        <w:t>e</w:t>
      </w:r>
      <w:r w:rsidRPr="008349B8">
        <w:rPr>
          <w:rFonts w:cstheme="minorHAnsi"/>
          <w:spacing w:val="1"/>
          <w:w w:val="102"/>
        </w:rPr>
        <w:t>n</w:t>
      </w:r>
      <w:r w:rsidRPr="008349B8">
        <w:rPr>
          <w:rFonts w:cstheme="minorHAnsi"/>
          <w:w w:val="102"/>
        </w:rPr>
        <w:t>t</w:t>
      </w:r>
      <w:r w:rsidRPr="008349B8">
        <w:rPr>
          <w:rFonts w:cstheme="minorHAnsi"/>
          <w:spacing w:val="3"/>
        </w:rPr>
        <w:t xml:space="preserve"> </w:t>
      </w:r>
      <w:r w:rsidRPr="008349B8">
        <w:rPr>
          <w:rFonts w:cstheme="minorHAnsi"/>
          <w:spacing w:val="1"/>
          <w:w w:val="102"/>
        </w:rPr>
        <w:t>i</w:t>
      </w:r>
      <w:r w:rsidRPr="008349B8">
        <w:rPr>
          <w:rFonts w:cstheme="minorHAnsi"/>
          <w:w w:val="102"/>
        </w:rPr>
        <w:t>n</w:t>
      </w:r>
      <w:r w:rsidRPr="008349B8">
        <w:rPr>
          <w:rFonts w:cstheme="minorHAnsi"/>
          <w:spacing w:val="4"/>
        </w:rPr>
        <w:t xml:space="preserve"> </w:t>
      </w:r>
      <w:r w:rsidRPr="008349B8">
        <w:rPr>
          <w:rFonts w:cstheme="minorHAnsi"/>
          <w:w w:val="102"/>
        </w:rPr>
        <w:t>the</w:t>
      </w:r>
      <w:r w:rsidRPr="008349B8">
        <w:rPr>
          <w:rFonts w:cstheme="minorHAnsi"/>
          <w:spacing w:val="2"/>
        </w:rPr>
        <w:t xml:space="preserve"> </w:t>
      </w:r>
      <w:r w:rsidRPr="008349B8">
        <w:rPr>
          <w:rFonts w:cstheme="minorHAnsi"/>
          <w:w w:val="102"/>
        </w:rPr>
        <w:t>f</w:t>
      </w:r>
      <w:r w:rsidRPr="008349B8">
        <w:rPr>
          <w:rFonts w:cstheme="minorHAnsi"/>
          <w:spacing w:val="1"/>
          <w:w w:val="102"/>
        </w:rPr>
        <w:t>o</w:t>
      </w:r>
      <w:r w:rsidRPr="008349B8">
        <w:rPr>
          <w:rFonts w:cstheme="minorHAnsi"/>
          <w:spacing w:val="2"/>
          <w:w w:val="102"/>
        </w:rPr>
        <w:t>r</w:t>
      </w:r>
      <w:r w:rsidRPr="008349B8">
        <w:rPr>
          <w:rFonts w:cstheme="minorHAnsi"/>
          <w:spacing w:val="-3"/>
          <w:w w:val="102"/>
        </w:rPr>
        <w:t>m</w:t>
      </w:r>
      <w:r w:rsidRPr="008349B8">
        <w:rPr>
          <w:rFonts w:cstheme="minorHAnsi"/>
          <w:w w:val="102"/>
        </w:rPr>
        <w:t>at</w:t>
      </w:r>
      <w:r w:rsidRPr="008349B8">
        <w:rPr>
          <w:rFonts w:cstheme="minorHAnsi"/>
          <w:spacing w:val="5"/>
        </w:rPr>
        <w:t xml:space="preserve"> </w:t>
      </w:r>
      <w:r w:rsidRPr="008349B8">
        <w:rPr>
          <w:rFonts w:cstheme="minorHAnsi"/>
          <w:w w:val="102"/>
        </w:rPr>
        <w:t>giv</w:t>
      </w:r>
      <w:r w:rsidRPr="008349B8">
        <w:rPr>
          <w:rFonts w:cstheme="minorHAnsi"/>
          <w:spacing w:val="-2"/>
          <w:w w:val="102"/>
        </w:rPr>
        <w:t>e</w:t>
      </w:r>
      <w:r w:rsidRPr="008349B8">
        <w:rPr>
          <w:rFonts w:cstheme="minorHAnsi"/>
          <w:w w:val="102"/>
        </w:rPr>
        <w:t>n below:</w:t>
      </w:r>
    </w:p>
    <w:p w14:paraId="6FDBF21D" w14:textId="77777777" w:rsidR="00EE67E0" w:rsidRPr="008349B8" w:rsidRDefault="00EE67E0" w:rsidP="00EE67E0">
      <w:pPr>
        <w:widowControl w:val="0"/>
        <w:autoSpaceDE w:val="0"/>
        <w:autoSpaceDN w:val="0"/>
        <w:adjustRightInd w:val="0"/>
        <w:spacing w:after="0" w:line="240" w:lineRule="auto"/>
        <w:rPr>
          <w:rFonts w:cstheme="minorHAnsi"/>
        </w:rPr>
      </w:pPr>
    </w:p>
    <w:tbl>
      <w:tblPr>
        <w:tblStyle w:val="TableGrid"/>
        <w:tblW w:w="8190" w:type="dxa"/>
        <w:tblInd w:w="828" w:type="dxa"/>
        <w:tblLook w:val="04A0" w:firstRow="1" w:lastRow="0" w:firstColumn="1" w:lastColumn="0" w:noHBand="0" w:noVBand="1"/>
      </w:tblPr>
      <w:tblGrid>
        <w:gridCol w:w="8190"/>
      </w:tblGrid>
      <w:tr w:rsidR="00EE67E0" w:rsidRPr="008349B8" w14:paraId="3764B7EE" w14:textId="77777777" w:rsidTr="00C03B46">
        <w:tc>
          <w:tcPr>
            <w:tcW w:w="8190" w:type="dxa"/>
          </w:tcPr>
          <w:p w14:paraId="63E42297" w14:textId="77777777" w:rsidR="00EE67E0" w:rsidRPr="008349B8" w:rsidRDefault="00EE67E0" w:rsidP="00C03B46">
            <w:pPr>
              <w:autoSpaceDE w:val="0"/>
              <w:autoSpaceDN w:val="0"/>
              <w:adjustRightInd w:val="0"/>
              <w:jc w:val="center"/>
              <w:rPr>
                <w:rFonts w:cstheme="minorHAnsi"/>
                <w:color w:val="000000" w:themeColor="text1"/>
                <w:u w:val="single"/>
              </w:rPr>
            </w:pPr>
            <w:r w:rsidRPr="008349B8">
              <w:rPr>
                <w:rFonts w:cstheme="minorHAnsi"/>
                <w:b/>
                <w:bCs/>
                <w:color w:val="000000" w:themeColor="text1"/>
                <w:u w:val="single"/>
              </w:rPr>
              <w:t>Certificate from the Statutory Auditor/ Client regarding construction works</w:t>
            </w:r>
            <w:r w:rsidRPr="008349B8">
              <w:rPr>
                <w:rStyle w:val="FootnoteReference"/>
                <w:rFonts w:cstheme="minorHAnsi"/>
                <w:b/>
                <w:bCs/>
                <w:color w:val="000000" w:themeColor="text1"/>
                <w:u w:val="single"/>
              </w:rPr>
              <w:footnoteReference w:customMarkFollows="1" w:id="16"/>
              <w:t>Φ</w:t>
            </w:r>
          </w:p>
          <w:p w14:paraId="420FF5F6" w14:textId="77777777" w:rsidR="00EE67E0" w:rsidRPr="008349B8" w:rsidRDefault="00EE67E0" w:rsidP="00C03B46">
            <w:pPr>
              <w:keepNext/>
              <w:autoSpaceDE w:val="0"/>
              <w:autoSpaceDN w:val="0"/>
              <w:adjustRightInd w:val="0"/>
              <w:ind w:left="432" w:hanging="432"/>
              <w:jc w:val="both"/>
              <w:outlineLvl w:val="0"/>
              <w:rPr>
                <w:rFonts w:cstheme="minorHAnsi"/>
                <w:color w:val="000000" w:themeColor="text1"/>
              </w:rPr>
            </w:pPr>
          </w:p>
          <w:p w14:paraId="795BC8E9"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Based on its books of accounts and other published information authenticated by it, this is</w:t>
            </w:r>
          </w:p>
          <w:p w14:paraId="51379E16"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 xml:space="preserve">to certify that …………………….. </w:t>
            </w:r>
            <w:r w:rsidRPr="008349B8">
              <w:rPr>
                <w:rFonts w:cstheme="minorHAnsi"/>
                <w:i/>
                <w:iCs/>
                <w:color w:val="000000" w:themeColor="text1"/>
              </w:rPr>
              <w:t xml:space="preserve">(name of the Bidder/Member/Associate) </w:t>
            </w:r>
            <w:r w:rsidRPr="008349B8">
              <w:rPr>
                <w:rFonts w:cstheme="minorHAnsi"/>
                <w:color w:val="000000" w:themeColor="text1"/>
              </w:rPr>
              <w:t xml:space="preserve">was engaged by ……………….. </w:t>
            </w:r>
            <w:r w:rsidRPr="008349B8">
              <w:rPr>
                <w:rFonts w:cstheme="minorHAnsi"/>
                <w:i/>
                <w:iCs/>
                <w:color w:val="000000" w:themeColor="text1"/>
              </w:rPr>
              <w:t xml:space="preserve">(title of the project company) </w:t>
            </w:r>
            <w:r w:rsidRPr="008349B8">
              <w:rPr>
                <w:rFonts w:cstheme="minorHAnsi"/>
                <w:color w:val="000000" w:themeColor="text1"/>
              </w:rPr>
              <w:t xml:space="preserve">to execute ……………… </w:t>
            </w:r>
            <w:r w:rsidRPr="008349B8">
              <w:rPr>
                <w:rFonts w:cstheme="minorHAnsi"/>
                <w:i/>
                <w:iCs/>
                <w:color w:val="000000" w:themeColor="text1"/>
              </w:rPr>
              <w:t xml:space="preserve">(name of project) </w:t>
            </w:r>
            <w:r w:rsidRPr="008349B8">
              <w:rPr>
                <w:rFonts w:cstheme="minorHAnsi"/>
                <w:color w:val="000000" w:themeColor="text1"/>
              </w:rPr>
              <w:t xml:space="preserve">for …………………. </w:t>
            </w:r>
            <w:r w:rsidRPr="008349B8">
              <w:rPr>
                <w:rFonts w:cstheme="minorHAnsi"/>
                <w:i/>
                <w:iCs/>
                <w:color w:val="000000" w:themeColor="text1"/>
              </w:rPr>
              <w:t>(nature of project)</w:t>
            </w:r>
            <w:r w:rsidRPr="008349B8">
              <w:rPr>
                <w:rStyle w:val="FootnoteReference"/>
                <w:rFonts w:cstheme="minorHAnsi"/>
                <w:i/>
                <w:iCs/>
                <w:color w:val="000000" w:themeColor="text1"/>
              </w:rPr>
              <w:footnoteReference w:customMarkFollows="1" w:id="17"/>
              <w:t>ψ</w:t>
            </w:r>
            <w:r w:rsidRPr="008349B8">
              <w:rPr>
                <w:rFonts w:cstheme="minorHAnsi"/>
                <w:color w:val="000000" w:themeColor="text1"/>
              </w:rPr>
              <w:t xml:space="preserve">. The construction of the project commenced on ………….. </w:t>
            </w:r>
            <w:r w:rsidRPr="008349B8">
              <w:rPr>
                <w:rFonts w:cstheme="minorHAnsi"/>
                <w:i/>
                <w:iCs/>
                <w:color w:val="000000" w:themeColor="text1"/>
              </w:rPr>
              <w:t xml:space="preserve">(date) </w:t>
            </w:r>
            <w:r w:rsidRPr="008349B8">
              <w:rPr>
                <w:rFonts w:cstheme="minorHAnsi"/>
                <w:color w:val="000000" w:themeColor="text1"/>
              </w:rPr>
              <w:t xml:space="preserve">and the project was/ is likely to be commissioned on …………… </w:t>
            </w:r>
            <w:r w:rsidRPr="008349B8">
              <w:rPr>
                <w:rFonts w:cstheme="minorHAnsi"/>
                <w:i/>
                <w:iCs/>
                <w:color w:val="000000" w:themeColor="text1"/>
              </w:rPr>
              <w:t>(date, if any)</w:t>
            </w:r>
            <w:r w:rsidRPr="008349B8">
              <w:rPr>
                <w:rFonts w:cstheme="minorHAnsi"/>
                <w:color w:val="000000" w:themeColor="text1"/>
              </w:rPr>
              <w:t xml:space="preserve">. It is certified that ……………. </w:t>
            </w:r>
            <w:r w:rsidRPr="008349B8">
              <w:rPr>
                <w:rFonts w:cstheme="minorHAnsi"/>
                <w:i/>
                <w:iCs/>
                <w:color w:val="000000" w:themeColor="text1"/>
              </w:rPr>
              <w:t xml:space="preserve">(name of the Bidder/ Member/ Associate) </w:t>
            </w:r>
            <w:r w:rsidRPr="008349B8">
              <w:rPr>
                <w:rFonts w:cstheme="minorHAnsi"/>
                <w:color w:val="000000" w:themeColor="text1"/>
              </w:rPr>
              <w:t xml:space="preserve">received/paid Rs. ……….. cr. (Rupees …………………………… crore) by way of payment for the aforesaid construction works. </w:t>
            </w:r>
          </w:p>
          <w:p w14:paraId="5DB88D2E" w14:textId="77777777" w:rsidR="00EE67E0" w:rsidRPr="008349B8" w:rsidRDefault="00EE67E0" w:rsidP="00C03B46">
            <w:pPr>
              <w:keepNext/>
              <w:autoSpaceDE w:val="0"/>
              <w:autoSpaceDN w:val="0"/>
              <w:adjustRightInd w:val="0"/>
              <w:jc w:val="both"/>
              <w:outlineLvl w:val="2"/>
              <w:rPr>
                <w:rFonts w:cstheme="minorHAnsi"/>
                <w:color w:val="000000" w:themeColor="text1"/>
              </w:rPr>
            </w:pPr>
          </w:p>
          <w:p w14:paraId="0C0CF9BA"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We further certify that the total estimated capital cost of the project is Rs. …… cr. (Rupees</w:t>
            </w:r>
          </w:p>
          <w:p w14:paraId="68D50A24"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…………………crore), of which the Bidder/Member/Associate received/paid Rs. ………</w:t>
            </w:r>
          </w:p>
          <w:p w14:paraId="4FF30269" w14:textId="7C102AC9"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cr. (Rupees ……………………… crore), in terms of Clauses 3.2.1 and 3.2.4 of the RFP, during the past 5 (five) financial years as per year-wise details noted below:</w:t>
            </w:r>
          </w:p>
          <w:p w14:paraId="38B04F3C"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w:t>
            </w:r>
          </w:p>
          <w:p w14:paraId="5EDC8983"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w:t>
            </w:r>
          </w:p>
          <w:p w14:paraId="4D9442D3" w14:textId="77777777" w:rsidR="00EE67E0" w:rsidRPr="008349B8" w:rsidRDefault="00EE67E0" w:rsidP="00C03B46">
            <w:pPr>
              <w:keepNext/>
              <w:autoSpaceDE w:val="0"/>
              <w:autoSpaceDN w:val="0"/>
              <w:adjustRightInd w:val="0"/>
              <w:jc w:val="both"/>
              <w:outlineLvl w:val="2"/>
              <w:rPr>
                <w:rFonts w:cstheme="minorHAnsi"/>
                <w:i/>
                <w:iCs/>
                <w:color w:val="000000" w:themeColor="text1"/>
              </w:rPr>
            </w:pPr>
          </w:p>
          <w:p w14:paraId="4BD4897E"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i/>
                <w:iCs/>
                <w:color w:val="000000" w:themeColor="text1"/>
              </w:rPr>
              <w:t>It is further certified that the payments/ receipts indicated above are restricted to the share of the Bidder who undertook these works as a partner or a member of joint venture/ consortium.</w:t>
            </w:r>
            <w:r w:rsidRPr="008349B8">
              <w:rPr>
                <w:rStyle w:val="FootnoteReference"/>
                <w:rFonts w:ascii="Segoe UI Symbol" w:hAnsi="Segoe UI Symbol" w:cs="Segoe UI Symbol"/>
                <w:i/>
                <w:iCs/>
                <w:color w:val="000000" w:themeColor="text1"/>
              </w:rPr>
              <w:footnoteReference w:customMarkFollows="1" w:id="18"/>
              <w:t>♠</w:t>
            </w:r>
          </w:p>
          <w:p w14:paraId="33AB95BE" w14:textId="77777777" w:rsidR="00EE67E0" w:rsidRPr="008349B8" w:rsidRDefault="00EE67E0" w:rsidP="00C03B46">
            <w:pPr>
              <w:keepNext/>
              <w:autoSpaceDE w:val="0"/>
              <w:autoSpaceDN w:val="0"/>
              <w:adjustRightInd w:val="0"/>
              <w:jc w:val="both"/>
              <w:outlineLvl w:val="2"/>
              <w:rPr>
                <w:rFonts w:cstheme="minorHAnsi"/>
                <w:color w:val="000000" w:themeColor="text1"/>
              </w:rPr>
            </w:pPr>
          </w:p>
          <w:p w14:paraId="589C743C"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Name of the audit firm:</w:t>
            </w:r>
          </w:p>
          <w:p w14:paraId="05241650"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Seal of the audit firm: (Signature, name and designation of the authorised signatory).</w:t>
            </w:r>
          </w:p>
          <w:p w14:paraId="5478BFD9"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Date:</w:t>
            </w:r>
          </w:p>
        </w:tc>
      </w:tr>
    </w:tbl>
    <w:p w14:paraId="2DF105F8"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p>
    <w:p w14:paraId="127ED323" w14:textId="5D3545FF" w:rsidR="00EE67E0" w:rsidRPr="008349B8" w:rsidRDefault="00EE67E0" w:rsidP="00EE67E0">
      <w:pPr>
        <w:spacing w:after="0" w:line="240" w:lineRule="auto"/>
        <w:ind w:left="720" w:hanging="720"/>
        <w:rPr>
          <w:rFonts w:cstheme="minorHAnsi"/>
        </w:rPr>
      </w:pPr>
      <w:r w:rsidRPr="008349B8">
        <w:rPr>
          <w:rFonts w:ascii="Arial" w:hAnsi="Arial" w:cs="Arial"/>
          <w:sz w:val="20"/>
          <w:szCs w:val="20"/>
        </w:rPr>
        <w:t xml:space="preserve">15. </w:t>
      </w:r>
      <w:r w:rsidRPr="008349B8">
        <w:rPr>
          <w:rFonts w:ascii="Arial" w:hAnsi="Arial" w:cs="Arial"/>
          <w:sz w:val="20"/>
          <w:szCs w:val="20"/>
        </w:rPr>
        <w:tab/>
      </w:r>
      <w:r w:rsidRPr="008349B8">
        <w:rPr>
          <w:rFonts w:cstheme="minorHAnsi"/>
        </w:rPr>
        <w:t>In the event that credit is being taken for the Eligible Experience of an Associate, as defined in Clause 2.2.</w:t>
      </w:r>
      <w:r w:rsidR="00975262" w:rsidRPr="008349B8">
        <w:rPr>
          <w:rFonts w:cstheme="minorHAnsi"/>
        </w:rPr>
        <w:t>8</w:t>
      </w:r>
      <w:r w:rsidRPr="008349B8">
        <w:rPr>
          <w:rFonts w:cstheme="minorHAnsi"/>
        </w:rPr>
        <w:t>, the Bidder should also provide a certificate in the format below:</w:t>
      </w:r>
    </w:p>
    <w:p w14:paraId="2676A99A"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r w:rsidRPr="008349B8">
        <w:rPr>
          <w:rFonts w:ascii="Arial" w:hAnsi="Arial" w:cs="Arial"/>
          <w:sz w:val="20"/>
          <w:szCs w:val="20"/>
        </w:rPr>
        <w:tab/>
      </w:r>
    </w:p>
    <w:tbl>
      <w:tblPr>
        <w:tblStyle w:val="TableGrid"/>
        <w:tblW w:w="0" w:type="auto"/>
        <w:tblInd w:w="828" w:type="dxa"/>
        <w:tblLook w:val="04A0" w:firstRow="1" w:lastRow="0" w:firstColumn="1" w:lastColumn="0" w:noHBand="0" w:noVBand="1"/>
      </w:tblPr>
      <w:tblGrid>
        <w:gridCol w:w="8188"/>
      </w:tblGrid>
      <w:tr w:rsidR="00EE67E0" w:rsidRPr="008349B8" w14:paraId="6F0B9B8A" w14:textId="77777777" w:rsidTr="00C03B46">
        <w:tc>
          <w:tcPr>
            <w:tcW w:w="8280" w:type="dxa"/>
          </w:tcPr>
          <w:p w14:paraId="31554227" w14:textId="77777777" w:rsidR="00EE67E0" w:rsidRPr="008349B8" w:rsidRDefault="00EE67E0" w:rsidP="00C03B46">
            <w:pPr>
              <w:autoSpaceDE w:val="0"/>
              <w:autoSpaceDN w:val="0"/>
              <w:adjustRightInd w:val="0"/>
              <w:jc w:val="center"/>
              <w:rPr>
                <w:rFonts w:cstheme="minorHAnsi"/>
                <w:b/>
                <w:bCs/>
                <w:color w:val="000000" w:themeColor="text1"/>
                <w:u w:val="single"/>
              </w:rPr>
            </w:pPr>
            <w:r w:rsidRPr="008349B8">
              <w:rPr>
                <w:rFonts w:cstheme="minorHAnsi"/>
                <w:b/>
                <w:bCs/>
                <w:color w:val="000000" w:themeColor="text1"/>
                <w:u w:val="single"/>
              </w:rPr>
              <w:t>Certificate from Statutory Auditor/ Company Secretary regarding Associate</w:t>
            </w:r>
            <w:r w:rsidRPr="008349B8">
              <w:rPr>
                <w:rStyle w:val="FootnoteReference"/>
                <w:rFonts w:cstheme="minorHAnsi"/>
                <w:b/>
                <w:bCs/>
                <w:color w:val="000000" w:themeColor="text1"/>
                <w:u w:val="single"/>
              </w:rPr>
              <w:footnoteReference w:customMarkFollows="1" w:id="19"/>
              <w:t>$</w:t>
            </w:r>
          </w:p>
          <w:p w14:paraId="2ED79767" w14:textId="77777777" w:rsidR="00EE67E0" w:rsidRPr="008349B8" w:rsidRDefault="00EE67E0" w:rsidP="00C03B46">
            <w:pPr>
              <w:autoSpaceDE w:val="0"/>
              <w:autoSpaceDN w:val="0"/>
              <w:adjustRightInd w:val="0"/>
              <w:rPr>
                <w:rFonts w:cstheme="minorHAnsi"/>
                <w:b/>
                <w:bCs/>
                <w:color w:val="000000" w:themeColor="text1"/>
              </w:rPr>
            </w:pPr>
          </w:p>
          <w:p w14:paraId="1FD81DF7" w14:textId="13466BB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Based on the authenticated record of the company, this is to certify that more than 50% (fifty per cent) of the subscribed and paid up voting equity of ……………… (</w:t>
            </w:r>
            <w:r w:rsidRPr="008349B8">
              <w:rPr>
                <w:rFonts w:cstheme="minorHAnsi"/>
                <w:i/>
                <w:iCs/>
                <w:color w:val="000000" w:themeColor="text1"/>
              </w:rPr>
              <w:t>name of the Bidder/Consortium Member/ Associate</w:t>
            </w:r>
            <w:r w:rsidRPr="008349B8">
              <w:rPr>
                <w:rFonts w:cstheme="minorHAnsi"/>
                <w:color w:val="000000" w:themeColor="text1"/>
              </w:rPr>
              <w:t>) is held, directly or indirectly</w:t>
            </w:r>
            <w:r w:rsidRPr="008349B8">
              <w:rPr>
                <w:rStyle w:val="FootnoteReference"/>
                <w:rFonts w:cstheme="minorHAnsi"/>
                <w:color w:val="000000" w:themeColor="text1"/>
              </w:rPr>
              <w:footnoteReference w:customMarkFollows="1" w:id="20"/>
              <w:t>£</w:t>
            </w:r>
            <w:r w:rsidRPr="008349B8">
              <w:rPr>
                <w:rFonts w:cstheme="minorHAnsi"/>
                <w:color w:val="000000" w:themeColor="text1"/>
              </w:rPr>
              <w:t>, by ……………….. (</w:t>
            </w:r>
            <w:r w:rsidRPr="008349B8">
              <w:rPr>
                <w:rFonts w:cstheme="minorHAnsi"/>
                <w:i/>
                <w:iCs/>
                <w:color w:val="000000" w:themeColor="text1"/>
              </w:rPr>
              <w:t>name of Associate/ Bidder/ Consortium Member</w:t>
            </w:r>
            <w:r w:rsidRPr="008349B8">
              <w:rPr>
                <w:rFonts w:cstheme="minorHAnsi"/>
                <w:color w:val="000000" w:themeColor="text1"/>
              </w:rPr>
              <w:t>). By virtue of the aforesaid share-holding, the latter exercises control over the former, who is an Associate in terms of Clause 2.2.</w:t>
            </w:r>
            <w:r w:rsidR="00975262" w:rsidRPr="008349B8">
              <w:rPr>
                <w:rFonts w:cstheme="minorHAnsi"/>
                <w:color w:val="000000" w:themeColor="text1"/>
              </w:rPr>
              <w:t>8</w:t>
            </w:r>
            <w:r w:rsidRPr="008349B8">
              <w:rPr>
                <w:rFonts w:cstheme="minorHAnsi"/>
                <w:color w:val="000000" w:themeColor="text1"/>
              </w:rPr>
              <w:t xml:space="preserve"> of the RFP.</w:t>
            </w:r>
          </w:p>
          <w:p w14:paraId="41025483" w14:textId="77777777" w:rsidR="00EE67E0" w:rsidRPr="008349B8" w:rsidRDefault="00EE67E0" w:rsidP="00C03B46">
            <w:pPr>
              <w:keepNext/>
              <w:autoSpaceDE w:val="0"/>
              <w:autoSpaceDN w:val="0"/>
              <w:adjustRightInd w:val="0"/>
              <w:jc w:val="both"/>
              <w:outlineLvl w:val="2"/>
              <w:rPr>
                <w:rFonts w:cstheme="minorHAnsi"/>
                <w:color w:val="000000" w:themeColor="text1"/>
              </w:rPr>
            </w:pPr>
          </w:p>
          <w:p w14:paraId="1170FFE2"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A brief description of the said equity held, directly or indirectly, is given below:</w:t>
            </w:r>
          </w:p>
          <w:p w14:paraId="37152FDC" w14:textId="77777777" w:rsidR="00EE67E0" w:rsidRPr="008349B8" w:rsidRDefault="00EE67E0" w:rsidP="00C03B46">
            <w:pPr>
              <w:keepNext/>
              <w:autoSpaceDE w:val="0"/>
              <w:autoSpaceDN w:val="0"/>
              <w:adjustRightInd w:val="0"/>
              <w:jc w:val="both"/>
              <w:outlineLvl w:val="2"/>
              <w:rPr>
                <w:rFonts w:cstheme="minorHAnsi"/>
                <w:color w:val="000000" w:themeColor="text1"/>
              </w:rPr>
            </w:pPr>
          </w:p>
          <w:p w14:paraId="42D9CB96"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i/>
                <w:iCs/>
                <w:color w:val="000000" w:themeColor="text1"/>
              </w:rPr>
              <w:t>Describe the share-holding of the Bidder/ Consortium Member and the Associate. In the event the Associate is under common control with the Bidder/ Consortium Member, the relationship may be suitably described and similarly certified herein.</w:t>
            </w:r>
          </w:p>
          <w:p w14:paraId="386409F7" w14:textId="77777777" w:rsidR="00EE67E0" w:rsidRPr="008349B8" w:rsidRDefault="00EE67E0" w:rsidP="00C03B46">
            <w:pPr>
              <w:keepNext/>
              <w:autoSpaceDE w:val="0"/>
              <w:autoSpaceDN w:val="0"/>
              <w:adjustRightInd w:val="0"/>
              <w:jc w:val="both"/>
              <w:outlineLvl w:val="2"/>
              <w:rPr>
                <w:rFonts w:cstheme="minorHAnsi"/>
                <w:color w:val="000000" w:themeColor="text1"/>
              </w:rPr>
            </w:pPr>
          </w:p>
          <w:p w14:paraId="70DF25B7"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Name of the audit firm:</w:t>
            </w:r>
          </w:p>
          <w:p w14:paraId="3BB6C748"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Seal of the audit firm: (Signature, name and designation of the authorised signatory).</w:t>
            </w:r>
          </w:p>
          <w:p w14:paraId="6E07DAE9" w14:textId="77777777" w:rsidR="00EE67E0" w:rsidRPr="008349B8" w:rsidRDefault="00EE67E0" w:rsidP="00C03B46">
            <w:pPr>
              <w:autoSpaceDE w:val="0"/>
              <w:autoSpaceDN w:val="0"/>
              <w:adjustRightInd w:val="0"/>
              <w:jc w:val="both"/>
              <w:rPr>
                <w:rFonts w:cstheme="minorHAnsi"/>
                <w:color w:val="000000" w:themeColor="text1"/>
              </w:rPr>
            </w:pPr>
            <w:r w:rsidRPr="008349B8">
              <w:rPr>
                <w:rFonts w:cstheme="minorHAnsi"/>
                <w:color w:val="000000" w:themeColor="text1"/>
              </w:rPr>
              <w:t>Date:</w:t>
            </w:r>
          </w:p>
          <w:p w14:paraId="3E6620F8" w14:textId="77777777" w:rsidR="00EE67E0" w:rsidRPr="008349B8" w:rsidRDefault="00EE67E0" w:rsidP="00C03B46">
            <w:pPr>
              <w:keepNext/>
              <w:widowControl w:val="0"/>
              <w:autoSpaceDE w:val="0"/>
              <w:autoSpaceDN w:val="0"/>
              <w:adjustRightInd w:val="0"/>
              <w:jc w:val="center"/>
              <w:outlineLvl w:val="2"/>
              <w:rPr>
                <w:rFonts w:cstheme="minorHAnsi"/>
                <w:color w:val="000000" w:themeColor="text1"/>
              </w:rPr>
            </w:pPr>
          </w:p>
        </w:tc>
      </w:tr>
    </w:tbl>
    <w:p w14:paraId="2B5AE7FB" w14:textId="77777777" w:rsidR="00EE67E0" w:rsidRPr="008349B8" w:rsidRDefault="00EE67E0" w:rsidP="00EE67E0">
      <w:pPr>
        <w:widowControl w:val="0"/>
        <w:autoSpaceDE w:val="0"/>
        <w:autoSpaceDN w:val="0"/>
        <w:adjustRightInd w:val="0"/>
        <w:spacing w:after="0" w:line="240" w:lineRule="auto"/>
        <w:rPr>
          <w:rFonts w:ascii="Arial" w:hAnsi="Arial" w:cs="Arial"/>
          <w:sz w:val="20"/>
          <w:szCs w:val="20"/>
        </w:rPr>
      </w:pPr>
    </w:p>
    <w:p w14:paraId="598262EC" w14:textId="4BD71223" w:rsidR="00EE67E0" w:rsidRPr="008349B8" w:rsidRDefault="00EE67E0" w:rsidP="00EE67E0">
      <w:pPr>
        <w:autoSpaceDE w:val="0"/>
        <w:autoSpaceDN w:val="0"/>
        <w:adjustRightInd w:val="0"/>
        <w:spacing w:after="0" w:line="240" w:lineRule="auto"/>
        <w:ind w:left="720" w:hanging="720"/>
        <w:jc w:val="both"/>
        <w:rPr>
          <w:rFonts w:ascii="Arial" w:hAnsi="Arial" w:cs="Arial"/>
          <w:sz w:val="20"/>
          <w:szCs w:val="20"/>
        </w:rPr>
      </w:pPr>
      <w:r w:rsidRPr="008349B8">
        <w:rPr>
          <w:rFonts w:ascii="Arial" w:hAnsi="Arial" w:cs="Arial"/>
          <w:sz w:val="20"/>
          <w:szCs w:val="20"/>
        </w:rPr>
        <w:t>16.</w:t>
      </w:r>
      <w:r w:rsidRPr="008349B8">
        <w:rPr>
          <w:rFonts w:ascii="Arial" w:hAnsi="Arial" w:cs="Arial"/>
          <w:sz w:val="20"/>
          <w:szCs w:val="20"/>
        </w:rPr>
        <w:tab/>
      </w:r>
      <w:r w:rsidRPr="008349B8">
        <w:rPr>
          <w:rFonts w:cstheme="minorHAnsi"/>
        </w:rPr>
        <w:t>It may be noted that in the absence of any detail in the above certificates, the information would be considered inadequate and could lead to exclusion of the relevant project in computation of Experience</w:t>
      </w:r>
      <w:r w:rsidRPr="008349B8">
        <w:rPr>
          <w:rFonts w:ascii="Arial" w:hAnsi="Arial" w:cs="Arial"/>
          <w:sz w:val="20"/>
          <w:szCs w:val="20"/>
        </w:rPr>
        <w:t xml:space="preserve"> </w:t>
      </w:r>
      <w:r w:rsidRPr="008349B8">
        <w:rPr>
          <w:rStyle w:val="FootnoteReference"/>
          <w:rFonts w:ascii="Arial" w:hAnsi="Arial" w:cs="Arial"/>
          <w:sz w:val="20"/>
          <w:szCs w:val="20"/>
        </w:rPr>
        <w:footnoteReference w:customMarkFollows="1" w:id="21"/>
        <w:t>Φ</w:t>
      </w:r>
      <w:r w:rsidRPr="008349B8">
        <w:rPr>
          <w:rFonts w:ascii="Arial" w:hAnsi="Arial" w:cs="Arial"/>
          <w:sz w:val="20"/>
          <w:szCs w:val="20"/>
        </w:rPr>
        <w:t>.</w:t>
      </w:r>
    </w:p>
    <w:p w14:paraId="7A19D04C" w14:textId="77777777" w:rsidR="00EE67E0" w:rsidRPr="008349B8" w:rsidRDefault="00EE67E0">
      <w:pPr>
        <w:rPr>
          <w:b/>
        </w:rPr>
      </w:pPr>
    </w:p>
    <w:p w14:paraId="4B58E846" w14:textId="77777777" w:rsidR="00EE67E0" w:rsidRPr="008349B8" w:rsidRDefault="00EE67E0">
      <w:pPr>
        <w:rPr>
          <w:b/>
        </w:rPr>
      </w:pPr>
      <w:r w:rsidRPr="008349B8">
        <w:rPr>
          <w:b/>
        </w:rPr>
        <w:br w:type="page"/>
      </w:r>
    </w:p>
    <w:p w14:paraId="2CD3983A" w14:textId="0F9F075A" w:rsidR="00C41D48" w:rsidRPr="008349B8" w:rsidRDefault="00C41D48" w:rsidP="00F02CBF">
      <w:pPr>
        <w:spacing w:after="0"/>
        <w:jc w:val="center"/>
        <w:rPr>
          <w:b/>
        </w:rPr>
      </w:pPr>
      <w:r w:rsidRPr="008349B8">
        <w:rPr>
          <w:b/>
        </w:rPr>
        <w:t>A</w:t>
      </w:r>
      <w:r w:rsidR="00F070C4" w:rsidRPr="008349B8">
        <w:rPr>
          <w:b/>
        </w:rPr>
        <w:t>nnex</w:t>
      </w:r>
      <w:r w:rsidR="00FB3308" w:rsidRPr="008349B8">
        <w:rPr>
          <w:b/>
        </w:rPr>
        <w:t xml:space="preserve"> </w:t>
      </w:r>
      <w:r w:rsidRPr="008349B8">
        <w:rPr>
          <w:b/>
        </w:rPr>
        <w:t>V to Appendix I</w:t>
      </w:r>
    </w:p>
    <w:p w14:paraId="4C83B7E5" w14:textId="77777777" w:rsidR="00C41D48" w:rsidRPr="008349B8" w:rsidRDefault="00C41D48" w:rsidP="00A62857">
      <w:pPr>
        <w:pStyle w:val="Heading3"/>
        <w:jc w:val="center"/>
        <w:rPr>
          <w:rFonts w:asciiTheme="minorHAnsi" w:hAnsiTheme="minorHAnsi"/>
          <w:color w:val="auto"/>
        </w:rPr>
      </w:pPr>
      <w:bookmarkStart w:id="106" w:name="_Toc505250625"/>
      <w:bookmarkStart w:id="107" w:name="_Toc153463866"/>
      <w:r w:rsidRPr="008349B8">
        <w:rPr>
          <w:rFonts w:asciiTheme="minorHAnsi" w:hAnsiTheme="minorHAnsi"/>
          <w:color w:val="auto"/>
        </w:rPr>
        <w:t>Statement of Legal Capacity</w:t>
      </w:r>
      <w:bookmarkEnd w:id="106"/>
      <w:bookmarkEnd w:id="107"/>
    </w:p>
    <w:p w14:paraId="7432A953" w14:textId="77777777" w:rsidR="00C41D48" w:rsidRPr="008349B8" w:rsidRDefault="00C41D48" w:rsidP="00195B3A">
      <w:pPr>
        <w:jc w:val="center"/>
      </w:pPr>
      <w:r w:rsidRPr="008349B8">
        <w:t>(To be forwarded on the letterhead of the Bidder/ Lead Member of Consortium)</w:t>
      </w:r>
    </w:p>
    <w:p w14:paraId="5696CCE3" w14:textId="77777777" w:rsidR="00195B3A" w:rsidRPr="008349B8" w:rsidRDefault="00C41D48" w:rsidP="00C41D48">
      <w:r w:rsidRPr="008349B8">
        <w:t xml:space="preserve">Ref.  </w:t>
      </w:r>
    </w:p>
    <w:p w14:paraId="723F047E" w14:textId="77777777" w:rsidR="00C41D48" w:rsidRPr="008349B8" w:rsidRDefault="00C41D48" w:rsidP="00C41D48">
      <w:r w:rsidRPr="008349B8">
        <w:t xml:space="preserve">Date:   </w:t>
      </w:r>
    </w:p>
    <w:p w14:paraId="769C426B" w14:textId="77777777" w:rsidR="00C41D48" w:rsidRPr="008349B8" w:rsidRDefault="00C41D48" w:rsidP="00C41D48">
      <w:r w:rsidRPr="008349B8">
        <w:t xml:space="preserve">To,  </w:t>
      </w:r>
    </w:p>
    <w:p w14:paraId="41BD9F33" w14:textId="77777777" w:rsidR="005B0D17" w:rsidRPr="008349B8" w:rsidRDefault="005B0D17" w:rsidP="005B0D17">
      <w:pPr>
        <w:spacing w:after="0"/>
      </w:pPr>
      <w:r w:rsidRPr="008349B8">
        <w:t>The Managing Director,</w:t>
      </w:r>
    </w:p>
    <w:p w14:paraId="393AF407" w14:textId="1135410C" w:rsidR="00A21D04" w:rsidRPr="008349B8" w:rsidRDefault="005B0D17" w:rsidP="00EE67E0">
      <w:pPr>
        <w:spacing w:after="0"/>
      </w:pPr>
      <w:r w:rsidRPr="008349B8">
        <w:t>Karnataka Tourism Infrastructure Limited</w:t>
      </w:r>
      <w:r w:rsidR="00A21D04" w:rsidRPr="008349B8">
        <w:t>,</w:t>
      </w:r>
    </w:p>
    <w:p w14:paraId="418125D8" w14:textId="77777777" w:rsidR="00B82644" w:rsidRPr="008349B8" w:rsidRDefault="00B82644" w:rsidP="00B82644">
      <w:pPr>
        <w:spacing w:after="0"/>
      </w:pPr>
      <w:r w:rsidRPr="008349B8">
        <w:t>No. 3, 4</w:t>
      </w:r>
      <w:r w:rsidRPr="008349B8">
        <w:rPr>
          <w:vertAlign w:val="superscript"/>
        </w:rPr>
        <w:t>th</w:t>
      </w:r>
      <w:r w:rsidRPr="008349B8">
        <w:t xml:space="preserve"> Floor, Sungard - ATS, Embassy Icon, </w:t>
      </w:r>
    </w:p>
    <w:p w14:paraId="1295AFC1" w14:textId="77777777" w:rsidR="00B82644" w:rsidRPr="008349B8" w:rsidRDefault="00B82644" w:rsidP="00B82644">
      <w:pPr>
        <w:spacing w:after="0"/>
      </w:pPr>
      <w:r w:rsidRPr="008349B8">
        <w:t xml:space="preserve">Infantry Road, Vasanth Nagar, </w:t>
      </w:r>
    </w:p>
    <w:p w14:paraId="13844241" w14:textId="77777777" w:rsidR="00B82644" w:rsidRPr="004E4988" w:rsidRDefault="00B82644" w:rsidP="00B82644">
      <w:pPr>
        <w:jc w:val="both"/>
      </w:pPr>
      <w:r w:rsidRPr="004E4988">
        <w:t>Bengaluru – 560001</w:t>
      </w:r>
    </w:p>
    <w:p w14:paraId="62128ADE" w14:textId="18AE2B2B" w:rsidR="00160563" w:rsidRPr="00160563" w:rsidRDefault="00160563" w:rsidP="00160563">
      <w:pPr>
        <w:ind w:left="709" w:hanging="567"/>
        <w:jc w:val="both"/>
        <w:rPr>
          <w:ins w:id="108" w:author="renuka manjunath" w:date="2024-11-20T16:28:00Z"/>
          <w:b/>
        </w:rPr>
      </w:pPr>
      <w:r w:rsidRPr="004E4988">
        <w:rPr>
          <w:b/>
        </w:rPr>
        <w:t xml:space="preserve">SUB: Proposal for </w:t>
      </w:r>
      <w:r w:rsidR="004E4988" w:rsidRPr="004E4988">
        <w:rPr>
          <w:b/>
        </w:rPr>
        <w:t>Development and Operation of Adventure Sports, Eco Cottages and other Tourism Facilities at Pattadakal in Karnataka on DBFOT basis</w:t>
      </w:r>
    </w:p>
    <w:p w14:paraId="3BB18CF0" w14:textId="2F4AC3C8" w:rsidR="00EE67E0" w:rsidRPr="008349B8" w:rsidRDefault="00EE67E0" w:rsidP="00EE67E0">
      <w:pPr>
        <w:jc w:val="both"/>
      </w:pPr>
    </w:p>
    <w:p w14:paraId="60914628" w14:textId="77777777" w:rsidR="00C41D48" w:rsidRPr="008349B8" w:rsidRDefault="00C41D48" w:rsidP="00C41D48">
      <w:r w:rsidRPr="008349B8">
        <w:t xml:space="preserve">Dear Sir,  </w:t>
      </w:r>
    </w:p>
    <w:p w14:paraId="403D45FF" w14:textId="6245AE24" w:rsidR="00C41D48" w:rsidRPr="008349B8" w:rsidRDefault="00C41D48" w:rsidP="004E6720">
      <w:pPr>
        <w:jc w:val="both"/>
      </w:pPr>
      <w:r w:rsidRPr="008349B8">
        <w:t xml:space="preserve">We hereby confirm that we/ our members in the Consortium (constitution of which has been described in the Bid) satisfy the terms and conditions laid out in the RFP document.  </w:t>
      </w:r>
    </w:p>
    <w:p w14:paraId="09B31CD5" w14:textId="77777777" w:rsidR="00C41D48" w:rsidRPr="008349B8" w:rsidRDefault="00C41D48" w:rsidP="004E6720">
      <w:pPr>
        <w:jc w:val="both"/>
      </w:pPr>
      <w:r w:rsidRPr="008349B8">
        <w:t xml:space="preserve">We have agreed that </w:t>
      </w:r>
      <w:r w:rsidR="004E6720" w:rsidRPr="008349B8">
        <w:t>_________________</w:t>
      </w:r>
      <w:r w:rsidRPr="008349B8">
        <w:t xml:space="preserve"> (insert member’s name) will act as the Lead Member of our consortium.</w:t>
      </w:r>
    </w:p>
    <w:p w14:paraId="3765DF03" w14:textId="263676CB" w:rsidR="00C41D48" w:rsidRPr="008349B8" w:rsidRDefault="00F02CBF" w:rsidP="004E6720">
      <w:pPr>
        <w:jc w:val="both"/>
      </w:pPr>
      <w:r w:rsidRPr="008349B8">
        <w:t>We have agreed that</w:t>
      </w:r>
      <w:r w:rsidR="00C41D48" w:rsidRPr="008349B8">
        <w:t xml:space="preserve"> </w:t>
      </w:r>
      <w:r w:rsidR="004E6720" w:rsidRPr="008349B8">
        <w:t>___________</w:t>
      </w:r>
      <w:r w:rsidR="00C41D48" w:rsidRPr="008349B8">
        <w:t xml:space="preserve"> (</w:t>
      </w:r>
      <w:r w:rsidRPr="008349B8">
        <w:t>insert individual’s name) will act as our</w:t>
      </w:r>
      <w:r w:rsidR="00C41D48" w:rsidRPr="008349B8">
        <w:t xml:space="preserve"> representative/ will act as the representative of the consortium on its behalf and has been duly authorized to submit the RFP.  Further, the authorised signatory is vested with requisite powers to furnish such letter and authenticate the same.   </w:t>
      </w:r>
    </w:p>
    <w:p w14:paraId="5A294271" w14:textId="77777777" w:rsidR="00C41D48" w:rsidRPr="008349B8" w:rsidRDefault="00C41D48" w:rsidP="00C41D48">
      <w:r w:rsidRPr="008349B8">
        <w:t xml:space="preserve">Thanking you,   </w:t>
      </w:r>
    </w:p>
    <w:p w14:paraId="7BE6C668" w14:textId="77777777" w:rsidR="00C41D48" w:rsidRPr="008349B8" w:rsidRDefault="00C41D48" w:rsidP="00C41D48">
      <w:r w:rsidRPr="008349B8">
        <w:t xml:space="preserve">Yours faithfully    </w:t>
      </w:r>
    </w:p>
    <w:p w14:paraId="5F56906C" w14:textId="77777777" w:rsidR="00C41D48" w:rsidRPr="008349B8" w:rsidRDefault="00C41D48" w:rsidP="00C41D48">
      <w:r w:rsidRPr="008349B8">
        <w:t xml:space="preserve">(Signature, name and designation of the authorised signatory)   </w:t>
      </w:r>
    </w:p>
    <w:p w14:paraId="16EF56D4" w14:textId="77777777" w:rsidR="00C41D48" w:rsidRPr="008349B8" w:rsidRDefault="00C41D48" w:rsidP="00C41D48">
      <w:r w:rsidRPr="008349B8">
        <w:t>For and on behalf of…………………………</w:t>
      </w:r>
      <w:r w:rsidR="00BB1E30" w:rsidRPr="008349B8">
        <w:t>….</w:t>
      </w:r>
    </w:p>
    <w:p w14:paraId="76E2C373" w14:textId="77777777" w:rsidR="00195B3A" w:rsidRPr="008349B8" w:rsidRDefault="00195B3A"/>
    <w:p w14:paraId="74711B12" w14:textId="77777777" w:rsidR="00195B3A" w:rsidRPr="008349B8" w:rsidRDefault="00195B3A"/>
    <w:p w14:paraId="32286AF7" w14:textId="77777777" w:rsidR="009F4A12" w:rsidRPr="008349B8" w:rsidRDefault="009F4A12">
      <w:pPr>
        <w:rPr>
          <w:rFonts w:eastAsiaTheme="majorEastAsia" w:cstheme="majorBidi"/>
          <w:b/>
          <w:bCs/>
        </w:rPr>
      </w:pPr>
      <w:r w:rsidRPr="008349B8">
        <w:br w:type="page"/>
      </w:r>
    </w:p>
    <w:p w14:paraId="539C4F16" w14:textId="77777777" w:rsidR="00C41D48" w:rsidRPr="008349B8" w:rsidRDefault="00C41D48" w:rsidP="00E440EC">
      <w:pPr>
        <w:pStyle w:val="Heading2"/>
        <w:jc w:val="center"/>
        <w:rPr>
          <w:rFonts w:asciiTheme="minorHAnsi" w:hAnsiTheme="minorHAnsi"/>
          <w:color w:val="auto"/>
          <w:sz w:val="22"/>
          <w:szCs w:val="22"/>
        </w:rPr>
      </w:pPr>
      <w:bookmarkStart w:id="109" w:name="_Toc505250626"/>
      <w:bookmarkStart w:id="110" w:name="_Toc153463867"/>
      <w:r w:rsidRPr="008349B8">
        <w:rPr>
          <w:rFonts w:asciiTheme="minorHAnsi" w:hAnsiTheme="minorHAnsi"/>
          <w:color w:val="auto"/>
          <w:sz w:val="22"/>
          <w:szCs w:val="22"/>
        </w:rPr>
        <w:t>APPENDIX II</w:t>
      </w:r>
      <w:r w:rsidR="006945D3" w:rsidRPr="008349B8">
        <w:rPr>
          <w:rFonts w:asciiTheme="minorHAnsi" w:hAnsiTheme="minorHAnsi"/>
          <w:color w:val="auto"/>
          <w:sz w:val="22"/>
          <w:szCs w:val="22"/>
        </w:rPr>
        <w:t xml:space="preserve"> - </w:t>
      </w:r>
      <w:r w:rsidRPr="008349B8">
        <w:rPr>
          <w:rFonts w:asciiTheme="minorHAnsi" w:hAnsiTheme="minorHAnsi"/>
          <w:color w:val="auto"/>
          <w:sz w:val="22"/>
          <w:szCs w:val="22"/>
        </w:rPr>
        <w:t xml:space="preserve">Power of Attorney for </w:t>
      </w:r>
      <w:r w:rsidR="00B7046B" w:rsidRPr="008349B8">
        <w:rPr>
          <w:rFonts w:asciiTheme="minorHAnsi" w:hAnsiTheme="minorHAnsi"/>
          <w:color w:val="auto"/>
          <w:sz w:val="22"/>
          <w:szCs w:val="22"/>
        </w:rPr>
        <w:t>S</w:t>
      </w:r>
      <w:r w:rsidRPr="008349B8">
        <w:rPr>
          <w:rFonts w:asciiTheme="minorHAnsi" w:hAnsiTheme="minorHAnsi"/>
          <w:color w:val="auto"/>
          <w:sz w:val="22"/>
          <w:szCs w:val="22"/>
        </w:rPr>
        <w:t>igning of Bid</w:t>
      </w:r>
      <w:bookmarkEnd w:id="109"/>
      <w:bookmarkEnd w:id="110"/>
    </w:p>
    <w:p w14:paraId="2E92D22A" w14:textId="3D46D778" w:rsidR="00C41D48" w:rsidRPr="008349B8" w:rsidRDefault="00C41D48" w:rsidP="00ED0A08">
      <w:pPr>
        <w:spacing w:after="0"/>
        <w:jc w:val="center"/>
      </w:pPr>
      <w:r w:rsidRPr="008349B8">
        <w:t xml:space="preserve">(Refer Clause </w:t>
      </w:r>
      <w:r w:rsidR="00B80B46" w:rsidRPr="008349B8">
        <w:fldChar w:fldCharType="begin"/>
      </w:r>
      <w:r w:rsidR="00B80B46" w:rsidRPr="008349B8">
        <w:instrText xml:space="preserve"> REF _Ref526848462 \w \h </w:instrText>
      </w:r>
      <w:r w:rsidR="00EE6A4F" w:rsidRPr="008349B8">
        <w:instrText xml:space="preserve"> \* MERGEFORMAT </w:instrText>
      </w:r>
      <w:r w:rsidR="00B80B46" w:rsidRPr="008349B8">
        <w:fldChar w:fldCharType="separate"/>
      </w:r>
      <w:r w:rsidR="004E5F26" w:rsidRPr="008349B8">
        <w:t>2.2.4</w:t>
      </w:r>
      <w:r w:rsidR="00B80B46" w:rsidRPr="008349B8">
        <w:fldChar w:fldCharType="end"/>
      </w:r>
      <w:r w:rsidRPr="008349B8">
        <w:t>)</w:t>
      </w:r>
    </w:p>
    <w:p w14:paraId="5195608F" w14:textId="77777777" w:rsidR="00A30265" w:rsidRPr="008349B8" w:rsidRDefault="00A30265" w:rsidP="00A30265">
      <w:pPr>
        <w:pStyle w:val="PlainText"/>
        <w:spacing w:line="276" w:lineRule="auto"/>
        <w:jc w:val="center"/>
        <w:rPr>
          <w:rFonts w:asciiTheme="minorHAnsi" w:hAnsiTheme="minorHAnsi"/>
          <w:b/>
          <w:i/>
          <w:color w:val="000000" w:themeColor="text1"/>
          <w:sz w:val="22"/>
          <w:szCs w:val="22"/>
          <w:lang w:val="en-IN"/>
        </w:rPr>
      </w:pPr>
      <w:r w:rsidRPr="008349B8">
        <w:rPr>
          <w:rFonts w:asciiTheme="minorHAnsi" w:eastAsiaTheme="minorHAnsi" w:hAnsiTheme="minorHAnsi" w:cstheme="minorBidi"/>
          <w:i/>
          <w:sz w:val="22"/>
          <w:szCs w:val="22"/>
          <w:lang w:val="en-IN"/>
        </w:rPr>
        <w:t>(To be submitted on Stamp paper of relevant value)</w:t>
      </w:r>
    </w:p>
    <w:p w14:paraId="6AA63CD7" w14:textId="77777777" w:rsidR="00A30265" w:rsidRPr="008349B8" w:rsidRDefault="00A30265" w:rsidP="00252A67">
      <w:pPr>
        <w:spacing w:after="0"/>
        <w:jc w:val="center"/>
      </w:pPr>
    </w:p>
    <w:p w14:paraId="0678FDB8" w14:textId="45E494E5" w:rsidR="00C41D48" w:rsidRPr="008349B8" w:rsidRDefault="00C41D48" w:rsidP="00EB4E4B">
      <w:pPr>
        <w:jc w:val="both"/>
      </w:pPr>
      <w:r w:rsidRPr="008349B8">
        <w:t>Know   all   men   by   these   presents</w:t>
      </w:r>
      <w:r w:rsidR="007927E2" w:rsidRPr="008349B8">
        <w:t>, We</w:t>
      </w:r>
      <w:r w:rsidRPr="008349B8">
        <w:t xml:space="preserve">, </w:t>
      </w:r>
      <w:r w:rsidR="00913CFB" w:rsidRPr="008349B8">
        <w:t>____________</w:t>
      </w:r>
      <w:r w:rsidRPr="008349B8">
        <w:t xml:space="preserve"> (name   of   the   firm   and address of the registered office) do hereby irrevocably constitute, nominate, appoint and authorise Mr.  / Ms  </w:t>
      </w:r>
      <w:r w:rsidR="00913CFB" w:rsidRPr="008349B8">
        <w:t>____</w:t>
      </w:r>
      <w:r w:rsidRPr="008349B8">
        <w:t xml:space="preserve">,  son/daughter/wife  of </w:t>
      </w:r>
      <w:r w:rsidR="00913CFB" w:rsidRPr="008349B8">
        <w:t>_______</w:t>
      </w:r>
      <w:r w:rsidRPr="008349B8">
        <w:t xml:space="preserve"> and  presently  residing  at </w:t>
      </w:r>
      <w:r w:rsidR="00913CFB" w:rsidRPr="008349B8">
        <w:t>________</w:t>
      </w:r>
      <w:r w:rsidRPr="008349B8">
        <w:t xml:space="preserve">,   who   is   presently employed  with  us/  the  Lead  Member  of  our Consortium  and  holding  the  position  of </w:t>
      </w:r>
      <w:r w:rsidR="00913CFB" w:rsidRPr="008349B8">
        <w:t>______</w:t>
      </w:r>
      <w:r w:rsidRPr="008349B8">
        <w:t xml:space="preserve">, as  our  true  and  lawful attorney (hereinafter referred to as the </w:t>
      </w:r>
      <w:r w:rsidRPr="008349B8">
        <w:rPr>
          <w:b/>
        </w:rPr>
        <w:t>“Attorney”</w:t>
      </w:r>
      <w:r w:rsidRPr="008349B8">
        <w:t xml:space="preserve">) to do in our name and on our behalf, all such acts, </w:t>
      </w:r>
      <w:r w:rsidRPr="009E2397">
        <w:t xml:space="preserve">deeds and things as are necessary or required in connection with or incidental to submission of our bid for </w:t>
      </w:r>
      <w:r w:rsidR="00160563" w:rsidRPr="009E2397">
        <w:t xml:space="preserve">the </w:t>
      </w:r>
      <w:r w:rsidR="009E2397" w:rsidRPr="009E2397">
        <w:rPr>
          <w:b/>
          <w:i/>
          <w:iCs/>
        </w:rPr>
        <w:t xml:space="preserve">Development and Operation of Adventure Sports, Eco Cottages and other Tourism Facilities at Pattadakal in Karnataka on DBFOT basis </w:t>
      </w:r>
      <w:r w:rsidR="00C03B46" w:rsidRPr="008349B8">
        <w:t>on DBFOT</w:t>
      </w:r>
      <w:r w:rsidR="00EE67E0" w:rsidRPr="008349B8">
        <w:t xml:space="preserve"> Basis</w:t>
      </w:r>
      <w:r w:rsidR="00EE67E0" w:rsidRPr="008349B8" w:rsidDel="00EE67E0">
        <w:t xml:space="preserve"> </w:t>
      </w:r>
      <w:r w:rsidR="00C30946" w:rsidRPr="008349B8">
        <w:t>(</w:t>
      </w:r>
      <w:r w:rsidR="00497C83" w:rsidRPr="008349B8">
        <w:t xml:space="preserve">the </w:t>
      </w:r>
      <w:r w:rsidR="00C30946" w:rsidRPr="008349B8">
        <w:rPr>
          <w:b/>
        </w:rPr>
        <w:t>“Project”</w:t>
      </w:r>
      <w:r w:rsidR="00C30946" w:rsidRPr="008349B8">
        <w:t>)</w:t>
      </w:r>
      <w:r w:rsidR="00497C83" w:rsidRPr="008349B8">
        <w:t xml:space="preserve"> </w:t>
      </w:r>
      <w:r w:rsidRPr="008349B8">
        <w:t xml:space="preserve">proposed by the </w:t>
      </w:r>
      <w:r w:rsidR="006441B3" w:rsidRPr="008349B8">
        <w:t xml:space="preserve">Karnataka Tourism Infrastructure Limited, Government of Karnataka </w:t>
      </w:r>
      <w:r w:rsidRPr="008349B8">
        <w:t xml:space="preserve">(the </w:t>
      </w:r>
      <w:r w:rsidRPr="008349B8">
        <w:rPr>
          <w:b/>
        </w:rPr>
        <w:t>“Authority”</w:t>
      </w:r>
      <w:r w:rsidRPr="008349B8">
        <w:t xml:space="preserve">) including but not limited to signing and  submission of all Bids, bids and other documents and writings, participate in bidders' and other conferences and providing information / responses to the Authority, representing  us  in all matters before the Authority, signing and execution of all contracts including the </w:t>
      </w:r>
      <w:r w:rsidR="000B3FED" w:rsidRPr="008349B8">
        <w:t>Concession Agreement</w:t>
      </w:r>
      <w:r w:rsidR="00EE67E0" w:rsidRPr="008349B8">
        <w:t xml:space="preserve"> </w:t>
      </w:r>
      <w:r w:rsidRPr="008349B8">
        <w:t xml:space="preserve">and undertakings consequent to acceptance of our bid, and generally dealing with the Authority in all matters in connection with or relating to or arising out of our bid for the said Project and/or upon award thereof to us and/or till the entering into of the </w:t>
      </w:r>
      <w:r w:rsidR="000B3FED" w:rsidRPr="008349B8">
        <w:t>Concession Agreement</w:t>
      </w:r>
      <w:r w:rsidR="00EE67E0" w:rsidRPr="008349B8">
        <w:t xml:space="preserve"> </w:t>
      </w:r>
      <w:r w:rsidRPr="008349B8">
        <w:t xml:space="preserve">with the Authority.  </w:t>
      </w:r>
    </w:p>
    <w:p w14:paraId="6AAA27C0" w14:textId="77777777" w:rsidR="00C41D48" w:rsidRPr="008349B8" w:rsidRDefault="00C41D48" w:rsidP="00913CFB">
      <w:pPr>
        <w:jc w:val="both"/>
      </w:pPr>
      <w:r w:rsidRPr="008349B8">
        <w:t xml:space="preserve">AND we hereby agree to ratify and confirm and do hereby ratify and confirm all acts, deeds and things lawfully done or caused to be done by our said Attorney pursuant to and in exercise of the powers conferred by this Power of Attorney and that all acts, deeds and things done by our said Attorney in exercise of the powers hereby conferred shall and shall always be deemed to have been done by us.  </w:t>
      </w:r>
    </w:p>
    <w:p w14:paraId="1CC3DB86" w14:textId="77777777" w:rsidR="00C41D48" w:rsidRPr="008349B8" w:rsidRDefault="00C41D48" w:rsidP="00913CFB">
      <w:pPr>
        <w:jc w:val="both"/>
      </w:pPr>
      <w:r w:rsidRPr="008349B8">
        <w:t xml:space="preserve">IN   WITNESS   WHEREOF   WE, </w:t>
      </w:r>
      <w:r w:rsidR="00913CFB" w:rsidRPr="008349B8">
        <w:t>_______</w:t>
      </w:r>
      <w:r w:rsidR="00BB1E30" w:rsidRPr="008349B8">
        <w:t>_, THE</w:t>
      </w:r>
      <w:r w:rsidRPr="008349B8">
        <w:t xml:space="preserve">   ABOVE   NAMED PRINCIPAL HAVE EXECUTED THIS POWER OF ATTORNEY ON THIS </w:t>
      </w:r>
      <w:r w:rsidR="00913CFB" w:rsidRPr="008349B8">
        <w:t>________</w:t>
      </w:r>
      <w:r w:rsidRPr="008349B8">
        <w:t xml:space="preserve"> DAY OF </w:t>
      </w:r>
      <w:r w:rsidR="00913CFB" w:rsidRPr="008349B8">
        <w:t>__________</w:t>
      </w:r>
      <w:r w:rsidR="00BB1E30" w:rsidRPr="008349B8">
        <w:t>_, 20</w:t>
      </w:r>
      <w:r w:rsidR="00913CFB" w:rsidRPr="008349B8">
        <w:t>__</w:t>
      </w:r>
      <w:r w:rsidRPr="008349B8">
        <w:t xml:space="preserve">.  </w:t>
      </w:r>
    </w:p>
    <w:p w14:paraId="20C9774D" w14:textId="77777777" w:rsidR="00C41D48" w:rsidRPr="008349B8" w:rsidRDefault="00C41D48" w:rsidP="00C41D48">
      <w:r w:rsidRPr="008349B8">
        <w:t xml:space="preserve">For   </w:t>
      </w:r>
    </w:p>
    <w:p w14:paraId="6BF293B8" w14:textId="77777777" w:rsidR="00C41D48" w:rsidRPr="008349B8" w:rsidRDefault="00C41D48" w:rsidP="00C41D48">
      <w:r w:rsidRPr="008349B8">
        <w:t xml:space="preserve">--------------------------- </w:t>
      </w:r>
    </w:p>
    <w:p w14:paraId="5419F660" w14:textId="77777777" w:rsidR="00C41D48" w:rsidRPr="008349B8" w:rsidRDefault="00C41D48" w:rsidP="00C41D48">
      <w:r w:rsidRPr="008349B8">
        <w:t xml:space="preserve"> (Signature, name, designation and address) </w:t>
      </w:r>
    </w:p>
    <w:p w14:paraId="030D9686" w14:textId="77777777" w:rsidR="00C41D48" w:rsidRPr="008349B8" w:rsidRDefault="00C41D48" w:rsidP="00C41D48">
      <w:r w:rsidRPr="008349B8">
        <w:t xml:space="preserve">Witnesses:  </w:t>
      </w:r>
    </w:p>
    <w:p w14:paraId="3B543765" w14:textId="77777777" w:rsidR="00913CFB" w:rsidRPr="008349B8" w:rsidRDefault="00C41D48" w:rsidP="00C41D48">
      <w:r w:rsidRPr="008349B8">
        <w:t xml:space="preserve">1. </w:t>
      </w:r>
    </w:p>
    <w:p w14:paraId="28DDF7AF" w14:textId="77777777" w:rsidR="00C41D48" w:rsidRPr="008349B8" w:rsidRDefault="00C41D48" w:rsidP="00C41D48">
      <w:r w:rsidRPr="008349B8">
        <w:t xml:space="preserve">2.                                                                                                                               </w:t>
      </w:r>
    </w:p>
    <w:p w14:paraId="6673C4D2" w14:textId="77777777" w:rsidR="00C41D48" w:rsidRPr="008349B8" w:rsidRDefault="00C41D48" w:rsidP="00CF5BF6">
      <w:pPr>
        <w:spacing w:after="0"/>
      </w:pPr>
      <w:r w:rsidRPr="008349B8">
        <w:t xml:space="preserve">(Notarised)   </w:t>
      </w:r>
    </w:p>
    <w:p w14:paraId="02529ABD" w14:textId="77777777" w:rsidR="00C41D48" w:rsidRPr="008349B8" w:rsidRDefault="00C41D48" w:rsidP="00CF5BF6">
      <w:pPr>
        <w:spacing w:after="0"/>
      </w:pPr>
      <w:r w:rsidRPr="008349B8">
        <w:t xml:space="preserve">Accepted    </w:t>
      </w:r>
    </w:p>
    <w:p w14:paraId="3606EE19" w14:textId="77777777" w:rsidR="00CF5BF6" w:rsidRPr="008349B8" w:rsidRDefault="00CF5BF6" w:rsidP="00C41D48"/>
    <w:p w14:paraId="42E8F9B8" w14:textId="77777777" w:rsidR="00C41D48" w:rsidRPr="008349B8" w:rsidRDefault="00C41D48" w:rsidP="00CF5BF6">
      <w:pPr>
        <w:spacing w:after="0"/>
      </w:pPr>
      <w:r w:rsidRPr="008349B8">
        <w:t xml:space="preserve">(Signature)  </w:t>
      </w:r>
    </w:p>
    <w:p w14:paraId="7EC0E101" w14:textId="77777777" w:rsidR="00C41D48" w:rsidRPr="008349B8" w:rsidRDefault="00C41D48" w:rsidP="00C41D48">
      <w:r w:rsidRPr="008349B8">
        <w:t xml:space="preserve">(Name, Title and Address of the Attorney)  </w:t>
      </w:r>
    </w:p>
    <w:p w14:paraId="4884E969" w14:textId="77777777" w:rsidR="00913CFB" w:rsidRPr="008349B8" w:rsidRDefault="00C41D48" w:rsidP="00C41D48">
      <w:pPr>
        <w:rPr>
          <w:b/>
          <w:bCs/>
        </w:rPr>
      </w:pPr>
      <w:r w:rsidRPr="008349B8">
        <w:rPr>
          <w:b/>
          <w:bCs/>
        </w:rPr>
        <w:t>Notes:</w:t>
      </w:r>
    </w:p>
    <w:p w14:paraId="2DFB3956" w14:textId="77777777" w:rsidR="00C41D48" w:rsidRPr="008349B8" w:rsidRDefault="00BB1E30" w:rsidP="000464EF">
      <w:pPr>
        <w:pStyle w:val="ListParagraph"/>
        <w:numPr>
          <w:ilvl w:val="0"/>
          <w:numId w:val="36"/>
        </w:numPr>
        <w:jc w:val="both"/>
      </w:pPr>
      <w:r w:rsidRPr="008349B8">
        <w:t>The mode of execution of the Power of Attorney should be in accordance</w:t>
      </w:r>
      <w:r w:rsidR="00FB3308" w:rsidRPr="008349B8">
        <w:t xml:space="preserve"> </w:t>
      </w:r>
      <w:r w:rsidRPr="008349B8">
        <w:t>with the</w:t>
      </w:r>
      <w:r w:rsidR="00C41D48" w:rsidRPr="008349B8">
        <w:t xml:space="preserve"> procedure, if any, laid down by the applicable law and the charter documents of the </w:t>
      </w:r>
      <w:r w:rsidR="00913CFB" w:rsidRPr="008349B8">
        <w:t>executants</w:t>
      </w:r>
      <w:r w:rsidR="00FB3308" w:rsidRPr="008349B8">
        <w:t xml:space="preserve"> </w:t>
      </w:r>
      <w:r w:rsidRPr="008349B8">
        <w:t>and when it is so required, the same should be under common</w:t>
      </w:r>
      <w:r w:rsidR="00C41D48" w:rsidRPr="008349B8">
        <w:t xml:space="preserve"> seal affixed in accordance with the required </w:t>
      </w:r>
      <w:r w:rsidRPr="008349B8">
        <w:t>procedure.</w:t>
      </w:r>
    </w:p>
    <w:p w14:paraId="19D36A11" w14:textId="77777777" w:rsidR="00C41D48" w:rsidRPr="008349B8" w:rsidRDefault="00BB1E30" w:rsidP="000464EF">
      <w:pPr>
        <w:pStyle w:val="ListParagraph"/>
        <w:numPr>
          <w:ilvl w:val="0"/>
          <w:numId w:val="36"/>
        </w:numPr>
        <w:jc w:val="both"/>
      </w:pPr>
      <w:r w:rsidRPr="008349B8">
        <w:t>Wherever required, the Bidder should submit for verification the extract</w:t>
      </w:r>
      <w:r w:rsidR="00FB3308" w:rsidRPr="008349B8">
        <w:t xml:space="preserve"> </w:t>
      </w:r>
      <w:r w:rsidRPr="008349B8">
        <w:t>of the</w:t>
      </w:r>
      <w:r w:rsidR="00C41D48" w:rsidRPr="008349B8">
        <w:t xml:space="preserve"> charter </w:t>
      </w:r>
      <w:r w:rsidRPr="008349B8">
        <w:t>documents and documents such as a board or</w:t>
      </w:r>
      <w:r w:rsidR="00C41D48" w:rsidRPr="008349B8">
        <w:t xml:space="preserve"> shareholder’s resolution</w:t>
      </w:r>
      <w:r w:rsidRPr="008349B8">
        <w:t>/ power of</w:t>
      </w:r>
      <w:r w:rsidR="00C41D48" w:rsidRPr="008349B8">
        <w:t xml:space="preserve"> attorney </w:t>
      </w:r>
      <w:r w:rsidRPr="008349B8">
        <w:t>in favour</w:t>
      </w:r>
      <w:r w:rsidR="00C41D48" w:rsidRPr="008349B8">
        <w:t xml:space="preserve"> of </w:t>
      </w:r>
      <w:r w:rsidRPr="008349B8">
        <w:t>the person</w:t>
      </w:r>
      <w:r w:rsidR="00C41D48" w:rsidRPr="008349B8">
        <w:t xml:space="preserve"> executing </w:t>
      </w:r>
      <w:r w:rsidRPr="008349B8">
        <w:t>this Power</w:t>
      </w:r>
      <w:r w:rsidR="00FB3308" w:rsidRPr="008349B8">
        <w:t xml:space="preserve"> </w:t>
      </w:r>
      <w:r w:rsidRPr="008349B8">
        <w:t>of Attorney</w:t>
      </w:r>
      <w:r w:rsidR="00C41D48" w:rsidRPr="008349B8">
        <w:t xml:space="preserve"> for </w:t>
      </w:r>
      <w:r w:rsidRPr="008349B8">
        <w:t>the delegation</w:t>
      </w:r>
      <w:r w:rsidR="00C41D48" w:rsidRPr="008349B8">
        <w:t xml:space="preserve"> of power hereunder on behalf of the Bidder. </w:t>
      </w:r>
    </w:p>
    <w:p w14:paraId="5E98CF23" w14:textId="39410E34" w:rsidR="00C41D48" w:rsidRPr="008349B8" w:rsidRDefault="00C41D48" w:rsidP="000464EF">
      <w:pPr>
        <w:pStyle w:val="ListParagraph"/>
        <w:numPr>
          <w:ilvl w:val="0"/>
          <w:numId w:val="36"/>
        </w:numPr>
        <w:jc w:val="both"/>
      </w:pPr>
      <w:r w:rsidRPr="008349B8">
        <w:t>For a Power of Attorney executed and issued overseas, the document will also have to be legalised by the Indian Embassy and notarised in the jurisdiction where the Power of Attorney is being issued. How</w:t>
      </w:r>
      <w:r w:rsidR="00913CFB" w:rsidRPr="008349B8">
        <w:t>ever, the Power of Attorney pro</w:t>
      </w:r>
      <w:r w:rsidRPr="008349B8">
        <w:t xml:space="preserve">vided by Bidders from countries that have signed </w:t>
      </w:r>
      <w:r w:rsidR="00E92EF1" w:rsidRPr="008349B8">
        <w:t>The</w:t>
      </w:r>
      <w:r w:rsidRPr="008349B8">
        <w:t xml:space="preserve"> Hague Legislation Convention, 1961 are not required to be legalised by the Indian Embassy if it carries a conforming </w:t>
      </w:r>
      <w:bookmarkStart w:id="111" w:name="_Hlk183008257"/>
      <w:r w:rsidR="00160563" w:rsidRPr="00970AEC">
        <w:t>Apostille</w:t>
      </w:r>
      <w:bookmarkEnd w:id="111"/>
      <w:r w:rsidRPr="008349B8">
        <w:t xml:space="preserve"> certificate. </w:t>
      </w:r>
    </w:p>
    <w:p w14:paraId="274F5E10" w14:textId="77777777" w:rsidR="00195B3A" w:rsidRPr="008349B8" w:rsidRDefault="00195B3A">
      <w:r w:rsidRPr="008349B8">
        <w:br w:type="page"/>
      </w:r>
    </w:p>
    <w:p w14:paraId="2AD85851" w14:textId="77777777" w:rsidR="00C41D48" w:rsidRPr="008349B8" w:rsidRDefault="00C41D48" w:rsidP="00E41F82">
      <w:pPr>
        <w:pStyle w:val="Heading2"/>
        <w:jc w:val="center"/>
        <w:rPr>
          <w:rFonts w:asciiTheme="minorHAnsi" w:hAnsiTheme="minorHAnsi"/>
          <w:color w:val="auto"/>
          <w:sz w:val="22"/>
          <w:szCs w:val="22"/>
        </w:rPr>
      </w:pPr>
      <w:bookmarkStart w:id="112" w:name="_Toc505250627"/>
      <w:bookmarkStart w:id="113" w:name="_Toc153463868"/>
      <w:r w:rsidRPr="008349B8">
        <w:rPr>
          <w:rFonts w:asciiTheme="minorHAnsi" w:hAnsiTheme="minorHAnsi"/>
          <w:color w:val="auto"/>
          <w:sz w:val="22"/>
          <w:szCs w:val="22"/>
        </w:rPr>
        <w:t>APPENDIX I</w:t>
      </w:r>
      <w:r w:rsidR="00A30265" w:rsidRPr="008349B8">
        <w:rPr>
          <w:rFonts w:asciiTheme="minorHAnsi" w:hAnsiTheme="minorHAnsi"/>
          <w:color w:val="auto"/>
          <w:sz w:val="22"/>
          <w:szCs w:val="22"/>
        </w:rPr>
        <w:t>II</w:t>
      </w:r>
      <w:r w:rsidR="008A48DD" w:rsidRPr="008349B8">
        <w:rPr>
          <w:rFonts w:asciiTheme="minorHAnsi" w:hAnsiTheme="minorHAnsi"/>
          <w:color w:val="auto"/>
          <w:sz w:val="22"/>
          <w:szCs w:val="22"/>
        </w:rPr>
        <w:t xml:space="preserve"> - </w:t>
      </w:r>
      <w:r w:rsidRPr="008349B8">
        <w:rPr>
          <w:rFonts w:asciiTheme="minorHAnsi" w:hAnsiTheme="minorHAnsi"/>
          <w:color w:val="auto"/>
          <w:sz w:val="22"/>
          <w:szCs w:val="22"/>
        </w:rPr>
        <w:t>Power of Attorney for Lead Member of Consortium</w:t>
      </w:r>
      <w:bookmarkEnd w:id="112"/>
      <w:bookmarkEnd w:id="113"/>
    </w:p>
    <w:p w14:paraId="48C0E05C" w14:textId="1D70D31D" w:rsidR="00C41D48" w:rsidRPr="008349B8" w:rsidRDefault="00C41D48" w:rsidP="00E26458">
      <w:pPr>
        <w:spacing w:after="0"/>
        <w:jc w:val="center"/>
      </w:pPr>
      <w:r w:rsidRPr="008349B8">
        <w:t xml:space="preserve">(Refer Clause </w:t>
      </w:r>
      <w:r w:rsidR="00762824" w:rsidRPr="008349B8">
        <w:t>2.2.4</w:t>
      </w:r>
      <w:r w:rsidRPr="008349B8">
        <w:t>)</w:t>
      </w:r>
    </w:p>
    <w:p w14:paraId="2A6C0775" w14:textId="77777777" w:rsidR="00A30265" w:rsidRPr="008349B8" w:rsidRDefault="00A30265" w:rsidP="00E26458">
      <w:pPr>
        <w:spacing w:after="0"/>
        <w:jc w:val="center"/>
        <w:rPr>
          <w:i/>
        </w:rPr>
      </w:pPr>
      <w:r w:rsidRPr="008349B8">
        <w:rPr>
          <w:i/>
        </w:rPr>
        <w:t>(To be submitted on Stamp paper of relevant value)</w:t>
      </w:r>
    </w:p>
    <w:p w14:paraId="0D66EBC6" w14:textId="77777777" w:rsidR="00A30265" w:rsidRPr="008349B8" w:rsidRDefault="00A30265" w:rsidP="00E26458">
      <w:pPr>
        <w:spacing w:after="0"/>
        <w:jc w:val="center"/>
      </w:pPr>
    </w:p>
    <w:p w14:paraId="406FBD5B" w14:textId="3E1C7692" w:rsidR="00EE67E0" w:rsidRPr="008349B8" w:rsidRDefault="00C41D48" w:rsidP="00B756E1">
      <w:pPr>
        <w:spacing w:after="0"/>
        <w:jc w:val="both"/>
      </w:pPr>
      <w:r w:rsidRPr="008349B8">
        <w:t xml:space="preserve">Whereas the </w:t>
      </w:r>
      <w:r w:rsidR="00E20B9A" w:rsidRPr="008349B8">
        <w:rPr>
          <w:b/>
        </w:rPr>
        <w:t>“</w:t>
      </w:r>
      <w:r w:rsidRPr="008349B8">
        <w:rPr>
          <w:b/>
        </w:rPr>
        <w:t>Authority”</w:t>
      </w:r>
      <w:r w:rsidRPr="008349B8">
        <w:t xml:space="preserve"> has invited Bids from interested parties for the </w:t>
      </w:r>
      <w:r w:rsidR="00BE163A" w:rsidRPr="00BE163A">
        <w:t xml:space="preserve">Development and Operation </w:t>
      </w:r>
      <w:r w:rsidR="00BE163A">
        <w:t>o</w:t>
      </w:r>
      <w:r w:rsidR="00BE163A" w:rsidRPr="00BE163A">
        <w:t>f Adventure Sports, Eco Cottages and Other Tourism Facilities at Pattadakal in Karnataka on DBFOT basis</w:t>
      </w:r>
      <w:r w:rsidR="00EE67E0" w:rsidRPr="00BE163A">
        <w:t>.</w:t>
      </w:r>
    </w:p>
    <w:p w14:paraId="19C02F44" w14:textId="7F7810B0" w:rsidR="00C41D48" w:rsidRPr="008349B8" w:rsidRDefault="00EE67E0" w:rsidP="00B756E1">
      <w:pPr>
        <w:spacing w:after="0"/>
        <w:jc w:val="both"/>
      </w:pPr>
      <w:r w:rsidRPr="008349B8" w:rsidDel="00EE67E0">
        <w:t xml:space="preserve"> </w:t>
      </w:r>
      <w:r w:rsidR="00C41D48" w:rsidRPr="008349B8">
        <w:t xml:space="preserve">  </w:t>
      </w:r>
    </w:p>
    <w:p w14:paraId="7CE20A0F" w14:textId="3B45067A" w:rsidR="00C41D48" w:rsidRPr="008349B8" w:rsidRDefault="00C41D48" w:rsidP="00E26458">
      <w:pPr>
        <w:jc w:val="both"/>
      </w:pPr>
      <w:r w:rsidRPr="008349B8">
        <w:t xml:space="preserve">Whereas, </w:t>
      </w:r>
      <w:r w:rsidR="00E26458" w:rsidRPr="008349B8">
        <w:t>__________</w:t>
      </w:r>
      <w:r w:rsidRPr="008349B8">
        <w:t xml:space="preserve"> and </w:t>
      </w:r>
      <w:r w:rsidR="00E26458" w:rsidRPr="008349B8">
        <w:t>__________</w:t>
      </w:r>
      <w:r w:rsidRPr="008349B8">
        <w:t xml:space="preserve"> (collectively the </w:t>
      </w:r>
      <w:r w:rsidRPr="008349B8">
        <w:rPr>
          <w:b/>
        </w:rPr>
        <w:t>“Consortium</w:t>
      </w:r>
      <w:r w:rsidR="00BB1E30" w:rsidRPr="008349B8">
        <w:rPr>
          <w:b/>
        </w:rPr>
        <w:t>”</w:t>
      </w:r>
      <w:r w:rsidR="00BB1E30" w:rsidRPr="008349B8">
        <w:t>) being Members of the Consortium are interested in bidding for the Project</w:t>
      </w:r>
      <w:r w:rsidRPr="008349B8">
        <w:t>[</w:t>
      </w:r>
      <w:r w:rsidR="00BB1E30" w:rsidRPr="008349B8">
        <w:t>s] in</w:t>
      </w:r>
      <w:r w:rsidRPr="008349B8">
        <w:t xml:space="preserve"> accordance with the terms and conditions of RFP and other connected documents in respect of the Project, and  </w:t>
      </w:r>
    </w:p>
    <w:p w14:paraId="06A8D0CC" w14:textId="77777777" w:rsidR="00C41D48" w:rsidRPr="008349B8" w:rsidRDefault="00C41D48" w:rsidP="00E26458">
      <w:pPr>
        <w:jc w:val="both"/>
      </w:pPr>
      <w:r w:rsidRPr="008349B8">
        <w:t xml:space="preserve">Whereas, it is necessary for the Members of the Consortium to designate one of them as the Lead Member with all necessary power and authority to do for and on behalf of the Consortium, all acts, deeds and things as may be necessary in connection with the Consortium’s bid for the Project and its execution.  </w:t>
      </w:r>
    </w:p>
    <w:p w14:paraId="155ED297" w14:textId="77777777" w:rsidR="00C41D48" w:rsidRPr="008349B8" w:rsidRDefault="00C41D48" w:rsidP="00E26458">
      <w:pPr>
        <w:jc w:val="both"/>
      </w:pPr>
      <w:r w:rsidRPr="008349B8">
        <w:t xml:space="preserve">NOW, THEREFORE, KNOW ALL MEN BY THESE PRESENTS  </w:t>
      </w:r>
    </w:p>
    <w:p w14:paraId="71C1B256" w14:textId="77777777" w:rsidR="00C41D48" w:rsidRPr="008349B8" w:rsidRDefault="00C41D48" w:rsidP="00E26458">
      <w:pPr>
        <w:jc w:val="both"/>
      </w:pPr>
      <w:r w:rsidRPr="008349B8">
        <w:t xml:space="preserve">We, </w:t>
      </w:r>
      <w:r w:rsidR="00E26458" w:rsidRPr="008349B8">
        <w:t>M/s __________</w:t>
      </w:r>
      <w:r w:rsidRPr="008349B8">
        <w:t xml:space="preserve"> having  our  registered  office  at </w:t>
      </w:r>
      <w:r w:rsidR="00E26458" w:rsidRPr="008349B8">
        <w:t>__________</w:t>
      </w:r>
      <w:r w:rsidRPr="008349B8">
        <w:t xml:space="preserve"> and</w:t>
      </w:r>
      <w:r w:rsidR="00E26458" w:rsidRPr="008349B8">
        <w:t xml:space="preserve"> M/s</w:t>
      </w:r>
      <w:r w:rsidR="00A97671" w:rsidRPr="008349B8">
        <w:t>__________</w:t>
      </w:r>
      <w:r w:rsidRPr="008349B8">
        <w:t xml:space="preserve"> having  our  registered  office  at </w:t>
      </w:r>
      <w:r w:rsidR="00E26458" w:rsidRPr="008349B8">
        <w:t>__________</w:t>
      </w:r>
      <w:r w:rsidRPr="008349B8">
        <w:t xml:space="preserve"> (the respective names and addresses of the registered office) (hereinafter collectively referred to as the </w:t>
      </w:r>
      <w:r w:rsidRPr="008349B8">
        <w:rPr>
          <w:b/>
        </w:rPr>
        <w:t>“Principals”</w:t>
      </w:r>
      <w:r w:rsidRPr="008349B8">
        <w:t>)   do   hereby irrevocably   designate,   nominate,   constitute,  appoint   and authorize M/s</w:t>
      </w:r>
      <w:r w:rsidR="00D06933" w:rsidRPr="008349B8">
        <w:t xml:space="preserve"> __________ </w:t>
      </w:r>
      <w:r w:rsidRPr="008349B8">
        <w:t>having  its registered office at</w:t>
      </w:r>
      <w:r w:rsidR="00D06933" w:rsidRPr="008349B8">
        <w:t xml:space="preserve"> __________</w:t>
      </w:r>
      <w:r w:rsidRPr="008349B8">
        <w:t xml:space="preserve">, being  one  of  the  Members  of  the Consortium, as the Lead Member  and true and lawful attorney of the Consortium (hereinafter referred to as the </w:t>
      </w:r>
      <w:r w:rsidRPr="008349B8">
        <w:rPr>
          <w:b/>
        </w:rPr>
        <w:t>“Attorney”</w:t>
      </w:r>
      <w:r w:rsidRPr="008349B8">
        <w:t>).We  hereby  irrevocably  authorise  the  Attorney  (with  power  to  sub- delegate) to conduct all business for and on behalf of the Consortium and any one of us  during  the  bidding process   and,</w:t>
      </w:r>
      <w:r w:rsidR="00E00336" w:rsidRPr="008349B8">
        <w:t xml:space="preserve"> </w:t>
      </w:r>
      <w:r w:rsidRPr="008349B8">
        <w:t>in</w:t>
      </w:r>
      <w:r w:rsidR="00E00336" w:rsidRPr="008349B8">
        <w:t xml:space="preserve"> </w:t>
      </w:r>
      <w:r w:rsidRPr="008349B8">
        <w:t>the   event   the   Consortium   is   awarded   the concession/contract, during the execution of the Project and in this regard, to do on our behalf and on behalf of the Consortium, all or any of such acts, deeds or things as are necessary or required or incidental to the pre-qualification of the Consortium and submission of  its  bid  for  the  Project,  including  but  not  limited to  signing  and submission of  all Bids, bids  and other documents and  writings, participate in bidders   and   other conferences,  respond  to  queries,  submit  information/  documents, sign and execute contracts and undertakings consequent to acceptance of bid[s] of the Consortium  and  generally  to  represent the Consortium  in  all  its  dealings  with  the Authority, and/ or any other  Government Agency or any person, in all matters in connection  with  or  relating  to  or  arising  out  of  the  Consortium’s</w:t>
      </w:r>
      <w:r w:rsidR="00E00336" w:rsidRPr="008349B8">
        <w:t xml:space="preserve"> </w:t>
      </w:r>
      <w:r w:rsidRPr="008349B8">
        <w:t xml:space="preserve">bid  for the Project  and/  or  upon  award  thereof  till  the  Concession  Agreement is  entered  into with the Authority.  </w:t>
      </w:r>
    </w:p>
    <w:p w14:paraId="2EE37206" w14:textId="77777777" w:rsidR="00C41D48" w:rsidRPr="008349B8" w:rsidRDefault="00C41D48" w:rsidP="00E26458">
      <w:pPr>
        <w:jc w:val="both"/>
      </w:pPr>
      <w:r w:rsidRPr="008349B8">
        <w:t xml:space="preserve">AND hereby agree to ratify and confirm and do hereby ratify and confirm all acts, deeds and things lawfully done or caused to be done by our said Attorney pursuant to and in exercise of the powers </w:t>
      </w:r>
      <w:r w:rsidR="00BB1E30" w:rsidRPr="008349B8">
        <w:t>conferred by this Power of Attorney and that all acts</w:t>
      </w:r>
      <w:r w:rsidRPr="008349B8">
        <w:t xml:space="preserve">, deeds   and   things   done   by   our   said </w:t>
      </w:r>
      <w:r w:rsidR="00BB1E30" w:rsidRPr="008349B8">
        <w:t>Attorney in</w:t>
      </w:r>
      <w:r w:rsidRPr="008349B8">
        <w:t xml:space="preserve">   exercise   of   the   powers   hereby conferred shall and shall always be deemed to have been done by us/ Consortium.  </w:t>
      </w:r>
    </w:p>
    <w:p w14:paraId="669A0F7E" w14:textId="77777777" w:rsidR="00C41D48" w:rsidRPr="008349B8" w:rsidRDefault="00C41D48" w:rsidP="00E26458">
      <w:pPr>
        <w:jc w:val="both"/>
      </w:pPr>
      <w:r w:rsidRPr="008349B8">
        <w:t>IN   WITNESS   WHEREOF   WE   THE   PRINCIPALS   ABOVE   NAMED   HAVE EXECUTED THIS POWER OF ATTORNEY ON THIS     DAY OF _____20**</w:t>
      </w:r>
    </w:p>
    <w:p w14:paraId="3F514145" w14:textId="77777777" w:rsidR="00C41D48" w:rsidRPr="008349B8" w:rsidRDefault="00C41D48" w:rsidP="00C41D48">
      <w:r w:rsidRPr="008349B8">
        <w:t>For …………………</w:t>
      </w:r>
      <w:r w:rsidR="00BB1E30" w:rsidRPr="008349B8">
        <w:t>….</w:t>
      </w:r>
      <w:r w:rsidRPr="008349B8">
        <w:t xml:space="preserve"> (Signature)  </w:t>
      </w:r>
    </w:p>
    <w:p w14:paraId="2B41CE82" w14:textId="77777777" w:rsidR="00C41D48" w:rsidRPr="008349B8" w:rsidRDefault="00C41D48" w:rsidP="00C41D48">
      <w:r w:rsidRPr="008349B8">
        <w:t xml:space="preserve">…………………….. (Name &amp; Title)  </w:t>
      </w:r>
    </w:p>
    <w:p w14:paraId="169C0DEC" w14:textId="77777777" w:rsidR="00C41D48" w:rsidRPr="008349B8" w:rsidRDefault="00C41D48" w:rsidP="00C41D48">
      <w:r w:rsidRPr="008349B8">
        <w:t>For …………………</w:t>
      </w:r>
      <w:r w:rsidR="00BB1E30" w:rsidRPr="008349B8">
        <w:t>….</w:t>
      </w:r>
      <w:r w:rsidRPr="008349B8">
        <w:t xml:space="preserve"> (Signature)  </w:t>
      </w:r>
    </w:p>
    <w:p w14:paraId="7BCECF27" w14:textId="77777777" w:rsidR="00C41D48" w:rsidRPr="008349B8" w:rsidRDefault="00C41D48" w:rsidP="00C41D48">
      <w:r w:rsidRPr="008349B8">
        <w:t xml:space="preserve">…………………….. (Name &amp; Title)  </w:t>
      </w:r>
    </w:p>
    <w:p w14:paraId="47EE02C1" w14:textId="77777777" w:rsidR="00E26458" w:rsidRPr="008349B8" w:rsidRDefault="00655FD9" w:rsidP="00E26458">
      <w:r w:rsidRPr="008349B8" w:rsidDel="00655FD9">
        <w:t xml:space="preserve"> </w:t>
      </w:r>
      <w:r w:rsidR="00E26458" w:rsidRPr="008349B8">
        <w:t xml:space="preserve">(Executants)  </w:t>
      </w:r>
    </w:p>
    <w:p w14:paraId="10EC7C0F" w14:textId="77777777" w:rsidR="00E26458" w:rsidRPr="008349B8" w:rsidRDefault="00E26458" w:rsidP="00E26458">
      <w:r w:rsidRPr="008349B8">
        <w:t xml:space="preserve">(To be executed by all the Members of the Consortium)  </w:t>
      </w:r>
    </w:p>
    <w:p w14:paraId="5B600C09" w14:textId="77777777" w:rsidR="00C41D48" w:rsidRPr="008349B8" w:rsidRDefault="00C41D48" w:rsidP="00C41D48">
      <w:r w:rsidRPr="008349B8">
        <w:t xml:space="preserve">Witnesses:  </w:t>
      </w:r>
    </w:p>
    <w:p w14:paraId="0EBAA524" w14:textId="77777777" w:rsidR="00C41D48" w:rsidRPr="008349B8" w:rsidRDefault="00C41D48" w:rsidP="00C41D48">
      <w:r w:rsidRPr="008349B8">
        <w:t xml:space="preserve">1.  </w:t>
      </w:r>
    </w:p>
    <w:p w14:paraId="295E10D3" w14:textId="77777777" w:rsidR="00C41D48" w:rsidRPr="008349B8" w:rsidRDefault="00C41D48" w:rsidP="00C41D48">
      <w:r w:rsidRPr="008349B8">
        <w:t xml:space="preserve">2. ………………………………………  </w:t>
      </w:r>
    </w:p>
    <w:p w14:paraId="18B831B7" w14:textId="77777777" w:rsidR="00C41D48" w:rsidRPr="008349B8" w:rsidRDefault="00C41D48" w:rsidP="00C41D48">
      <w:r w:rsidRPr="008349B8">
        <w:t xml:space="preserve">Notes:  </w:t>
      </w:r>
    </w:p>
    <w:p w14:paraId="6D5802C2" w14:textId="77777777" w:rsidR="00C41D48" w:rsidRPr="008349B8" w:rsidRDefault="00C41D48" w:rsidP="000464EF">
      <w:pPr>
        <w:pStyle w:val="ListParagraph"/>
        <w:numPr>
          <w:ilvl w:val="0"/>
          <w:numId w:val="35"/>
        </w:numPr>
        <w:jc w:val="both"/>
      </w:pPr>
      <w:r w:rsidRPr="008349B8">
        <w:t xml:space="preserve">The mode of execution of the Power of Attorney should be in accordance with the procedure, if any, laid down by the applicable law and the charter documents of the </w:t>
      </w:r>
      <w:r w:rsidR="00E26458" w:rsidRPr="008349B8">
        <w:t>executants</w:t>
      </w:r>
      <w:r w:rsidRPr="008349B8">
        <w:t xml:space="preserve"> and when it is so required, the same should be under common seal affixed in accordance with the required procedure. </w:t>
      </w:r>
    </w:p>
    <w:p w14:paraId="646EBF0A" w14:textId="77777777" w:rsidR="00C41D48" w:rsidRPr="008349B8" w:rsidRDefault="00C41D48" w:rsidP="000464EF">
      <w:pPr>
        <w:pStyle w:val="ListParagraph"/>
        <w:numPr>
          <w:ilvl w:val="0"/>
          <w:numId w:val="35"/>
        </w:numPr>
        <w:jc w:val="both"/>
      </w:pPr>
      <w:r w:rsidRPr="008349B8">
        <w:t>Also, wherever required, the Bidder should submit for verification the extract of the cha</w:t>
      </w:r>
      <w:r w:rsidR="00E26458" w:rsidRPr="008349B8">
        <w:t>rter documents and documents su</w:t>
      </w:r>
      <w:r w:rsidRPr="008349B8">
        <w:t xml:space="preserve">ch as a board or shareholders’ resolution/power of attorney in favour of the person executing this Power of Attorney for the delegation of power hereunder on behalf of the Bidder. </w:t>
      </w:r>
    </w:p>
    <w:p w14:paraId="07A3D880" w14:textId="7C57C5D0" w:rsidR="00E26458" w:rsidRPr="008349B8" w:rsidRDefault="00C41D48" w:rsidP="000464EF">
      <w:pPr>
        <w:pStyle w:val="ListParagraph"/>
        <w:numPr>
          <w:ilvl w:val="0"/>
          <w:numId w:val="35"/>
        </w:numPr>
        <w:spacing w:after="0"/>
        <w:jc w:val="both"/>
        <w:rPr>
          <w:b/>
        </w:rPr>
      </w:pPr>
      <w:r w:rsidRPr="008349B8">
        <w:t xml:space="preserve">For a Power of Attorney executed and issued overseas, the document will also have to be legalised by the Indian Embassy and notarised in the jurisdiction where the Power of Attorney is being issued. However, the Power of Attorney provided by Bidders from countries that have signed </w:t>
      </w:r>
      <w:r w:rsidR="00A05894" w:rsidRPr="008349B8">
        <w:t>The</w:t>
      </w:r>
      <w:r w:rsidRPr="008349B8">
        <w:t xml:space="preserve"> Hague Legislati</w:t>
      </w:r>
      <w:r w:rsidR="00E26458" w:rsidRPr="008349B8">
        <w:t>on Convention, 1961 are not req</w:t>
      </w:r>
      <w:r w:rsidRPr="008349B8">
        <w:t xml:space="preserve">uired to be legalised by the Indian Embassy if it carries a conforming </w:t>
      </w:r>
      <w:r w:rsidR="00160563" w:rsidRPr="00970AEC">
        <w:t>Apostille</w:t>
      </w:r>
      <w:r w:rsidRPr="008349B8">
        <w:t xml:space="preserve"> certificate.</w:t>
      </w:r>
    </w:p>
    <w:p w14:paraId="461C7C88" w14:textId="55543231" w:rsidR="00195B3A" w:rsidRPr="008349B8" w:rsidRDefault="00E26458" w:rsidP="005C4469">
      <w:pPr>
        <w:pStyle w:val="Heading2"/>
        <w:spacing w:before="0" w:after="240"/>
        <w:jc w:val="center"/>
      </w:pPr>
      <w:r w:rsidRPr="008349B8">
        <w:rPr>
          <w:rFonts w:asciiTheme="minorHAnsi" w:hAnsiTheme="minorHAnsi"/>
          <w:b w:val="0"/>
        </w:rPr>
        <w:br w:type="page"/>
      </w:r>
    </w:p>
    <w:p w14:paraId="4DE23543" w14:textId="70657D62" w:rsidR="006221B2" w:rsidRPr="008349B8" w:rsidRDefault="006221B2" w:rsidP="006221B2">
      <w:pPr>
        <w:pStyle w:val="Heading2"/>
        <w:spacing w:before="0" w:after="240"/>
        <w:jc w:val="center"/>
        <w:rPr>
          <w:rFonts w:asciiTheme="minorHAnsi" w:hAnsiTheme="minorHAnsi"/>
          <w:color w:val="auto"/>
          <w:sz w:val="22"/>
          <w:szCs w:val="22"/>
        </w:rPr>
      </w:pPr>
      <w:bookmarkStart w:id="114" w:name="_Toc505250629"/>
      <w:bookmarkStart w:id="115" w:name="_Toc153463869"/>
      <w:r w:rsidRPr="008349B8">
        <w:rPr>
          <w:rFonts w:asciiTheme="minorHAnsi" w:hAnsiTheme="minorHAnsi"/>
          <w:color w:val="auto"/>
          <w:sz w:val="22"/>
          <w:szCs w:val="22"/>
        </w:rPr>
        <w:t xml:space="preserve">APPENDIX </w:t>
      </w:r>
      <w:r w:rsidR="005C4469" w:rsidRPr="008349B8">
        <w:rPr>
          <w:rFonts w:asciiTheme="minorHAnsi" w:hAnsiTheme="minorHAnsi"/>
          <w:color w:val="auto"/>
          <w:sz w:val="22"/>
          <w:szCs w:val="22"/>
        </w:rPr>
        <w:t>I</w:t>
      </w:r>
      <w:r w:rsidRPr="008349B8">
        <w:rPr>
          <w:rFonts w:asciiTheme="minorHAnsi" w:hAnsiTheme="minorHAnsi"/>
          <w:color w:val="auto"/>
          <w:sz w:val="22"/>
          <w:szCs w:val="22"/>
        </w:rPr>
        <w:t xml:space="preserve">V </w:t>
      </w:r>
      <w:r w:rsidR="003206AE" w:rsidRPr="008349B8">
        <w:rPr>
          <w:rFonts w:asciiTheme="minorHAnsi" w:hAnsiTheme="minorHAnsi"/>
          <w:color w:val="auto"/>
          <w:sz w:val="22"/>
          <w:szCs w:val="22"/>
        </w:rPr>
        <w:t>–</w:t>
      </w:r>
      <w:r w:rsidRPr="008349B8">
        <w:rPr>
          <w:rFonts w:asciiTheme="minorHAnsi" w:hAnsiTheme="minorHAnsi"/>
          <w:color w:val="auto"/>
          <w:sz w:val="22"/>
          <w:szCs w:val="22"/>
        </w:rPr>
        <w:t xml:space="preserve"> </w:t>
      </w:r>
      <w:r w:rsidR="003206AE" w:rsidRPr="008349B8">
        <w:rPr>
          <w:rFonts w:asciiTheme="minorHAnsi" w:hAnsiTheme="minorHAnsi"/>
          <w:color w:val="auto"/>
          <w:sz w:val="22"/>
          <w:szCs w:val="22"/>
        </w:rPr>
        <w:t>Format of the Price Bid</w:t>
      </w:r>
      <w:bookmarkEnd w:id="114"/>
      <w:bookmarkEnd w:id="115"/>
    </w:p>
    <w:p w14:paraId="15EA517A" w14:textId="4448F667" w:rsidR="00C64BC4" w:rsidRPr="008349B8" w:rsidRDefault="00DC1179" w:rsidP="003206AE">
      <w:pPr>
        <w:jc w:val="center"/>
        <w:rPr>
          <w:rFonts w:eastAsiaTheme="majorEastAsia" w:cstheme="majorBidi"/>
          <w:b/>
          <w:bCs/>
        </w:rPr>
      </w:pPr>
      <w:bookmarkStart w:id="116" w:name="_Toc505250630"/>
      <w:r w:rsidRPr="008349B8">
        <w:t>[P</w:t>
      </w:r>
      <w:r w:rsidR="003206AE" w:rsidRPr="008349B8">
        <w:t xml:space="preserve">rice bid to be uploaded in the </w:t>
      </w:r>
      <w:r w:rsidR="00D62F86" w:rsidRPr="008349B8">
        <w:t>Karnataka Public Procurement Portal</w:t>
      </w:r>
      <w:r w:rsidRPr="008349B8">
        <w:t>]</w:t>
      </w:r>
      <w:r w:rsidR="00D62F86" w:rsidRPr="008349B8">
        <w:t xml:space="preserve"> </w:t>
      </w:r>
    </w:p>
    <w:p w14:paraId="59446160" w14:textId="77777777" w:rsidR="003206AE" w:rsidRPr="008349B8" w:rsidRDefault="003206AE">
      <w:pPr>
        <w:rPr>
          <w:rFonts w:eastAsiaTheme="majorEastAsia" w:cstheme="majorBidi"/>
          <w:b/>
          <w:bCs/>
        </w:rPr>
      </w:pPr>
      <w:r w:rsidRPr="008349B8">
        <w:br w:type="page"/>
      </w:r>
    </w:p>
    <w:p w14:paraId="2F589896" w14:textId="7895397A" w:rsidR="00890A95" w:rsidRPr="008349B8" w:rsidRDefault="00C41D48" w:rsidP="00182838">
      <w:pPr>
        <w:pStyle w:val="Heading2"/>
        <w:spacing w:before="0" w:after="240"/>
        <w:jc w:val="center"/>
        <w:rPr>
          <w:rFonts w:asciiTheme="minorHAnsi" w:hAnsiTheme="minorHAnsi"/>
          <w:color w:val="auto"/>
          <w:sz w:val="22"/>
          <w:szCs w:val="22"/>
        </w:rPr>
      </w:pPr>
      <w:bookmarkStart w:id="117" w:name="_Toc153463870"/>
      <w:r w:rsidRPr="008349B8">
        <w:rPr>
          <w:rFonts w:asciiTheme="minorHAnsi" w:hAnsiTheme="minorHAnsi"/>
          <w:color w:val="auto"/>
          <w:sz w:val="22"/>
          <w:szCs w:val="22"/>
        </w:rPr>
        <w:t>APPENDIX</w:t>
      </w:r>
      <w:r w:rsidR="00A43487" w:rsidRPr="008349B8">
        <w:rPr>
          <w:rFonts w:asciiTheme="minorHAnsi" w:hAnsiTheme="minorHAnsi"/>
          <w:color w:val="auto"/>
          <w:sz w:val="22"/>
          <w:szCs w:val="22"/>
        </w:rPr>
        <w:t xml:space="preserve"> </w:t>
      </w:r>
      <w:r w:rsidRPr="008349B8">
        <w:rPr>
          <w:rFonts w:asciiTheme="minorHAnsi" w:hAnsiTheme="minorHAnsi"/>
          <w:color w:val="auto"/>
          <w:sz w:val="22"/>
          <w:szCs w:val="22"/>
        </w:rPr>
        <w:t>V</w:t>
      </w:r>
      <w:r w:rsidR="00182838" w:rsidRPr="008349B8">
        <w:rPr>
          <w:rFonts w:asciiTheme="minorHAnsi" w:hAnsiTheme="minorHAnsi"/>
          <w:color w:val="auto"/>
          <w:sz w:val="22"/>
          <w:szCs w:val="22"/>
        </w:rPr>
        <w:t xml:space="preserve"> - </w:t>
      </w:r>
      <w:r w:rsidRPr="008349B8">
        <w:rPr>
          <w:rFonts w:asciiTheme="minorHAnsi" w:hAnsiTheme="minorHAnsi"/>
          <w:color w:val="auto"/>
          <w:sz w:val="22"/>
          <w:szCs w:val="22"/>
        </w:rPr>
        <w:t>Joint Bidding Agreement</w:t>
      </w:r>
      <w:bookmarkEnd w:id="116"/>
      <w:bookmarkEnd w:id="117"/>
    </w:p>
    <w:p w14:paraId="74E27DDE" w14:textId="5A516F1E" w:rsidR="00C41D48" w:rsidRPr="008349B8" w:rsidRDefault="00975262" w:rsidP="00890A95">
      <w:pPr>
        <w:spacing w:after="0"/>
        <w:jc w:val="center"/>
      </w:pPr>
      <w:r w:rsidRPr="008349B8">
        <w:t>(Refer Clause 2.2.5</w:t>
      </w:r>
      <w:r w:rsidR="00C41D48" w:rsidRPr="008349B8">
        <w:t>(</w:t>
      </w:r>
      <w:r w:rsidR="00B556CA" w:rsidRPr="008349B8">
        <w:fldChar w:fldCharType="begin"/>
      </w:r>
      <w:r w:rsidR="00B556CA" w:rsidRPr="008349B8">
        <w:instrText xml:space="preserve"> REF _Ref526939172 \w \h </w:instrText>
      </w:r>
      <w:r w:rsidR="00EE6A4F" w:rsidRPr="008349B8">
        <w:instrText xml:space="preserve"> \* MERGEFORMAT </w:instrText>
      </w:r>
      <w:r w:rsidR="00B556CA" w:rsidRPr="008349B8">
        <w:fldChar w:fldCharType="separate"/>
      </w:r>
      <w:r w:rsidR="004E5F26" w:rsidRPr="008349B8">
        <w:t>f</w:t>
      </w:r>
      <w:r w:rsidR="00B556CA" w:rsidRPr="008349B8">
        <w:fldChar w:fldCharType="end"/>
      </w:r>
      <w:r w:rsidR="00C41D48" w:rsidRPr="008349B8">
        <w:t>))</w:t>
      </w:r>
    </w:p>
    <w:p w14:paraId="3003A383" w14:textId="77777777" w:rsidR="00C41D48" w:rsidRPr="008349B8" w:rsidRDefault="00C41D48" w:rsidP="009B21EA">
      <w:pPr>
        <w:jc w:val="center"/>
      </w:pPr>
      <w:r w:rsidRPr="008349B8">
        <w:t>(To be executed on Stamp paper of appropriate value)</w:t>
      </w:r>
    </w:p>
    <w:p w14:paraId="16A4A7CB" w14:textId="77777777" w:rsidR="00C41D48" w:rsidRPr="008349B8" w:rsidRDefault="00C41D48" w:rsidP="00890A95">
      <w:pPr>
        <w:spacing w:after="0"/>
        <w:jc w:val="both"/>
      </w:pPr>
      <w:r w:rsidRPr="008349B8">
        <w:t xml:space="preserve">THIS JOINT BIDDING AGREEMENT is entered into on this the ………… day of ………,20....…  </w:t>
      </w:r>
    </w:p>
    <w:p w14:paraId="45C5C9FF" w14:textId="77777777" w:rsidR="00C41D48" w:rsidRPr="008349B8" w:rsidRDefault="00C41D48" w:rsidP="00C41D48">
      <w:r w:rsidRPr="008349B8">
        <w:t xml:space="preserve">AMONGST  </w:t>
      </w:r>
    </w:p>
    <w:p w14:paraId="4FE31EC4" w14:textId="77777777" w:rsidR="00C41D48" w:rsidRPr="008349B8" w:rsidRDefault="00C41D48" w:rsidP="00890A95">
      <w:pPr>
        <w:jc w:val="both"/>
      </w:pPr>
      <w:r w:rsidRPr="008349B8">
        <w:t xml:space="preserve">1. {………… Limited, a company incorporated under the Companies Act, 1956} and having its registered office at ………… (hereinafter referred to as the </w:t>
      </w:r>
      <w:r w:rsidRPr="008349B8">
        <w:rPr>
          <w:b/>
        </w:rPr>
        <w:t>“First Part”</w:t>
      </w:r>
      <w:r w:rsidRPr="008349B8">
        <w:t xml:space="preserve"> which expression shall, unless repugnant to the context include its successors and permitted assigns)  </w:t>
      </w:r>
    </w:p>
    <w:p w14:paraId="57202AF4" w14:textId="77777777" w:rsidR="00C41D48" w:rsidRPr="008349B8" w:rsidRDefault="00C41D48" w:rsidP="00C41D48">
      <w:r w:rsidRPr="008349B8">
        <w:t xml:space="preserve">AND  </w:t>
      </w:r>
    </w:p>
    <w:p w14:paraId="081CC61C" w14:textId="77777777" w:rsidR="00C41D48" w:rsidRPr="008349B8" w:rsidRDefault="00BB1E30" w:rsidP="00890A95">
      <w:pPr>
        <w:jc w:val="both"/>
      </w:pPr>
      <w:r w:rsidRPr="008349B8">
        <w:t>2. {</w:t>
      </w:r>
      <w:r w:rsidR="00C41D48" w:rsidRPr="008349B8">
        <w:t xml:space="preserve">………… Limited, a company incorporated under the Companies Act, 1956} and having its registered office at ………… (hereinafter referred to as the </w:t>
      </w:r>
      <w:r w:rsidR="00C41D48" w:rsidRPr="008349B8">
        <w:rPr>
          <w:b/>
        </w:rPr>
        <w:t>“Second Part”</w:t>
      </w:r>
      <w:r w:rsidR="00C41D48" w:rsidRPr="008349B8">
        <w:t xml:space="preserve"> which expression shall, unless repugnant to the context include its successors and permitted assigns)  </w:t>
      </w:r>
    </w:p>
    <w:p w14:paraId="52E8D020" w14:textId="77777777" w:rsidR="00C41D48" w:rsidRPr="008349B8" w:rsidRDefault="00C41D48" w:rsidP="00335DD5">
      <w:pPr>
        <w:jc w:val="both"/>
      </w:pPr>
      <w:r w:rsidRPr="008349B8">
        <w:t xml:space="preserve">The above mentioned parties of the FIRST, SECOND, </w:t>
      </w:r>
      <w:r w:rsidR="002E785F" w:rsidRPr="008349B8">
        <w:t>THIRD</w:t>
      </w:r>
      <w:r w:rsidRPr="008349B8">
        <w:t xml:space="preserve"> PART</w:t>
      </w:r>
      <w:r w:rsidR="002E785F" w:rsidRPr="008349B8">
        <w:t>Y</w:t>
      </w:r>
      <w:r w:rsidRPr="008349B8">
        <w:t xml:space="preserve"> are collectively referred to as the </w:t>
      </w:r>
      <w:r w:rsidRPr="008349B8">
        <w:rPr>
          <w:b/>
        </w:rPr>
        <w:t xml:space="preserve">“Parties” </w:t>
      </w:r>
      <w:r w:rsidRPr="008349B8">
        <w:t xml:space="preserve">and each is individually referred to as a </w:t>
      </w:r>
      <w:r w:rsidRPr="008349B8">
        <w:rPr>
          <w:b/>
        </w:rPr>
        <w:t>“Party”</w:t>
      </w:r>
    </w:p>
    <w:p w14:paraId="48853F0E" w14:textId="77777777" w:rsidR="00C41D48" w:rsidRPr="008349B8" w:rsidRDefault="00C41D48" w:rsidP="00C41D48">
      <w:r w:rsidRPr="008349B8">
        <w:t xml:space="preserve">WHEREAS  </w:t>
      </w:r>
    </w:p>
    <w:p w14:paraId="3AD0D759" w14:textId="483C4A89" w:rsidR="00C41D48" w:rsidRPr="008349B8" w:rsidRDefault="00C41D48" w:rsidP="00EB4E4B">
      <w:pPr>
        <w:spacing w:after="0"/>
        <w:jc w:val="both"/>
      </w:pPr>
      <w:r w:rsidRPr="008349B8">
        <w:t xml:space="preserve">(A) </w:t>
      </w:r>
      <w:r w:rsidR="00C42297" w:rsidRPr="008349B8">
        <w:rPr>
          <w:u w:val="single"/>
        </w:rPr>
        <w:t>Karnataka Tourism Infrastructure Limited</w:t>
      </w:r>
      <w:r w:rsidR="00C42297" w:rsidRPr="008349B8">
        <w:t xml:space="preserve">, represented by its Managing </w:t>
      </w:r>
      <w:r w:rsidR="00C42297" w:rsidRPr="008349B8">
        <w:rPr>
          <w:u w:val="single"/>
        </w:rPr>
        <w:t>Director</w:t>
      </w:r>
      <w:r w:rsidR="00C42297" w:rsidRPr="008349B8">
        <w:t xml:space="preserve"> and having its principal office at No. 3, 4</w:t>
      </w:r>
      <w:r w:rsidR="00C42297" w:rsidRPr="008349B8">
        <w:rPr>
          <w:vertAlign w:val="superscript"/>
        </w:rPr>
        <w:t>th</w:t>
      </w:r>
      <w:r w:rsidR="00C42297" w:rsidRPr="008349B8">
        <w:t xml:space="preserve"> Floor, Sungard - ATS, Embassy Icon, Infantry Road, Vasanth Nagar, Bengaluru – 560001 (hereinafter referred to as the </w:t>
      </w:r>
      <w:r w:rsidR="00C42297" w:rsidRPr="008349B8">
        <w:rPr>
          <w:b/>
        </w:rPr>
        <w:t>“Authority”</w:t>
      </w:r>
      <w:r w:rsidR="00C42297" w:rsidRPr="008349B8">
        <w:t xml:space="preserve"> </w:t>
      </w:r>
      <w:r w:rsidRPr="008349B8">
        <w:t xml:space="preserve">which expression shall, unless repugnant to the context or meaning thereof, include its administrators, successors and assigns) has invited Bids (the </w:t>
      </w:r>
      <w:r w:rsidR="000034C0" w:rsidRPr="008349B8">
        <w:rPr>
          <w:b/>
        </w:rPr>
        <w:t>“</w:t>
      </w:r>
      <w:r w:rsidRPr="008349B8">
        <w:rPr>
          <w:b/>
        </w:rPr>
        <w:t>Bids”</w:t>
      </w:r>
      <w:r w:rsidRPr="008349B8">
        <w:t>) by its RFP Notice No. ………</w:t>
      </w:r>
      <w:r w:rsidR="00E7609F" w:rsidRPr="008349B8">
        <w:t>… dated …</w:t>
      </w:r>
      <w:r w:rsidRPr="008349B8">
        <w:t>………  (</w:t>
      </w:r>
      <w:r w:rsidR="00B756E1" w:rsidRPr="008349B8">
        <w:t xml:space="preserve">the </w:t>
      </w:r>
      <w:r w:rsidR="00B756E1" w:rsidRPr="008349B8">
        <w:rPr>
          <w:b/>
        </w:rPr>
        <w:t>“</w:t>
      </w:r>
      <w:r w:rsidRPr="008349B8">
        <w:rPr>
          <w:b/>
        </w:rPr>
        <w:t>RFP</w:t>
      </w:r>
      <w:r w:rsidR="00BB1E30" w:rsidRPr="008349B8">
        <w:rPr>
          <w:b/>
        </w:rPr>
        <w:t>”</w:t>
      </w:r>
      <w:r w:rsidR="00BB1E30" w:rsidRPr="008349B8">
        <w:t xml:space="preserve">) for selection of bidders </w:t>
      </w:r>
      <w:r w:rsidR="00BB1E30" w:rsidRPr="00BE163A">
        <w:t xml:space="preserve">for </w:t>
      </w:r>
      <w:r w:rsidR="00BE163A">
        <w:rPr>
          <w:b/>
        </w:rPr>
        <w:t>Development and Operation o</w:t>
      </w:r>
      <w:r w:rsidR="00BE163A" w:rsidRPr="00BE163A">
        <w:rPr>
          <w:b/>
        </w:rPr>
        <w:t xml:space="preserve">f Adventure Sports, Eco Cottages and Other Tourism Facilities at Pattadakal in Karnataka on DBFOT basis </w:t>
      </w:r>
      <w:r w:rsidRPr="008349B8">
        <w:t xml:space="preserve">(the </w:t>
      </w:r>
      <w:r w:rsidRPr="008349B8">
        <w:rPr>
          <w:b/>
        </w:rPr>
        <w:t>“Project”</w:t>
      </w:r>
      <w:r w:rsidRPr="008349B8">
        <w:t xml:space="preserve">).  </w:t>
      </w:r>
    </w:p>
    <w:p w14:paraId="78E2544F" w14:textId="3461FF07" w:rsidR="00C41D48" w:rsidRPr="008349B8" w:rsidRDefault="00C41D48" w:rsidP="00890A95">
      <w:pPr>
        <w:jc w:val="both"/>
      </w:pPr>
      <w:r w:rsidRPr="008349B8">
        <w:t xml:space="preserve">(B) The Parties are interested in jointly bidding for the Project as members of a Consortium and in accordance with the terms and conditions of the RFP and other bid documents in respect of the Project, and  </w:t>
      </w:r>
    </w:p>
    <w:p w14:paraId="1DC958E2" w14:textId="2E8190F3" w:rsidR="00C41D48" w:rsidRPr="008349B8" w:rsidRDefault="00C41D48" w:rsidP="00890A95">
      <w:pPr>
        <w:jc w:val="both"/>
      </w:pPr>
      <w:r w:rsidRPr="008349B8">
        <w:t xml:space="preserve">(C) It is a necessary condition under the RFP that the members of the Consortium shall enter into a Joint Bidding Agreement and furnish a copy thereof with the Bid.   </w:t>
      </w:r>
    </w:p>
    <w:p w14:paraId="50638515" w14:textId="77777777" w:rsidR="00C41D48" w:rsidRPr="008349B8" w:rsidRDefault="00C41D48" w:rsidP="00890A95">
      <w:pPr>
        <w:jc w:val="both"/>
      </w:pPr>
      <w:r w:rsidRPr="008349B8">
        <w:t xml:space="preserve">NOW IT IS HEREBY AGREED as follows:  </w:t>
      </w:r>
    </w:p>
    <w:p w14:paraId="14F54C33" w14:textId="77777777" w:rsidR="00C41D48" w:rsidRPr="008349B8" w:rsidRDefault="00C41D48" w:rsidP="000464EF">
      <w:pPr>
        <w:pStyle w:val="ListParagraph"/>
        <w:numPr>
          <w:ilvl w:val="0"/>
          <w:numId w:val="30"/>
        </w:numPr>
        <w:jc w:val="both"/>
        <w:rPr>
          <w:b/>
          <w:bCs/>
        </w:rPr>
      </w:pPr>
      <w:r w:rsidRPr="008349B8">
        <w:rPr>
          <w:b/>
          <w:bCs/>
        </w:rPr>
        <w:t xml:space="preserve">Definitions and Interpretations  </w:t>
      </w:r>
    </w:p>
    <w:p w14:paraId="217904A4" w14:textId="3BA29936" w:rsidR="00C41D48" w:rsidRPr="008349B8" w:rsidRDefault="00C41D48" w:rsidP="00890A95">
      <w:pPr>
        <w:jc w:val="both"/>
      </w:pPr>
      <w:r w:rsidRPr="008349B8">
        <w:t xml:space="preserve">In this Agreement, the capitalised terms shall, unless the context otherwise requires, have the meaning ascribed thereto under the RFP.  </w:t>
      </w:r>
    </w:p>
    <w:p w14:paraId="3AB3BF53" w14:textId="77777777" w:rsidR="00890A95" w:rsidRPr="008349B8" w:rsidRDefault="00C41D48" w:rsidP="000464EF">
      <w:pPr>
        <w:pStyle w:val="ListParagraph"/>
        <w:numPr>
          <w:ilvl w:val="0"/>
          <w:numId w:val="30"/>
        </w:numPr>
        <w:jc w:val="both"/>
        <w:rPr>
          <w:b/>
          <w:bCs/>
        </w:rPr>
      </w:pPr>
      <w:r w:rsidRPr="008349B8">
        <w:rPr>
          <w:b/>
          <w:bCs/>
        </w:rPr>
        <w:t xml:space="preserve">Consortium  </w:t>
      </w:r>
    </w:p>
    <w:p w14:paraId="1CBFB264" w14:textId="77777777" w:rsidR="00890A95" w:rsidRPr="008349B8" w:rsidRDefault="00C41D48" w:rsidP="000464EF">
      <w:pPr>
        <w:pStyle w:val="ListParagraph"/>
        <w:numPr>
          <w:ilvl w:val="1"/>
          <w:numId w:val="30"/>
        </w:numPr>
        <w:jc w:val="both"/>
      </w:pPr>
      <w:r w:rsidRPr="008349B8">
        <w:t xml:space="preserve">The Parties do hereby irrevocably constitute a consortium (the </w:t>
      </w:r>
      <w:r w:rsidRPr="008349B8">
        <w:rPr>
          <w:b/>
        </w:rPr>
        <w:t>“Consortium”</w:t>
      </w:r>
      <w:r w:rsidRPr="008349B8">
        <w:t xml:space="preserve">) for the purposes of jointly participating in the Bidding Process for the Project.  </w:t>
      </w:r>
    </w:p>
    <w:p w14:paraId="012B54A3" w14:textId="77777777" w:rsidR="00C41D48" w:rsidRPr="008349B8" w:rsidRDefault="00C41D48" w:rsidP="000464EF">
      <w:pPr>
        <w:pStyle w:val="ListParagraph"/>
        <w:numPr>
          <w:ilvl w:val="1"/>
          <w:numId w:val="30"/>
        </w:numPr>
        <w:jc w:val="both"/>
      </w:pPr>
      <w:r w:rsidRPr="008349B8">
        <w:t xml:space="preserve">The Parties hereby undertake to participate in the Bidding Process only through this Consortium and </w:t>
      </w:r>
      <w:r w:rsidR="00E7609F" w:rsidRPr="008349B8">
        <w:t>not individually</w:t>
      </w:r>
      <w:r w:rsidRPr="008349B8">
        <w:t xml:space="preserve"> and</w:t>
      </w:r>
      <w:r w:rsidR="00E7609F" w:rsidRPr="008349B8">
        <w:t>/ or through</w:t>
      </w:r>
      <w:r w:rsidRPr="008349B8">
        <w:t xml:space="preserve"> any </w:t>
      </w:r>
      <w:r w:rsidR="00E7609F" w:rsidRPr="008349B8">
        <w:t>other consortium</w:t>
      </w:r>
      <w:r w:rsidR="006547A7" w:rsidRPr="008349B8">
        <w:t xml:space="preserve"> </w:t>
      </w:r>
      <w:r w:rsidR="00E7609F" w:rsidRPr="008349B8">
        <w:t>constituted for this Project</w:t>
      </w:r>
      <w:r w:rsidRPr="008349B8">
        <w:t xml:space="preserve">, either directly or indirectly or through any of their Associates.  </w:t>
      </w:r>
    </w:p>
    <w:p w14:paraId="765AAE6E" w14:textId="77777777" w:rsidR="001065E8" w:rsidRPr="008349B8" w:rsidRDefault="001065E8" w:rsidP="001065E8">
      <w:pPr>
        <w:pStyle w:val="ListParagraph"/>
        <w:ind w:left="792"/>
        <w:jc w:val="both"/>
      </w:pPr>
    </w:p>
    <w:p w14:paraId="0FE29B2A" w14:textId="77777777" w:rsidR="00C41D48" w:rsidRPr="008349B8" w:rsidRDefault="00C41D48" w:rsidP="000464EF">
      <w:pPr>
        <w:pStyle w:val="ListParagraph"/>
        <w:numPr>
          <w:ilvl w:val="0"/>
          <w:numId w:val="30"/>
        </w:numPr>
        <w:jc w:val="both"/>
        <w:rPr>
          <w:b/>
          <w:bCs/>
        </w:rPr>
      </w:pPr>
      <w:r w:rsidRPr="008349B8">
        <w:rPr>
          <w:b/>
          <w:bCs/>
        </w:rPr>
        <w:t xml:space="preserve">Covenants  </w:t>
      </w:r>
    </w:p>
    <w:p w14:paraId="03675A2D" w14:textId="1D56383C" w:rsidR="00C41D48" w:rsidRPr="008349B8" w:rsidRDefault="00C41D48">
      <w:pPr>
        <w:jc w:val="both"/>
      </w:pPr>
      <w:r w:rsidRPr="008349B8">
        <w:t xml:space="preserve">The Parties hereby undertake that in the event the Consortium is declared the selected Bidder and awarded the Project, it shall from an appropriate Special Purpose Vehicle (the </w:t>
      </w:r>
      <w:r w:rsidRPr="008349B8">
        <w:rPr>
          <w:b/>
        </w:rPr>
        <w:t>“SPV”</w:t>
      </w:r>
      <w:r w:rsidRPr="008349B8">
        <w:t xml:space="preserve">) for entering into a </w:t>
      </w:r>
      <w:r w:rsidR="000B3FED" w:rsidRPr="008349B8">
        <w:t>Concession Agreement</w:t>
      </w:r>
      <w:r w:rsidR="00CC04F3" w:rsidRPr="008349B8">
        <w:t xml:space="preserve"> </w:t>
      </w:r>
      <w:r w:rsidRPr="008349B8">
        <w:t xml:space="preserve">with the Authority and for performing all its obligations as the </w:t>
      </w:r>
      <w:r w:rsidR="00077B00" w:rsidRPr="008349B8">
        <w:t>Concessionaire</w:t>
      </w:r>
      <w:r w:rsidRPr="008349B8">
        <w:t xml:space="preserve"> in terms of the </w:t>
      </w:r>
      <w:r w:rsidR="000B3FED" w:rsidRPr="008349B8">
        <w:t>Concession Agreement</w:t>
      </w:r>
      <w:r w:rsidR="00CC04F3" w:rsidRPr="008349B8">
        <w:t xml:space="preserve"> </w:t>
      </w:r>
      <w:r w:rsidRPr="008349B8">
        <w:t xml:space="preserve">for the Project.  </w:t>
      </w:r>
    </w:p>
    <w:p w14:paraId="2EFB2181" w14:textId="77777777" w:rsidR="00C41D48" w:rsidRPr="008349B8" w:rsidRDefault="00C41D48" w:rsidP="000464EF">
      <w:pPr>
        <w:pStyle w:val="ListParagraph"/>
        <w:numPr>
          <w:ilvl w:val="0"/>
          <w:numId w:val="30"/>
        </w:numPr>
        <w:jc w:val="both"/>
        <w:rPr>
          <w:b/>
          <w:bCs/>
        </w:rPr>
      </w:pPr>
      <w:r w:rsidRPr="008349B8">
        <w:rPr>
          <w:b/>
          <w:bCs/>
        </w:rPr>
        <w:t xml:space="preserve">Role of the Parties  </w:t>
      </w:r>
    </w:p>
    <w:p w14:paraId="73410B55" w14:textId="77777777" w:rsidR="00C41D48" w:rsidRPr="008349B8" w:rsidRDefault="00C41D48" w:rsidP="00ED0A08">
      <w:pPr>
        <w:spacing w:after="0"/>
        <w:jc w:val="both"/>
      </w:pPr>
      <w:r w:rsidRPr="008349B8">
        <w:t xml:space="preserve">The Parties hereby undertake to perform the roles and responsibilities as described below:  </w:t>
      </w:r>
    </w:p>
    <w:p w14:paraId="52C27E40" w14:textId="61B15C38" w:rsidR="00B82644" w:rsidRPr="008349B8" w:rsidRDefault="00B82644" w:rsidP="00936312">
      <w:pPr>
        <w:jc w:val="both"/>
      </w:pPr>
    </w:p>
    <w:p w14:paraId="65321E43" w14:textId="77777777" w:rsidR="00C41D48" w:rsidRPr="008349B8" w:rsidRDefault="00C41D48" w:rsidP="000464EF">
      <w:pPr>
        <w:pStyle w:val="ListParagraph"/>
        <w:numPr>
          <w:ilvl w:val="0"/>
          <w:numId w:val="30"/>
        </w:numPr>
        <w:jc w:val="both"/>
        <w:rPr>
          <w:b/>
          <w:bCs/>
        </w:rPr>
      </w:pPr>
      <w:r w:rsidRPr="008349B8">
        <w:rPr>
          <w:b/>
          <w:bCs/>
        </w:rPr>
        <w:t xml:space="preserve">Joint and Several Liability  </w:t>
      </w:r>
    </w:p>
    <w:p w14:paraId="4EBFCD2D" w14:textId="12EB1EFF" w:rsidR="00C41D48" w:rsidRPr="008349B8" w:rsidRDefault="00C41D48" w:rsidP="00890A95">
      <w:pPr>
        <w:jc w:val="both"/>
      </w:pPr>
      <w:r w:rsidRPr="008349B8">
        <w:t xml:space="preserve">The Parties do hereby undertake to be jointly and severally responsible for all obligations and liabilities relating to the Project and in accordance with the terms of the RFP and the </w:t>
      </w:r>
      <w:r w:rsidR="00CC04F3" w:rsidRPr="008349B8">
        <w:t>Concession</w:t>
      </w:r>
      <w:r w:rsidR="00CC2529" w:rsidRPr="008349B8">
        <w:t xml:space="preserve"> Agreement</w:t>
      </w:r>
      <w:r w:rsidRPr="008349B8">
        <w:t>, till such time as the Financial Clos</w:t>
      </w:r>
      <w:r w:rsidR="00502E91" w:rsidRPr="008349B8">
        <w:t>ur</w:t>
      </w:r>
      <w:r w:rsidRPr="008349B8">
        <w:t xml:space="preserve">e for the Project is achieved under and in accordance with the </w:t>
      </w:r>
      <w:r w:rsidR="00CC04F3" w:rsidRPr="008349B8">
        <w:t>Concession</w:t>
      </w:r>
      <w:r w:rsidR="00CC2529" w:rsidRPr="008349B8">
        <w:t xml:space="preserve"> Agreement</w:t>
      </w:r>
      <w:r w:rsidRPr="008349B8">
        <w:t xml:space="preserve">.  </w:t>
      </w:r>
    </w:p>
    <w:p w14:paraId="2F2F1336" w14:textId="15DD8071" w:rsidR="00890A95" w:rsidRPr="008349B8" w:rsidRDefault="00C41D48" w:rsidP="000464EF">
      <w:pPr>
        <w:pStyle w:val="ListParagraph"/>
        <w:numPr>
          <w:ilvl w:val="0"/>
          <w:numId w:val="30"/>
        </w:numPr>
        <w:jc w:val="both"/>
        <w:rPr>
          <w:b/>
          <w:bCs/>
        </w:rPr>
      </w:pPr>
      <w:r w:rsidRPr="008349B8">
        <w:rPr>
          <w:b/>
          <w:bCs/>
        </w:rPr>
        <w:t xml:space="preserve">Shareholding in the </w:t>
      </w:r>
      <w:r w:rsidR="00077B00" w:rsidRPr="008349B8">
        <w:rPr>
          <w:b/>
          <w:bCs/>
        </w:rPr>
        <w:t>Concessionaire</w:t>
      </w:r>
    </w:p>
    <w:p w14:paraId="3C00CC9E" w14:textId="6D953255" w:rsidR="00C41D48" w:rsidRPr="008349B8" w:rsidRDefault="00C41D48" w:rsidP="00767E0A">
      <w:pPr>
        <w:pStyle w:val="ListParagraph"/>
        <w:numPr>
          <w:ilvl w:val="1"/>
          <w:numId w:val="30"/>
        </w:numPr>
        <w:spacing w:after="0"/>
        <w:ind w:left="426"/>
        <w:jc w:val="both"/>
      </w:pPr>
      <w:r w:rsidRPr="008349B8">
        <w:t xml:space="preserve">The Parties agree that the proportion of shareholding among the Parties in the </w:t>
      </w:r>
      <w:r w:rsidR="00077B00" w:rsidRPr="008349B8">
        <w:t>Concessionaire</w:t>
      </w:r>
      <w:r w:rsidRPr="008349B8">
        <w:t xml:space="preserve"> shall be as follows:  </w:t>
      </w:r>
    </w:p>
    <w:p w14:paraId="05B6A69D" w14:textId="77777777" w:rsidR="00954218" w:rsidRPr="008349B8" w:rsidRDefault="00954218" w:rsidP="00954218">
      <w:pPr>
        <w:spacing w:after="0"/>
      </w:pPr>
      <w:r w:rsidRPr="008349B8">
        <w:tab/>
      </w:r>
      <w:r w:rsidRPr="008349B8">
        <w:tab/>
      </w:r>
      <w:r w:rsidR="00C41D48" w:rsidRPr="008349B8">
        <w:t xml:space="preserve">First Party: </w:t>
      </w:r>
    </w:p>
    <w:p w14:paraId="4B228703" w14:textId="77777777" w:rsidR="00D954E2" w:rsidRPr="008349B8" w:rsidRDefault="00954218" w:rsidP="00954218">
      <w:pPr>
        <w:spacing w:after="0"/>
      </w:pPr>
      <w:r w:rsidRPr="008349B8">
        <w:tab/>
      </w:r>
      <w:r w:rsidRPr="008349B8">
        <w:tab/>
      </w:r>
      <w:r w:rsidR="00C41D48" w:rsidRPr="008349B8">
        <w:t xml:space="preserve">Second Party: </w:t>
      </w:r>
    </w:p>
    <w:p w14:paraId="06A25DDA" w14:textId="77777777" w:rsidR="00D954E2" w:rsidRPr="008349B8" w:rsidRDefault="00D954E2" w:rsidP="00D954E2">
      <w:pPr>
        <w:spacing w:after="0"/>
        <w:ind w:left="1440"/>
      </w:pPr>
      <w:r w:rsidRPr="008349B8">
        <w:t>Third Party:</w:t>
      </w:r>
    </w:p>
    <w:p w14:paraId="2E82FA1B" w14:textId="442C9AE0" w:rsidR="00954218" w:rsidRPr="008349B8" w:rsidRDefault="00954218" w:rsidP="00D954E2">
      <w:pPr>
        <w:spacing w:after="0"/>
        <w:ind w:left="1440"/>
      </w:pPr>
      <w:r w:rsidRPr="008349B8">
        <w:tab/>
      </w:r>
      <w:r w:rsidRPr="008349B8">
        <w:tab/>
      </w:r>
    </w:p>
    <w:p w14:paraId="34A1EC35" w14:textId="77777777" w:rsidR="002202E5" w:rsidRDefault="002202E5" w:rsidP="002202E5">
      <w:pPr>
        <w:pStyle w:val="ListParagraph"/>
        <w:numPr>
          <w:ilvl w:val="1"/>
          <w:numId w:val="30"/>
        </w:numPr>
        <w:spacing w:after="0"/>
        <w:ind w:left="426"/>
        <w:jc w:val="both"/>
      </w:pPr>
      <w:r w:rsidRPr="00680568">
        <w:rPr>
          <w:rFonts w:cstheme="minorHAnsi"/>
        </w:rPr>
        <w:t>The parties commit that each of the members, whose experience will be evaluated for the purposes of this RFP, shall subscribe to 26% (twenty-six per cent) or more of the paid up and subscribed equity of the Concessionaire and shall further commit that each such member shall, for a period of 2 (two) years from the date of commercial operation of the Project, hold equity share capital not less than 26% (twenty-six per cent) of the subscribed and paid up equity share capital of the Concessionaire</w:t>
      </w:r>
      <w:r>
        <w:rPr>
          <w:rFonts w:cstheme="minorHAnsi"/>
        </w:rPr>
        <w:t xml:space="preserve">. </w:t>
      </w:r>
      <w:r w:rsidRPr="0033796C">
        <w:t xml:space="preserve">the </w:t>
      </w:r>
      <w:r>
        <w:t xml:space="preserve">Consortium </w:t>
      </w:r>
      <w:r w:rsidRPr="0033796C">
        <w:t xml:space="preserve">Member who is </w:t>
      </w:r>
      <w:r>
        <w:t>providing</w:t>
      </w:r>
      <w:r w:rsidRPr="0033796C">
        <w:t xml:space="preserve"> the O&amp;M experience shall subscribe and continue to hold at least 5% (five percent) of the subscribed and paid up equity of the Concessionaire until the end of Concession Period</w:t>
      </w:r>
      <w:r>
        <w:t>.</w:t>
      </w:r>
    </w:p>
    <w:p w14:paraId="42EF7243" w14:textId="77777777" w:rsidR="002202E5" w:rsidRDefault="002202E5" w:rsidP="002202E5">
      <w:pPr>
        <w:pStyle w:val="ListParagraph"/>
        <w:spacing w:after="0"/>
        <w:ind w:left="426"/>
        <w:jc w:val="both"/>
      </w:pPr>
    </w:p>
    <w:p w14:paraId="76FF5957" w14:textId="77777777" w:rsidR="002202E5" w:rsidRDefault="002202E5" w:rsidP="002202E5">
      <w:pPr>
        <w:pStyle w:val="ListParagraph"/>
        <w:numPr>
          <w:ilvl w:val="1"/>
          <w:numId w:val="30"/>
        </w:numPr>
        <w:spacing w:after="0"/>
        <w:ind w:left="426"/>
        <w:jc w:val="both"/>
      </w:pPr>
      <w:r w:rsidRPr="00680568">
        <w:rPr>
          <w:rFonts w:cstheme="minorHAnsi"/>
        </w:rPr>
        <w:t xml:space="preserve">The parties commit that </w:t>
      </w:r>
      <w:r>
        <w:t>members of the Consortium shall collectively hold 51% (fifty-one percent) of the subscribed and paid up equity of the Concessionaire at all times until the 2nd (second) anniversary of the commercial operation date of the Project;</w:t>
      </w:r>
    </w:p>
    <w:p w14:paraId="3D13591D" w14:textId="77777777" w:rsidR="002202E5" w:rsidRDefault="002202E5" w:rsidP="002202E5">
      <w:pPr>
        <w:pStyle w:val="ListParagraph"/>
        <w:spacing w:after="0"/>
        <w:ind w:left="426"/>
        <w:jc w:val="both"/>
      </w:pPr>
    </w:p>
    <w:p w14:paraId="2A4E86C7" w14:textId="77777777" w:rsidR="002202E5" w:rsidRDefault="002202E5" w:rsidP="002202E5">
      <w:pPr>
        <w:pStyle w:val="ListParagraph"/>
        <w:numPr>
          <w:ilvl w:val="1"/>
          <w:numId w:val="30"/>
        </w:numPr>
        <w:spacing w:after="0"/>
        <w:ind w:left="426"/>
        <w:jc w:val="both"/>
      </w:pPr>
      <w:r w:rsidRPr="00680568">
        <w:rPr>
          <w:rFonts w:cstheme="minorHAnsi"/>
        </w:rPr>
        <w:t xml:space="preserve">The parties commit that </w:t>
      </w:r>
      <w:r>
        <w:t>any divestment thereafter shall be subject to the prior consent of the Authority (which shall not be unreasonably denied by the Authority) and at the option of the Authority, be accompanied by suitable no objection letters from the lenders;</w:t>
      </w:r>
    </w:p>
    <w:p w14:paraId="2CA15028" w14:textId="4A8559F4" w:rsidR="00C41D48" w:rsidRPr="008349B8" w:rsidRDefault="004F17DD" w:rsidP="004F17DD">
      <w:pPr>
        <w:pStyle w:val="ListParagraph"/>
        <w:numPr>
          <w:ilvl w:val="1"/>
          <w:numId w:val="30"/>
        </w:numPr>
        <w:spacing w:after="0"/>
        <w:ind w:left="426"/>
        <w:jc w:val="both"/>
      </w:pPr>
      <w:r w:rsidRPr="008349B8" w:rsidDel="004F17DD">
        <w:t xml:space="preserve"> </w:t>
      </w:r>
      <w:r w:rsidR="00C41D48" w:rsidRPr="008349B8">
        <w:t xml:space="preserve">The Parties undertake that they shall comply with all equity lock-in requirements set forth in the </w:t>
      </w:r>
      <w:r w:rsidR="00CC04F3" w:rsidRPr="008349B8">
        <w:t>Concession</w:t>
      </w:r>
      <w:r w:rsidR="00CC2529" w:rsidRPr="008349B8">
        <w:t xml:space="preserve"> Agreement</w:t>
      </w:r>
      <w:r w:rsidR="00C41D48" w:rsidRPr="008349B8">
        <w:t xml:space="preserve">.  </w:t>
      </w:r>
    </w:p>
    <w:p w14:paraId="438CCA19" w14:textId="77777777" w:rsidR="001065E8" w:rsidRPr="008349B8" w:rsidRDefault="001065E8" w:rsidP="001065E8">
      <w:pPr>
        <w:pStyle w:val="ListParagraph"/>
        <w:ind w:left="792"/>
        <w:jc w:val="both"/>
      </w:pPr>
    </w:p>
    <w:p w14:paraId="0B320A6F" w14:textId="77777777" w:rsidR="00C41D48" w:rsidRPr="008349B8" w:rsidRDefault="00C41D48" w:rsidP="000464EF">
      <w:pPr>
        <w:pStyle w:val="ListParagraph"/>
        <w:numPr>
          <w:ilvl w:val="0"/>
          <w:numId w:val="30"/>
        </w:numPr>
        <w:jc w:val="both"/>
        <w:rPr>
          <w:b/>
          <w:bCs/>
        </w:rPr>
      </w:pPr>
      <w:r w:rsidRPr="008349B8">
        <w:rPr>
          <w:b/>
          <w:bCs/>
        </w:rPr>
        <w:t xml:space="preserve">Representation of the Parties  </w:t>
      </w:r>
    </w:p>
    <w:p w14:paraId="19C706A3" w14:textId="77777777" w:rsidR="00C41D48" w:rsidRPr="008349B8" w:rsidRDefault="00C41D48" w:rsidP="00ED0A08">
      <w:pPr>
        <w:spacing w:after="0"/>
        <w:jc w:val="both"/>
      </w:pPr>
      <w:r w:rsidRPr="008349B8">
        <w:t xml:space="preserve">Each Party represents to the other Parties as of the date of this Agreement that:  </w:t>
      </w:r>
    </w:p>
    <w:p w14:paraId="03566B8B" w14:textId="77777777" w:rsidR="00C41D48" w:rsidRPr="008349B8" w:rsidRDefault="00C41D48" w:rsidP="000464EF">
      <w:pPr>
        <w:pStyle w:val="ListParagraph"/>
        <w:numPr>
          <w:ilvl w:val="0"/>
          <w:numId w:val="31"/>
        </w:numPr>
        <w:jc w:val="both"/>
      </w:pPr>
      <w:r w:rsidRPr="008349B8">
        <w:t xml:space="preserve">Such Party is duly organised, validly existing and in good standing under the laws of its incorporation and has all requisite power and authority to enter into this Agreement;  </w:t>
      </w:r>
    </w:p>
    <w:p w14:paraId="25685C2F" w14:textId="77777777" w:rsidR="00C41D48" w:rsidRPr="008349B8" w:rsidRDefault="00C41D48" w:rsidP="000464EF">
      <w:pPr>
        <w:pStyle w:val="ListParagraph"/>
        <w:numPr>
          <w:ilvl w:val="0"/>
          <w:numId w:val="31"/>
        </w:numPr>
        <w:jc w:val="both"/>
      </w:pPr>
      <w:r w:rsidRPr="008349B8">
        <w:t xml:space="preserve">The execution, delivery and performance by such Party of this Agreement has been authorised by all necessary and appropriate corporate or governmental action and a copy of the extract of the charter documents and board resolution/ power of attorney in favour of the person executing this Agreement for the delegation of power and authority to execute this Agreement on behalf of the Consortium Member is annexed to this Agreement, and will not, to the best of its knowledge:  </w:t>
      </w:r>
    </w:p>
    <w:p w14:paraId="2FA542C1" w14:textId="77777777" w:rsidR="00C41D48" w:rsidRPr="008349B8" w:rsidRDefault="00C41D48" w:rsidP="000464EF">
      <w:pPr>
        <w:pStyle w:val="ListParagraph"/>
        <w:numPr>
          <w:ilvl w:val="1"/>
          <w:numId w:val="32"/>
        </w:numPr>
        <w:jc w:val="both"/>
      </w:pPr>
      <w:r w:rsidRPr="008349B8">
        <w:t xml:space="preserve">require any consent or approval not already obtained;  </w:t>
      </w:r>
    </w:p>
    <w:p w14:paraId="71FEAB1F" w14:textId="77777777" w:rsidR="00C41D48" w:rsidRPr="008349B8" w:rsidRDefault="00C41D48" w:rsidP="000464EF">
      <w:pPr>
        <w:pStyle w:val="ListParagraph"/>
        <w:numPr>
          <w:ilvl w:val="1"/>
          <w:numId w:val="32"/>
        </w:numPr>
        <w:jc w:val="both"/>
      </w:pPr>
      <w:r w:rsidRPr="008349B8">
        <w:t xml:space="preserve">violate any Applicable Law presently in effect and having applicability to it;  </w:t>
      </w:r>
    </w:p>
    <w:p w14:paraId="51F7A944" w14:textId="77777777" w:rsidR="00C41D48" w:rsidRPr="008349B8" w:rsidRDefault="00C41D48" w:rsidP="000464EF">
      <w:pPr>
        <w:pStyle w:val="ListParagraph"/>
        <w:numPr>
          <w:ilvl w:val="1"/>
          <w:numId w:val="32"/>
        </w:numPr>
        <w:jc w:val="both"/>
      </w:pPr>
      <w:r w:rsidRPr="008349B8">
        <w:t xml:space="preserve">violate the memorandum and articles of association, by-laws or other applicable organisational documents thereof;  </w:t>
      </w:r>
    </w:p>
    <w:p w14:paraId="252569D9" w14:textId="77777777" w:rsidR="00C41D48" w:rsidRPr="008349B8" w:rsidRDefault="00C41D48" w:rsidP="000464EF">
      <w:pPr>
        <w:pStyle w:val="ListParagraph"/>
        <w:numPr>
          <w:ilvl w:val="1"/>
          <w:numId w:val="32"/>
        </w:numPr>
        <w:jc w:val="both"/>
      </w:pPr>
      <w:r w:rsidRPr="008349B8">
        <w:t xml:space="preserve">violate any clearance, permit, concession, grant, license or other governmental authorisation, approval, judgement, order or decree or any mortgage agreement, indenture or any other instrument to which such Party is a party or by which such Party or any of its properties or assets are bound or that is otherwise applicable to such Party; or  </w:t>
      </w:r>
    </w:p>
    <w:p w14:paraId="275A8300" w14:textId="77777777" w:rsidR="00C41D48" w:rsidRPr="008349B8" w:rsidRDefault="00C41D48" w:rsidP="000464EF">
      <w:pPr>
        <w:pStyle w:val="ListParagraph"/>
        <w:numPr>
          <w:ilvl w:val="1"/>
          <w:numId w:val="32"/>
        </w:numPr>
        <w:jc w:val="both"/>
      </w:pPr>
      <w:r w:rsidRPr="008349B8">
        <w:t xml:space="preserve">create or impose any liens, mortgages, pledges, claims, security interests, charges or Encumbrances or obligations to create a lien, charge, pledge, security interest, encumbrances or mortgage in or on the property of such Party, except for encumbrances that would not, individually or in the aggregate, have a material adverse effect on the financial condition or prospects or business of such Party so as to prevent such Party from fulfilling its obligations under this Agreement;  </w:t>
      </w:r>
    </w:p>
    <w:p w14:paraId="56605052" w14:textId="77777777" w:rsidR="00C41D48" w:rsidRPr="008349B8" w:rsidRDefault="00C41D48" w:rsidP="000464EF">
      <w:pPr>
        <w:pStyle w:val="ListParagraph"/>
        <w:numPr>
          <w:ilvl w:val="0"/>
          <w:numId w:val="31"/>
        </w:numPr>
        <w:jc w:val="both"/>
      </w:pPr>
      <w:r w:rsidRPr="008349B8">
        <w:t xml:space="preserve">this Agreement is the legal and binding obligation of such Party, enforceable in accordance with its terms against it; and  </w:t>
      </w:r>
    </w:p>
    <w:p w14:paraId="47F631E8" w14:textId="77777777" w:rsidR="00857AD7" w:rsidRPr="008349B8" w:rsidRDefault="00C41D48" w:rsidP="000464EF">
      <w:pPr>
        <w:pStyle w:val="ListParagraph"/>
        <w:numPr>
          <w:ilvl w:val="0"/>
          <w:numId w:val="31"/>
        </w:numPr>
        <w:jc w:val="both"/>
      </w:pPr>
      <w:r w:rsidRPr="008349B8">
        <w:t xml:space="preserve">there is no litigation pending or, to the best of such Party’s knowledge, threatened to which it or any of its Affiliates is a party that presently affects or which would have a material adverse effect on the financial condition or prospects or business of such Party in the </w:t>
      </w:r>
      <w:r w:rsidR="00954218" w:rsidRPr="008349B8">
        <w:t>fulfilment</w:t>
      </w:r>
      <w:r w:rsidRPr="008349B8">
        <w:t xml:space="preserve"> of its obligations under this Agreement.  </w:t>
      </w:r>
    </w:p>
    <w:p w14:paraId="4AE55C22" w14:textId="77777777" w:rsidR="001065E8" w:rsidRPr="008349B8" w:rsidRDefault="001065E8" w:rsidP="001065E8">
      <w:pPr>
        <w:pStyle w:val="ListParagraph"/>
        <w:ind w:left="360"/>
        <w:jc w:val="both"/>
      </w:pPr>
    </w:p>
    <w:p w14:paraId="5C0C6FCC" w14:textId="77777777" w:rsidR="00C41D48" w:rsidRPr="008349B8" w:rsidRDefault="00C41D48" w:rsidP="000464EF">
      <w:pPr>
        <w:pStyle w:val="ListParagraph"/>
        <w:numPr>
          <w:ilvl w:val="0"/>
          <w:numId w:val="30"/>
        </w:numPr>
        <w:jc w:val="both"/>
        <w:rPr>
          <w:b/>
          <w:bCs/>
        </w:rPr>
      </w:pPr>
      <w:r w:rsidRPr="008349B8">
        <w:rPr>
          <w:b/>
          <w:bCs/>
        </w:rPr>
        <w:t xml:space="preserve">Termination  </w:t>
      </w:r>
    </w:p>
    <w:p w14:paraId="6429D114" w14:textId="53EBDF0D" w:rsidR="00C41D48" w:rsidRPr="008349B8" w:rsidRDefault="00C41D48" w:rsidP="00954218">
      <w:pPr>
        <w:jc w:val="both"/>
      </w:pPr>
      <w:r w:rsidRPr="008349B8">
        <w:t>This Agreement shall be effective from the date hereof and shall continue in full force and effect until the Financial Clos</w:t>
      </w:r>
      <w:r w:rsidR="00502E91" w:rsidRPr="008349B8">
        <w:t>ur</w:t>
      </w:r>
      <w:r w:rsidRPr="008349B8">
        <w:t xml:space="preserve">e of the Project is achieved under and in accordance with the </w:t>
      </w:r>
      <w:r w:rsidR="00CC04F3" w:rsidRPr="008349B8">
        <w:t>Concession</w:t>
      </w:r>
      <w:r w:rsidR="00CC2529" w:rsidRPr="008349B8">
        <w:t xml:space="preserve"> Agreement</w:t>
      </w:r>
      <w:r w:rsidRPr="008349B8">
        <w:t xml:space="preserve">, in case the Project is awarded to the Consortium. However, in case the Consortium is either not qualified for the Project or does not get selected for award of the Project, the Agreement will stand terminated in case the Bidder is not qualified or upon return of the Bid Security by the Authority to the Bidder, as the case may be.  </w:t>
      </w:r>
    </w:p>
    <w:p w14:paraId="3346E2A7" w14:textId="77777777" w:rsidR="00C41D48" w:rsidRPr="008349B8" w:rsidRDefault="00C41D48" w:rsidP="000464EF">
      <w:pPr>
        <w:pStyle w:val="ListParagraph"/>
        <w:numPr>
          <w:ilvl w:val="0"/>
          <w:numId w:val="30"/>
        </w:numPr>
        <w:jc w:val="both"/>
        <w:rPr>
          <w:b/>
          <w:bCs/>
        </w:rPr>
      </w:pPr>
      <w:r w:rsidRPr="008349B8">
        <w:rPr>
          <w:b/>
          <w:bCs/>
        </w:rPr>
        <w:t xml:space="preserve">Miscellaneous  </w:t>
      </w:r>
    </w:p>
    <w:p w14:paraId="4171FA35" w14:textId="77777777" w:rsidR="00C41D48" w:rsidRPr="008349B8" w:rsidRDefault="00C41D48" w:rsidP="000464EF">
      <w:pPr>
        <w:pStyle w:val="ListParagraph"/>
        <w:numPr>
          <w:ilvl w:val="1"/>
          <w:numId w:val="30"/>
        </w:numPr>
        <w:jc w:val="both"/>
      </w:pPr>
      <w:r w:rsidRPr="008349B8">
        <w:t xml:space="preserve">This Joint Bidding Agreement shall be governed by laws of India.  </w:t>
      </w:r>
    </w:p>
    <w:p w14:paraId="4C989F6A" w14:textId="77777777" w:rsidR="00C41D48" w:rsidRPr="008349B8" w:rsidRDefault="00C41D48" w:rsidP="000464EF">
      <w:pPr>
        <w:pStyle w:val="ListParagraph"/>
        <w:numPr>
          <w:ilvl w:val="1"/>
          <w:numId w:val="30"/>
        </w:numPr>
        <w:jc w:val="both"/>
      </w:pPr>
      <w:r w:rsidRPr="008349B8">
        <w:t xml:space="preserve">The Parties acknowledge and accept that this Agreement shall not be amended by the Parties without the prior written consent of the Authority.  </w:t>
      </w:r>
    </w:p>
    <w:p w14:paraId="16288F62" w14:textId="77777777" w:rsidR="00C41D48" w:rsidRPr="008349B8" w:rsidRDefault="00C41D48" w:rsidP="00954218">
      <w:pPr>
        <w:jc w:val="both"/>
      </w:pPr>
      <w:r w:rsidRPr="008349B8">
        <w:t xml:space="preserve">IN WITNESS WHEREOF THE PARTIES ABOVE NAMED HAVE EXECUTED AND DELIVERED THIS AGREEMENT AS OF THE DATE FIRST ABOVE WRITTEN.  </w:t>
      </w:r>
    </w:p>
    <w:p w14:paraId="2D116F54" w14:textId="77777777" w:rsidR="009B21EA" w:rsidRPr="008349B8" w:rsidRDefault="009B21EA" w:rsidP="009B21EA">
      <w:pPr>
        <w:spacing w:after="0"/>
      </w:pPr>
      <w:r w:rsidRPr="008349B8">
        <w:t xml:space="preserve">SIGNED, SEALED AND DELIVERED </w:t>
      </w:r>
    </w:p>
    <w:p w14:paraId="10E8C35C" w14:textId="77777777" w:rsidR="009B21EA" w:rsidRPr="008349B8" w:rsidRDefault="009B21EA" w:rsidP="009B21EA">
      <w:r w:rsidRPr="008349B8">
        <w:t>For and on behalf of</w:t>
      </w: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4508"/>
        <w:gridCol w:w="4508"/>
      </w:tblGrid>
      <w:tr w:rsidR="000454E5" w:rsidRPr="008349B8" w14:paraId="42AF2081" w14:textId="77777777" w:rsidTr="00F02CBF">
        <w:trPr>
          <w:trHeight w:val="964"/>
        </w:trPr>
        <w:tc>
          <w:tcPr>
            <w:tcW w:w="4590" w:type="dxa"/>
          </w:tcPr>
          <w:p w14:paraId="4C9B4BBB" w14:textId="77777777" w:rsidR="000454E5" w:rsidRPr="008349B8" w:rsidRDefault="000454E5" w:rsidP="00282672">
            <w:pPr>
              <w:spacing w:line="360" w:lineRule="auto"/>
            </w:pPr>
            <w:r w:rsidRPr="008349B8">
              <w:t>LEAD MEMBER by:</w:t>
            </w:r>
          </w:p>
          <w:p w14:paraId="7CB51E52" w14:textId="77777777" w:rsidR="000454E5" w:rsidRPr="008349B8" w:rsidRDefault="000454E5" w:rsidP="00282672">
            <w:pPr>
              <w:spacing w:line="360" w:lineRule="auto"/>
            </w:pPr>
            <w:r w:rsidRPr="008349B8">
              <w:t>(Signature)</w:t>
            </w:r>
          </w:p>
          <w:p w14:paraId="4B592461" w14:textId="77777777" w:rsidR="000454E5" w:rsidRPr="008349B8" w:rsidRDefault="000454E5" w:rsidP="00282672">
            <w:pPr>
              <w:spacing w:line="360" w:lineRule="auto"/>
            </w:pPr>
            <w:r w:rsidRPr="008349B8">
              <w:t>(Name)</w:t>
            </w:r>
          </w:p>
          <w:p w14:paraId="35D568FE" w14:textId="77777777" w:rsidR="000454E5" w:rsidRPr="008349B8" w:rsidRDefault="000454E5" w:rsidP="00282672">
            <w:pPr>
              <w:spacing w:line="360" w:lineRule="auto"/>
            </w:pPr>
            <w:r w:rsidRPr="008349B8">
              <w:t>(Designation)</w:t>
            </w:r>
          </w:p>
          <w:p w14:paraId="5729A440" w14:textId="77777777" w:rsidR="000454E5" w:rsidRPr="008349B8" w:rsidRDefault="000454E5" w:rsidP="00282672">
            <w:pPr>
              <w:spacing w:line="360" w:lineRule="auto"/>
            </w:pPr>
            <w:r w:rsidRPr="008349B8">
              <w:t>(Address)</w:t>
            </w:r>
          </w:p>
        </w:tc>
        <w:tc>
          <w:tcPr>
            <w:tcW w:w="4590" w:type="dxa"/>
          </w:tcPr>
          <w:p w14:paraId="738F0C21" w14:textId="77777777" w:rsidR="000454E5" w:rsidRPr="008349B8" w:rsidRDefault="000454E5" w:rsidP="00282672">
            <w:pPr>
              <w:spacing w:line="360" w:lineRule="auto"/>
            </w:pPr>
            <w:r w:rsidRPr="008349B8">
              <w:t>SECOND PART by:</w:t>
            </w:r>
          </w:p>
          <w:p w14:paraId="51D148DF" w14:textId="77777777" w:rsidR="000454E5" w:rsidRPr="008349B8" w:rsidRDefault="000454E5" w:rsidP="00282672">
            <w:pPr>
              <w:spacing w:line="360" w:lineRule="auto"/>
            </w:pPr>
            <w:r w:rsidRPr="008349B8">
              <w:t>(Signature)</w:t>
            </w:r>
          </w:p>
          <w:p w14:paraId="64E568A7" w14:textId="77777777" w:rsidR="000454E5" w:rsidRPr="008349B8" w:rsidRDefault="000454E5" w:rsidP="00282672">
            <w:pPr>
              <w:spacing w:line="360" w:lineRule="auto"/>
            </w:pPr>
            <w:r w:rsidRPr="008349B8">
              <w:t>(Name)</w:t>
            </w:r>
          </w:p>
          <w:p w14:paraId="4FECC01C" w14:textId="77777777" w:rsidR="000454E5" w:rsidRPr="008349B8" w:rsidRDefault="000454E5" w:rsidP="00282672">
            <w:pPr>
              <w:spacing w:line="360" w:lineRule="auto"/>
            </w:pPr>
            <w:r w:rsidRPr="008349B8">
              <w:t>(Designation)</w:t>
            </w:r>
          </w:p>
          <w:p w14:paraId="4892CC29" w14:textId="77777777" w:rsidR="000454E5" w:rsidRPr="008349B8" w:rsidRDefault="000454E5" w:rsidP="00282672">
            <w:pPr>
              <w:spacing w:line="360" w:lineRule="auto"/>
            </w:pPr>
            <w:r w:rsidRPr="008349B8">
              <w:t>(Address)</w:t>
            </w:r>
          </w:p>
        </w:tc>
      </w:tr>
    </w:tbl>
    <w:p w14:paraId="537EC602" w14:textId="77777777" w:rsidR="00954218" w:rsidRPr="008349B8" w:rsidRDefault="00954218" w:rsidP="009B21EA">
      <w:pPr>
        <w:spacing w:after="0"/>
      </w:pPr>
    </w:p>
    <w:p w14:paraId="417F3011" w14:textId="77777777" w:rsidR="00954218" w:rsidRPr="008349B8" w:rsidRDefault="00C41D48" w:rsidP="00C41D48">
      <w:r w:rsidRPr="008349B8">
        <w:t xml:space="preserve">In the presence of: </w:t>
      </w:r>
    </w:p>
    <w:p w14:paraId="4763C0E3" w14:textId="77777777" w:rsidR="00954218" w:rsidRPr="008349B8" w:rsidRDefault="00C41D48" w:rsidP="00C41D48">
      <w:r w:rsidRPr="008349B8">
        <w:t xml:space="preserve">1.                                                                      </w:t>
      </w:r>
    </w:p>
    <w:p w14:paraId="58EB8D98" w14:textId="77777777" w:rsidR="00C41D48" w:rsidRPr="008349B8" w:rsidRDefault="00C41D48" w:rsidP="00C41D48">
      <w:r w:rsidRPr="008349B8">
        <w:t xml:space="preserve">2.  </w:t>
      </w:r>
    </w:p>
    <w:p w14:paraId="5FA3E4D9" w14:textId="77777777" w:rsidR="00954218" w:rsidRPr="008349B8" w:rsidRDefault="00195B3A">
      <w:r w:rsidRPr="008349B8">
        <w:t>No</w:t>
      </w:r>
      <w:r w:rsidR="00C41D48" w:rsidRPr="008349B8">
        <w:t xml:space="preserve">tes: </w:t>
      </w:r>
    </w:p>
    <w:p w14:paraId="2D8F3080" w14:textId="77777777" w:rsidR="00954218" w:rsidRPr="008349B8" w:rsidRDefault="00C41D48" w:rsidP="000464EF">
      <w:pPr>
        <w:pStyle w:val="ListParagraph"/>
        <w:numPr>
          <w:ilvl w:val="0"/>
          <w:numId w:val="33"/>
        </w:numPr>
        <w:jc w:val="both"/>
      </w:pPr>
      <w:r w:rsidRPr="008349B8">
        <w:t xml:space="preserve">The mode of the execution of the Joint Bidding Agreement should be in accordance with the procedure, if any, laid down by the Applicable Law and the charter documents of the </w:t>
      </w:r>
      <w:r w:rsidR="00954218" w:rsidRPr="008349B8">
        <w:t>executants</w:t>
      </w:r>
      <w:r w:rsidRPr="008349B8">
        <w:t xml:space="preserve"> and when it is so requir</w:t>
      </w:r>
      <w:r w:rsidR="00954218" w:rsidRPr="008349B8">
        <w:t>ed, the same should be under co</w:t>
      </w:r>
      <w:r w:rsidRPr="008349B8">
        <w:t xml:space="preserve">mmon seal affixed in accordance with the required procedure. </w:t>
      </w:r>
    </w:p>
    <w:p w14:paraId="694465E8" w14:textId="77777777" w:rsidR="00954218" w:rsidRPr="008349B8" w:rsidRDefault="00C41D48" w:rsidP="000464EF">
      <w:pPr>
        <w:pStyle w:val="ListParagraph"/>
        <w:numPr>
          <w:ilvl w:val="0"/>
          <w:numId w:val="33"/>
        </w:numPr>
        <w:jc w:val="both"/>
      </w:pPr>
      <w:r w:rsidRPr="008349B8">
        <w:t xml:space="preserve">Each Joint Bidding Agreement should attach a copy of the extract of the charter documents and </w:t>
      </w:r>
      <w:r w:rsidR="00BB1E30" w:rsidRPr="008349B8">
        <w:t>documents such as resolution / power of attorney in favour of the person executing this</w:t>
      </w:r>
      <w:r w:rsidRPr="008349B8">
        <w:t xml:space="preserve"> Agreement for the delegation of power and authority to execute this Agreement on behalf of the Consortium Member. </w:t>
      </w:r>
    </w:p>
    <w:p w14:paraId="49085EEB" w14:textId="0218C386" w:rsidR="00C41D48" w:rsidRPr="008349B8" w:rsidRDefault="00C41D48" w:rsidP="007B4EFB">
      <w:pPr>
        <w:pStyle w:val="ListParagraph"/>
        <w:numPr>
          <w:ilvl w:val="0"/>
          <w:numId w:val="33"/>
        </w:numPr>
        <w:jc w:val="both"/>
      </w:pPr>
      <w:r w:rsidRPr="008349B8">
        <w:t>For a Joint Bidding Agreement executed and issued overseas, the document shall be legalised by</w:t>
      </w:r>
      <w:r w:rsidR="002F13A8" w:rsidRPr="008349B8">
        <w:t xml:space="preserve"> the Indian Embassy and notarized in the jurisdiction where the Power of Attorney has been execute</w:t>
      </w:r>
      <w:r w:rsidR="007B4EFB" w:rsidRPr="008349B8">
        <w:t>d.</w:t>
      </w:r>
      <w:r w:rsidRPr="008349B8">
        <w:t xml:space="preserve"> </w:t>
      </w:r>
    </w:p>
    <w:p w14:paraId="612E47D8" w14:textId="77777777" w:rsidR="00F735C9" w:rsidRPr="008349B8" w:rsidRDefault="00F735C9" w:rsidP="00C41D48"/>
    <w:p w14:paraId="67065480" w14:textId="15CBDECD" w:rsidR="0052512A" w:rsidRDefault="0052512A" w:rsidP="007B4EFB"/>
    <w:p w14:paraId="48C07F01" w14:textId="77777777" w:rsidR="004F17DD" w:rsidRDefault="004F17DD" w:rsidP="007B4EFB"/>
    <w:p w14:paraId="75E1DED6" w14:textId="77777777" w:rsidR="004F17DD" w:rsidRDefault="004F17DD" w:rsidP="007B4EFB"/>
    <w:p w14:paraId="63477550" w14:textId="77777777" w:rsidR="004F17DD" w:rsidRDefault="004F17DD" w:rsidP="007B4EFB"/>
    <w:p w14:paraId="69721104" w14:textId="77777777" w:rsidR="004F17DD" w:rsidRDefault="004F17DD" w:rsidP="007B4EFB"/>
    <w:p w14:paraId="243B3681" w14:textId="77777777" w:rsidR="004F17DD" w:rsidRDefault="004F17DD" w:rsidP="007B4EFB"/>
    <w:p w14:paraId="7BCF8267" w14:textId="77777777" w:rsidR="004F17DD" w:rsidRDefault="004F17DD" w:rsidP="007B4EFB"/>
    <w:p w14:paraId="26CA43EF" w14:textId="77777777" w:rsidR="004F17DD" w:rsidRDefault="004F17DD" w:rsidP="007B4EFB"/>
    <w:p w14:paraId="71EC3021" w14:textId="77777777" w:rsidR="004F17DD" w:rsidRDefault="004F17DD" w:rsidP="007B4EFB"/>
    <w:p w14:paraId="2A46B282" w14:textId="77777777" w:rsidR="004F17DD" w:rsidRDefault="004F17DD" w:rsidP="004F17DD">
      <w:pPr>
        <w:pStyle w:val="Heading2"/>
        <w:spacing w:before="0" w:after="240"/>
        <w:jc w:val="center"/>
        <w:rPr>
          <w:rFonts w:asciiTheme="minorHAnsi" w:hAnsiTheme="minorHAnsi"/>
          <w:color w:val="auto"/>
          <w:sz w:val="22"/>
          <w:szCs w:val="22"/>
        </w:rPr>
      </w:pPr>
      <w:bookmarkStart w:id="118" w:name="_Toc179202889"/>
      <w:bookmarkStart w:id="119" w:name="_Hlk183004621"/>
      <w:r>
        <w:rPr>
          <w:rFonts w:asciiTheme="minorHAnsi" w:hAnsiTheme="minorHAnsi"/>
          <w:color w:val="auto"/>
          <w:sz w:val="22"/>
          <w:szCs w:val="22"/>
        </w:rPr>
        <w:t xml:space="preserve">Appendix-VI - </w:t>
      </w:r>
      <w:r w:rsidRPr="00A11210">
        <w:rPr>
          <w:rFonts w:asciiTheme="minorHAnsi" w:hAnsiTheme="minorHAnsi"/>
          <w:color w:val="auto"/>
          <w:sz w:val="22"/>
          <w:szCs w:val="22"/>
        </w:rPr>
        <w:t>Certificate regarding Compliance with Restrictions under Rule 144 (xi) of the General Financial Rules (GFRs)</w:t>
      </w:r>
      <w:bookmarkEnd w:id="118"/>
    </w:p>
    <w:p w14:paraId="753AFD44" w14:textId="77777777" w:rsidR="004F17DD" w:rsidRPr="00A11210" w:rsidRDefault="004F17DD" w:rsidP="004F17DD">
      <w:pPr>
        <w:jc w:val="center"/>
      </w:pPr>
      <w:r>
        <w:t>(Refer Clause2.2.1(c))</w:t>
      </w:r>
    </w:p>
    <w:p w14:paraId="731303F3" w14:textId="77777777" w:rsidR="004F17DD" w:rsidRPr="00A11210" w:rsidRDefault="004F17DD" w:rsidP="004F17DD">
      <w:pPr>
        <w:jc w:val="center"/>
      </w:pPr>
      <w:r w:rsidRPr="00134D96">
        <w:t>(To be on the letter</w:t>
      </w:r>
      <w:r>
        <w:t>head</w:t>
      </w:r>
      <w:r w:rsidRPr="00134D96">
        <w:t xml:space="preserve"> of the Bidder/ Each Member of the Consortium)</w:t>
      </w:r>
    </w:p>
    <w:p w14:paraId="3B8B70FF" w14:textId="77777777" w:rsidR="004F17DD" w:rsidRPr="00666586" w:rsidRDefault="004F17DD" w:rsidP="004F17DD">
      <w:pPr>
        <w:spacing w:after="0"/>
      </w:pPr>
      <w:r w:rsidRPr="00666586">
        <w:t xml:space="preserve">The </w:t>
      </w:r>
      <w:r>
        <w:t xml:space="preserve">Managing </w:t>
      </w:r>
      <w:r w:rsidRPr="00666586">
        <w:t>Director,</w:t>
      </w:r>
    </w:p>
    <w:p w14:paraId="6F7AB9E1" w14:textId="77777777" w:rsidR="004F17DD" w:rsidRPr="00666586" w:rsidRDefault="004F17DD" w:rsidP="004F17DD">
      <w:pPr>
        <w:spacing w:after="0"/>
      </w:pPr>
      <w:r>
        <w:t>Karnataka Tourism Infrastructure Limited</w:t>
      </w:r>
      <w:r w:rsidRPr="00666586">
        <w:t>,</w:t>
      </w:r>
    </w:p>
    <w:p w14:paraId="5239E55F" w14:textId="77777777" w:rsidR="004F17DD" w:rsidRPr="00666586" w:rsidRDefault="004F17DD" w:rsidP="004F17DD">
      <w:pPr>
        <w:spacing w:after="0"/>
      </w:pPr>
      <w:r w:rsidRPr="00666586">
        <w:t>No. 3, 4</w:t>
      </w:r>
      <w:r w:rsidRPr="00666586">
        <w:rPr>
          <w:vertAlign w:val="superscript"/>
        </w:rPr>
        <w:t>th</w:t>
      </w:r>
      <w:r w:rsidRPr="00666586">
        <w:t xml:space="preserve"> Floor, Sungard - ATS, Embassy Icon, </w:t>
      </w:r>
    </w:p>
    <w:p w14:paraId="12215870" w14:textId="77777777" w:rsidR="004F17DD" w:rsidRPr="00666586" w:rsidRDefault="004F17DD" w:rsidP="004F17DD">
      <w:pPr>
        <w:spacing w:after="0"/>
      </w:pPr>
      <w:r w:rsidRPr="00666586">
        <w:t xml:space="preserve">Infantry Road, Vasanth Nagar, </w:t>
      </w:r>
    </w:p>
    <w:p w14:paraId="244A7BE2" w14:textId="77777777" w:rsidR="004F17DD" w:rsidRPr="00666586" w:rsidRDefault="004F17DD" w:rsidP="004F17DD">
      <w:pPr>
        <w:jc w:val="both"/>
      </w:pPr>
      <w:r w:rsidRPr="00666586">
        <w:t>Bengaluru – 560001</w:t>
      </w:r>
    </w:p>
    <w:p w14:paraId="45A09868" w14:textId="4D89E279" w:rsidR="004F17DD" w:rsidRPr="00160563" w:rsidRDefault="004F17DD" w:rsidP="004F17DD">
      <w:pPr>
        <w:ind w:left="709" w:hanging="567"/>
        <w:jc w:val="both"/>
        <w:rPr>
          <w:b/>
        </w:rPr>
      </w:pPr>
      <w:r w:rsidRPr="004F17DD">
        <w:rPr>
          <w:b/>
        </w:rPr>
        <w:t xml:space="preserve"> </w:t>
      </w:r>
      <w:r w:rsidRPr="009E2397">
        <w:rPr>
          <w:b/>
        </w:rPr>
        <w:t xml:space="preserve">SUB: Proposal for </w:t>
      </w:r>
      <w:r w:rsidR="009E2397" w:rsidRPr="009E2397">
        <w:rPr>
          <w:b/>
        </w:rPr>
        <w:t>Development and Operation of Adventure Sports, Eco Cottages and other Tourism Facilities at Pattadakal in Karnataka on DBFOT basis</w:t>
      </w:r>
    </w:p>
    <w:p w14:paraId="27B75E97" w14:textId="3D039ACF" w:rsidR="004F17DD" w:rsidRPr="00134D96" w:rsidRDefault="004F17DD" w:rsidP="004F17DD">
      <w:pPr>
        <w:ind w:left="709" w:hanging="567"/>
        <w:jc w:val="both"/>
      </w:pPr>
      <w:r w:rsidRPr="00134D96">
        <w:t>Dear</w:t>
      </w:r>
      <w:r w:rsidRPr="00134D96">
        <w:rPr>
          <w:spacing w:val="-1"/>
        </w:rPr>
        <w:t xml:space="preserve"> </w:t>
      </w:r>
      <w:r w:rsidRPr="00134D96">
        <w:t>Sir,</w:t>
      </w:r>
    </w:p>
    <w:p w14:paraId="40B4954E" w14:textId="77777777" w:rsidR="004F17DD" w:rsidRPr="00134D96" w:rsidRDefault="004F17DD" w:rsidP="004F17DD">
      <w:pPr>
        <w:pStyle w:val="BodyText"/>
        <w:spacing w:before="172" w:line="278" w:lineRule="auto"/>
        <w:jc w:val="both"/>
      </w:pPr>
      <w:r w:rsidRPr="00134D96">
        <w:t>With reference to your RFP document dated *** **</w:t>
      </w:r>
      <w:r w:rsidRPr="00134D96">
        <w:rPr>
          <w:vertAlign w:val="superscript"/>
        </w:rPr>
        <w:t>$</w:t>
      </w:r>
      <w:r w:rsidRPr="00134D96">
        <w:t>, I/we, having examined the Bidding</w:t>
      </w:r>
      <w:r w:rsidRPr="00134D96">
        <w:rPr>
          <w:spacing w:val="1"/>
        </w:rPr>
        <w:t xml:space="preserve"> </w:t>
      </w:r>
      <w:r w:rsidRPr="00134D96">
        <w:rPr>
          <w:w w:val="105"/>
        </w:rPr>
        <w:t>Documents</w:t>
      </w:r>
      <w:r w:rsidRPr="00134D96">
        <w:rPr>
          <w:spacing w:val="1"/>
          <w:w w:val="105"/>
        </w:rPr>
        <w:t xml:space="preserve"> </w:t>
      </w:r>
      <w:r w:rsidRPr="00134D96">
        <w:rPr>
          <w:w w:val="105"/>
        </w:rPr>
        <w:t>and</w:t>
      </w:r>
      <w:r w:rsidRPr="00134D96">
        <w:rPr>
          <w:spacing w:val="-3"/>
          <w:w w:val="105"/>
        </w:rPr>
        <w:t xml:space="preserve"> </w:t>
      </w:r>
      <w:r w:rsidRPr="00134D96">
        <w:rPr>
          <w:w w:val="105"/>
        </w:rPr>
        <w:t>understood</w:t>
      </w:r>
      <w:r w:rsidRPr="00134D96">
        <w:rPr>
          <w:spacing w:val="-4"/>
          <w:w w:val="105"/>
        </w:rPr>
        <w:t xml:space="preserve"> </w:t>
      </w:r>
      <w:r w:rsidRPr="00134D96">
        <w:rPr>
          <w:w w:val="105"/>
        </w:rPr>
        <w:t>their</w:t>
      </w:r>
      <w:r w:rsidRPr="00134D96">
        <w:rPr>
          <w:spacing w:val="-6"/>
          <w:w w:val="105"/>
        </w:rPr>
        <w:t xml:space="preserve"> </w:t>
      </w:r>
      <w:r w:rsidRPr="00134D96">
        <w:rPr>
          <w:w w:val="105"/>
        </w:rPr>
        <w:t>contents,</w:t>
      </w:r>
      <w:r w:rsidRPr="00134D96">
        <w:rPr>
          <w:spacing w:val="-1"/>
          <w:w w:val="105"/>
        </w:rPr>
        <w:t xml:space="preserve"> </w:t>
      </w:r>
      <w:r w:rsidRPr="00134D96">
        <w:rPr>
          <w:w w:val="105"/>
        </w:rPr>
        <w:t>hereby</w:t>
      </w:r>
      <w:r w:rsidRPr="00134D96">
        <w:rPr>
          <w:spacing w:val="-3"/>
          <w:w w:val="105"/>
        </w:rPr>
        <w:t xml:space="preserve"> </w:t>
      </w:r>
      <w:r w:rsidRPr="00134D96">
        <w:rPr>
          <w:w w:val="105"/>
        </w:rPr>
        <w:t>undertake</w:t>
      </w:r>
      <w:r w:rsidRPr="00134D96">
        <w:rPr>
          <w:spacing w:val="-1"/>
          <w:w w:val="105"/>
        </w:rPr>
        <w:t xml:space="preserve"> </w:t>
      </w:r>
      <w:r w:rsidRPr="00134D96">
        <w:rPr>
          <w:w w:val="105"/>
        </w:rPr>
        <w:t>and</w:t>
      </w:r>
      <w:r w:rsidRPr="00134D96">
        <w:rPr>
          <w:spacing w:val="-4"/>
          <w:w w:val="105"/>
        </w:rPr>
        <w:t xml:space="preserve"> </w:t>
      </w:r>
      <w:r w:rsidRPr="00134D96">
        <w:rPr>
          <w:w w:val="105"/>
        </w:rPr>
        <w:t>confirm as</w:t>
      </w:r>
      <w:r w:rsidRPr="00134D96">
        <w:rPr>
          <w:spacing w:val="-6"/>
          <w:w w:val="105"/>
        </w:rPr>
        <w:t xml:space="preserve"> </w:t>
      </w:r>
      <w:r w:rsidRPr="00134D96">
        <w:rPr>
          <w:w w:val="105"/>
        </w:rPr>
        <w:t>follows:</w:t>
      </w:r>
    </w:p>
    <w:p w14:paraId="6AD0B1FE" w14:textId="77777777" w:rsidR="004F17DD" w:rsidRPr="00134D96" w:rsidRDefault="004F17DD" w:rsidP="004F17DD">
      <w:pPr>
        <w:spacing w:before="128" w:line="283" w:lineRule="auto"/>
        <w:jc w:val="both"/>
        <w:rPr>
          <w:i/>
        </w:rPr>
      </w:pPr>
      <w:r w:rsidRPr="00134D96">
        <w:rPr>
          <w:i/>
        </w:rPr>
        <w:t>I/We have read the clause regarding restrictions on procurement from a bidder</w:t>
      </w:r>
      <w:r w:rsidRPr="00134D96">
        <w:rPr>
          <w:i/>
          <w:spacing w:val="1"/>
        </w:rPr>
        <w:t xml:space="preserve"> </w:t>
      </w:r>
      <w:r w:rsidRPr="00134D96">
        <w:rPr>
          <w:i/>
        </w:rPr>
        <w:t>of a country which shares a land border with India and on sub-contracting to</w:t>
      </w:r>
      <w:r w:rsidRPr="00134D96">
        <w:rPr>
          <w:i/>
          <w:spacing w:val="1"/>
        </w:rPr>
        <w:t xml:space="preserve"> </w:t>
      </w:r>
      <w:r w:rsidRPr="00134D96">
        <w:rPr>
          <w:i/>
        </w:rPr>
        <w:t>contractors</w:t>
      </w:r>
      <w:r w:rsidRPr="00134D96">
        <w:rPr>
          <w:i/>
          <w:spacing w:val="8"/>
        </w:rPr>
        <w:t xml:space="preserve"> </w:t>
      </w:r>
      <w:r w:rsidRPr="00134D96">
        <w:rPr>
          <w:i/>
        </w:rPr>
        <w:t>from</w:t>
      </w:r>
      <w:r w:rsidRPr="00134D96">
        <w:rPr>
          <w:i/>
          <w:spacing w:val="8"/>
        </w:rPr>
        <w:t xml:space="preserve"> </w:t>
      </w:r>
      <w:r w:rsidRPr="00134D96">
        <w:rPr>
          <w:i/>
        </w:rPr>
        <w:t>such</w:t>
      </w:r>
      <w:r w:rsidRPr="00134D96">
        <w:rPr>
          <w:i/>
          <w:spacing w:val="6"/>
        </w:rPr>
        <w:t xml:space="preserve"> </w:t>
      </w:r>
      <w:r w:rsidRPr="00134D96">
        <w:rPr>
          <w:i/>
        </w:rPr>
        <w:t>countries;</w:t>
      </w:r>
    </w:p>
    <w:p w14:paraId="63494340" w14:textId="77777777" w:rsidR="004F17DD" w:rsidRPr="00134D96" w:rsidRDefault="004F17DD" w:rsidP="004F17DD">
      <w:pPr>
        <w:spacing w:before="2" w:line="280" w:lineRule="auto"/>
        <w:jc w:val="both"/>
        <w:rPr>
          <w:i/>
        </w:rPr>
      </w:pPr>
      <w:r w:rsidRPr="00134D96">
        <w:rPr>
          <w:i/>
        </w:rPr>
        <w:t>I certify that this Bidder is not from such a country or, if from such a country,</w:t>
      </w:r>
      <w:r w:rsidRPr="00134D96">
        <w:rPr>
          <w:i/>
          <w:spacing w:val="1"/>
        </w:rPr>
        <w:t xml:space="preserve"> </w:t>
      </w:r>
      <w:r w:rsidRPr="00134D96">
        <w:rPr>
          <w:i/>
        </w:rPr>
        <w:t>has</w:t>
      </w:r>
      <w:r w:rsidRPr="00134D96">
        <w:rPr>
          <w:i/>
          <w:spacing w:val="1"/>
        </w:rPr>
        <w:t xml:space="preserve"> </w:t>
      </w:r>
      <w:r w:rsidRPr="00134D96">
        <w:rPr>
          <w:i/>
        </w:rPr>
        <w:t>been</w:t>
      </w:r>
      <w:r w:rsidRPr="00134D96">
        <w:rPr>
          <w:i/>
          <w:spacing w:val="1"/>
        </w:rPr>
        <w:t xml:space="preserve"> </w:t>
      </w:r>
      <w:r w:rsidRPr="00134D96">
        <w:rPr>
          <w:i/>
        </w:rPr>
        <w:t>registered</w:t>
      </w:r>
      <w:r w:rsidRPr="00134D96">
        <w:rPr>
          <w:i/>
          <w:spacing w:val="1"/>
        </w:rPr>
        <w:t xml:space="preserve"> </w:t>
      </w:r>
      <w:r w:rsidRPr="00134D96">
        <w:rPr>
          <w:i/>
        </w:rPr>
        <w:t>with</w:t>
      </w:r>
      <w:r w:rsidRPr="00134D96">
        <w:rPr>
          <w:i/>
          <w:spacing w:val="1"/>
        </w:rPr>
        <w:t xml:space="preserve"> </w:t>
      </w:r>
      <w:r w:rsidRPr="00134D96">
        <w:rPr>
          <w:i/>
        </w:rPr>
        <w:t>the</w:t>
      </w:r>
      <w:r w:rsidRPr="00134D96">
        <w:rPr>
          <w:i/>
          <w:spacing w:val="1"/>
        </w:rPr>
        <w:t xml:space="preserve"> </w:t>
      </w:r>
      <w:r w:rsidRPr="00134D96">
        <w:rPr>
          <w:i/>
        </w:rPr>
        <w:t>Competent</w:t>
      </w:r>
      <w:r w:rsidRPr="00134D96">
        <w:rPr>
          <w:i/>
          <w:spacing w:val="1"/>
        </w:rPr>
        <w:t xml:space="preserve"> </w:t>
      </w:r>
      <w:r w:rsidRPr="00134D96">
        <w:rPr>
          <w:i/>
        </w:rPr>
        <w:t>Authority</w:t>
      </w:r>
      <w:r w:rsidRPr="00134D96">
        <w:rPr>
          <w:i/>
          <w:spacing w:val="1"/>
        </w:rPr>
        <w:t xml:space="preserve"> </w:t>
      </w:r>
      <w:r w:rsidRPr="00134D96">
        <w:rPr>
          <w:i/>
        </w:rPr>
        <w:t>as</w:t>
      </w:r>
      <w:r w:rsidRPr="00134D96">
        <w:rPr>
          <w:i/>
          <w:spacing w:val="1"/>
        </w:rPr>
        <w:t xml:space="preserve"> </w:t>
      </w:r>
      <w:r w:rsidRPr="00134D96">
        <w:rPr>
          <w:i/>
        </w:rPr>
        <w:t>defined</w:t>
      </w:r>
      <w:r w:rsidRPr="00134D96">
        <w:rPr>
          <w:i/>
          <w:spacing w:val="1"/>
        </w:rPr>
        <w:t xml:space="preserve"> </w:t>
      </w:r>
      <w:r w:rsidRPr="00134D96">
        <w:rPr>
          <w:i/>
        </w:rPr>
        <w:t>in</w:t>
      </w:r>
      <w:r w:rsidRPr="00134D96">
        <w:rPr>
          <w:i/>
          <w:spacing w:val="1"/>
        </w:rPr>
        <w:t xml:space="preserve"> </w:t>
      </w:r>
      <w:r w:rsidRPr="00134D96">
        <w:t>Government Order No. FD 455 Exp-12 2020 Bengaluru dated 1.04.2023</w:t>
      </w:r>
      <w:r w:rsidRPr="00134D96">
        <w:rPr>
          <w:i/>
        </w:rPr>
        <w:t xml:space="preserve"> and will not</w:t>
      </w:r>
      <w:r w:rsidRPr="00134D96">
        <w:rPr>
          <w:i/>
          <w:spacing w:val="-52"/>
        </w:rPr>
        <w:t xml:space="preserve"> </w:t>
      </w:r>
      <w:r w:rsidRPr="00134D96">
        <w:rPr>
          <w:i/>
        </w:rPr>
        <w:t>sub-contract</w:t>
      </w:r>
      <w:r w:rsidRPr="00134D96">
        <w:rPr>
          <w:i/>
          <w:spacing w:val="1"/>
        </w:rPr>
        <w:t xml:space="preserve"> </w:t>
      </w:r>
      <w:r w:rsidRPr="00134D96">
        <w:rPr>
          <w:i/>
        </w:rPr>
        <w:t>any</w:t>
      </w:r>
      <w:r w:rsidRPr="00134D96">
        <w:rPr>
          <w:i/>
          <w:spacing w:val="1"/>
        </w:rPr>
        <w:t xml:space="preserve"> </w:t>
      </w:r>
      <w:r w:rsidRPr="00134D96">
        <w:rPr>
          <w:i/>
        </w:rPr>
        <w:t>work</w:t>
      </w:r>
      <w:r w:rsidRPr="00134D96">
        <w:rPr>
          <w:i/>
          <w:spacing w:val="1"/>
        </w:rPr>
        <w:t xml:space="preserve"> </w:t>
      </w:r>
      <w:r w:rsidRPr="00134D96">
        <w:rPr>
          <w:i/>
        </w:rPr>
        <w:t>to</w:t>
      </w:r>
      <w:r w:rsidRPr="00134D96">
        <w:rPr>
          <w:i/>
          <w:spacing w:val="1"/>
        </w:rPr>
        <w:t xml:space="preserve"> </w:t>
      </w:r>
      <w:r w:rsidRPr="00134D96">
        <w:rPr>
          <w:i/>
        </w:rPr>
        <w:t>a</w:t>
      </w:r>
      <w:r w:rsidRPr="00134D96">
        <w:rPr>
          <w:i/>
          <w:spacing w:val="1"/>
        </w:rPr>
        <w:t xml:space="preserve"> </w:t>
      </w:r>
      <w:r w:rsidRPr="00134D96">
        <w:rPr>
          <w:i/>
        </w:rPr>
        <w:t>contractor</w:t>
      </w:r>
      <w:r w:rsidRPr="00134D96">
        <w:rPr>
          <w:i/>
          <w:spacing w:val="1"/>
        </w:rPr>
        <w:t xml:space="preserve"> </w:t>
      </w:r>
      <w:r w:rsidRPr="00134D96">
        <w:rPr>
          <w:i/>
        </w:rPr>
        <w:t>from</w:t>
      </w:r>
      <w:r w:rsidRPr="00134D96">
        <w:rPr>
          <w:i/>
          <w:spacing w:val="1"/>
        </w:rPr>
        <w:t xml:space="preserve"> </w:t>
      </w:r>
      <w:r w:rsidRPr="00134D96">
        <w:rPr>
          <w:i/>
        </w:rPr>
        <w:t>such</w:t>
      </w:r>
      <w:r w:rsidRPr="00134D96">
        <w:rPr>
          <w:i/>
          <w:spacing w:val="1"/>
        </w:rPr>
        <w:t xml:space="preserve"> </w:t>
      </w:r>
      <w:r w:rsidRPr="00134D96">
        <w:rPr>
          <w:i/>
        </w:rPr>
        <w:t>countries</w:t>
      </w:r>
      <w:r w:rsidRPr="00134D96">
        <w:rPr>
          <w:i/>
          <w:spacing w:val="1"/>
        </w:rPr>
        <w:t xml:space="preserve"> </w:t>
      </w:r>
      <w:r w:rsidRPr="00134D96">
        <w:rPr>
          <w:i/>
        </w:rPr>
        <w:t>unless</w:t>
      </w:r>
      <w:r w:rsidRPr="00134D96">
        <w:rPr>
          <w:i/>
          <w:spacing w:val="1"/>
        </w:rPr>
        <w:t xml:space="preserve"> </w:t>
      </w:r>
      <w:r w:rsidRPr="00134D96">
        <w:rPr>
          <w:i/>
        </w:rPr>
        <w:t>such</w:t>
      </w:r>
      <w:r w:rsidRPr="00134D96">
        <w:rPr>
          <w:i/>
          <w:spacing w:val="1"/>
        </w:rPr>
        <w:t xml:space="preserve"> </w:t>
      </w:r>
      <w:r w:rsidRPr="00134D96">
        <w:rPr>
          <w:i/>
        </w:rPr>
        <w:t>contractor</w:t>
      </w:r>
      <w:r w:rsidRPr="00134D96">
        <w:rPr>
          <w:i/>
          <w:spacing w:val="-4"/>
        </w:rPr>
        <w:t xml:space="preserve"> </w:t>
      </w:r>
      <w:r w:rsidRPr="00134D96">
        <w:rPr>
          <w:i/>
        </w:rPr>
        <w:t>is</w:t>
      </w:r>
      <w:r w:rsidRPr="00134D96">
        <w:rPr>
          <w:i/>
          <w:spacing w:val="7"/>
        </w:rPr>
        <w:t xml:space="preserve"> </w:t>
      </w:r>
      <w:r w:rsidRPr="00134D96">
        <w:rPr>
          <w:i/>
        </w:rPr>
        <w:t>registered</w:t>
      </w:r>
      <w:r w:rsidRPr="00134D96">
        <w:rPr>
          <w:i/>
          <w:spacing w:val="6"/>
        </w:rPr>
        <w:t xml:space="preserve"> </w:t>
      </w:r>
      <w:r w:rsidRPr="00134D96">
        <w:rPr>
          <w:i/>
        </w:rPr>
        <w:t>with</w:t>
      </w:r>
      <w:r w:rsidRPr="00134D96">
        <w:rPr>
          <w:i/>
          <w:spacing w:val="6"/>
        </w:rPr>
        <w:t xml:space="preserve"> </w:t>
      </w:r>
      <w:r w:rsidRPr="00134D96">
        <w:rPr>
          <w:i/>
        </w:rPr>
        <w:t>the</w:t>
      </w:r>
      <w:r w:rsidRPr="00134D96">
        <w:rPr>
          <w:i/>
          <w:spacing w:val="3"/>
        </w:rPr>
        <w:t xml:space="preserve"> </w:t>
      </w:r>
      <w:r w:rsidRPr="00134D96">
        <w:rPr>
          <w:i/>
        </w:rPr>
        <w:t>Competent</w:t>
      </w:r>
      <w:r w:rsidRPr="00134D96">
        <w:rPr>
          <w:i/>
          <w:spacing w:val="3"/>
        </w:rPr>
        <w:t xml:space="preserve"> </w:t>
      </w:r>
      <w:r w:rsidRPr="00134D96">
        <w:rPr>
          <w:i/>
        </w:rPr>
        <w:t>Authority.</w:t>
      </w:r>
    </w:p>
    <w:p w14:paraId="0CA5D056" w14:textId="77777777" w:rsidR="004F17DD" w:rsidRPr="00134D96" w:rsidRDefault="004F17DD" w:rsidP="004F17DD">
      <w:pPr>
        <w:spacing w:before="6" w:line="285" w:lineRule="auto"/>
        <w:jc w:val="both"/>
        <w:rPr>
          <w:i/>
          <w:sz w:val="20"/>
        </w:rPr>
      </w:pPr>
      <w:r w:rsidRPr="00134D96">
        <w:rPr>
          <w:i/>
        </w:rPr>
        <w:t>I hereby certify that this bidder fulfils all requirements in this regard and is</w:t>
      </w:r>
      <w:r w:rsidRPr="00134D96">
        <w:rPr>
          <w:i/>
          <w:spacing w:val="1"/>
        </w:rPr>
        <w:t xml:space="preserve"> </w:t>
      </w:r>
      <w:r w:rsidRPr="00134D96">
        <w:rPr>
          <w:i/>
        </w:rPr>
        <w:t>eligible</w:t>
      </w:r>
      <w:r w:rsidRPr="00134D96">
        <w:rPr>
          <w:i/>
          <w:spacing w:val="4"/>
        </w:rPr>
        <w:t xml:space="preserve"> </w:t>
      </w:r>
      <w:r w:rsidRPr="00134D96">
        <w:rPr>
          <w:i/>
        </w:rPr>
        <w:t>to</w:t>
      </w:r>
      <w:r w:rsidRPr="00134D96">
        <w:rPr>
          <w:i/>
          <w:spacing w:val="6"/>
        </w:rPr>
        <w:t xml:space="preserve"> </w:t>
      </w:r>
      <w:r w:rsidRPr="00134D96">
        <w:rPr>
          <w:i/>
        </w:rPr>
        <w:t>be</w:t>
      </w:r>
      <w:r w:rsidRPr="00134D96">
        <w:rPr>
          <w:i/>
          <w:spacing w:val="6"/>
        </w:rPr>
        <w:t xml:space="preserve"> </w:t>
      </w:r>
      <w:r w:rsidRPr="00134D96">
        <w:rPr>
          <w:i/>
        </w:rPr>
        <w:t>considered.</w:t>
      </w:r>
    </w:p>
    <w:p w14:paraId="50361DCD" w14:textId="77777777" w:rsidR="004F17DD" w:rsidRDefault="004F17DD" w:rsidP="004F17DD">
      <w:pPr>
        <w:pStyle w:val="BodyText"/>
        <w:spacing w:line="564" w:lineRule="auto"/>
        <w:ind w:right="20"/>
        <w:rPr>
          <w:spacing w:val="1"/>
        </w:rPr>
      </w:pPr>
      <w:r w:rsidRPr="00134D96">
        <w:t>Date:</w:t>
      </w:r>
      <w:r w:rsidRPr="00134D96">
        <w:rPr>
          <w:spacing w:val="1"/>
        </w:rPr>
        <w:t xml:space="preserve"> </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Y</w:t>
      </w:r>
      <w:r w:rsidRPr="00134D96">
        <w:t>ours</w:t>
      </w:r>
      <w:r w:rsidRPr="00134D96">
        <w:rPr>
          <w:spacing w:val="14"/>
        </w:rPr>
        <w:t xml:space="preserve"> </w:t>
      </w:r>
      <w:r w:rsidRPr="00134D96">
        <w:t>faithfully,</w:t>
      </w:r>
    </w:p>
    <w:p w14:paraId="472221E8" w14:textId="77777777" w:rsidR="004F17DD" w:rsidRPr="00134D96" w:rsidRDefault="004F17DD" w:rsidP="004F17DD">
      <w:pPr>
        <w:pStyle w:val="BodyText"/>
        <w:spacing w:after="0" w:line="564" w:lineRule="auto"/>
        <w:ind w:right="20"/>
        <w:rPr>
          <w:sz w:val="30"/>
        </w:rPr>
      </w:pPr>
      <w:r w:rsidRPr="00134D96">
        <w:rPr>
          <w:spacing w:val="-1"/>
        </w:rPr>
        <w:t>Place:</w:t>
      </w:r>
      <w:r>
        <w:rPr>
          <w:spacing w:val="-1"/>
        </w:rPr>
        <w:tab/>
      </w:r>
      <w:r>
        <w:rPr>
          <w:spacing w:val="-1"/>
        </w:rPr>
        <w:tab/>
      </w:r>
      <w:r>
        <w:rPr>
          <w:spacing w:val="-1"/>
        </w:rPr>
        <w:tab/>
      </w:r>
      <w:r>
        <w:rPr>
          <w:spacing w:val="-1"/>
        </w:rPr>
        <w:tab/>
      </w:r>
      <w:r>
        <w:rPr>
          <w:spacing w:val="-1"/>
        </w:rPr>
        <w:tab/>
      </w:r>
      <w:r>
        <w:rPr>
          <w:spacing w:val="-1"/>
        </w:rPr>
        <w:tab/>
      </w:r>
      <w:r>
        <w:rPr>
          <w:spacing w:val="-1"/>
        </w:rPr>
        <w:tab/>
      </w:r>
      <w:r w:rsidRPr="00134D96">
        <w:t>(Signature</w:t>
      </w:r>
      <w:r w:rsidRPr="00134D96">
        <w:rPr>
          <w:spacing w:val="4"/>
        </w:rPr>
        <w:t xml:space="preserve"> </w:t>
      </w:r>
      <w:r w:rsidRPr="00134D96">
        <w:t>of</w:t>
      </w:r>
      <w:r w:rsidRPr="00134D96">
        <w:rPr>
          <w:spacing w:val="8"/>
        </w:rPr>
        <w:t xml:space="preserve"> </w:t>
      </w:r>
      <w:r w:rsidRPr="00134D96">
        <w:t>the</w:t>
      </w:r>
      <w:r w:rsidRPr="00134D96">
        <w:rPr>
          <w:spacing w:val="7"/>
        </w:rPr>
        <w:t xml:space="preserve"> </w:t>
      </w:r>
      <w:r w:rsidRPr="00134D96">
        <w:t>Authorised</w:t>
      </w:r>
      <w:r w:rsidRPr="00134D96">
        <w:rPr>
          <w:spacing w:val="9"/>
        </w:rPr>
        <w:t xml:space="preserve"> </w:t>
      </w:r>
      <w:r w:rsidRPr="00134D96">
        <w:t>signatory)</w:t>
      </w:r>
    </w:p>
    <w:p w14:paraId="037B925C" w14:textId="77777777" w:rsidR="004F17DD" w:rsidRPr="00134D96" w:rsidRDefault="004F17DD" w:rsidP="004F17DD">
      <w:pPr>
        <w:pStyle w:val="BodyText"/>
        <w:spacing w:after="0" w:line="280" w:lineRule="auto"/>
        <w:ind w:left="4320" w:right="-46" w:hanging="67"/>
      </w:pPr>
      <w:r w:rsidRPr="00134D96">
        <w:t>(Name</w:t>
      </w:r>
      <w:r w:rsidRPr="00134D96">
        <w:rPr>
          <w:spacing w:val="5"/>
        </w:rPr>
        <w:t xml:space="preserve"> </w:t>
      </w:r>
      <w:r w:rsidRPr="00134D96">
        <w:t>and</w:t>
      </w:r>
      <w:r w:rsidRPr="00134D96">
        <w:rPr>
          <w:spacing w:val="5"/>
        </w:rPr>
        <w:t xml:space="preserve"> </w:t>
      </w:r>
      <w:r w:rsidRPr="00134D96">
        <w:t>designation</w:t>
      </w:r>
      <w:r w:rsidRPr="00134D96">
        <w:rPr>
          <w:spacing w:val="9"/>
        </w:rPr>
        <w:t xml:space="preserve"> </w:t>
      </w:r>
      <w:r w:rsidRPr="00134D96">
        <w:t>of</w:t>
      </w:r>
      <w:r w:rsidRPr="00134D96">
        <w:rPr>
          <w:spacing w:val="3"/>
        </w:rPr>
        <w:t xml:space="preserve"> </w:t>
      </w:r>
      <w:r w:rsidRPr="00134D96">
        <w:t>the</w:t>
      </w:r>
      <w:r w:rsidRPr="00134D96">
        <w:rPr>
          <w:spacing w:val="4"/>
        </w:rPr>
        <w:t xml:space="preserve"> </w:t>
      </w:r>
      <w:r w:rsidRPr="00134D96">
        <w:t>of</w:t>
      </w:r>
      <w:r w:rsidRPr="00134D96">
        <w:rPr>
          <w:spacing w:val="6"/>
        </w:rPr>
        <w:t xml:space="preserve"> </w:t>
      </w:r>
      <w:r w:rsidRPr="00134D96">
        <w:t>the</w:t>
      </w:r>
      <w:r w:rsidRPr="00134D96">
        <w:rPr>
          <w:spacing w:val="4"/>
        </w:rPr>
        <w:t xml:space="preserve"> </w:t>
      </w:r>
      <w:r w:rsidRPr="00134D96">
        <w:t>Authorised</w:t>
      </w:r>
      <w:r w:rsidRPr="00134D96">
        <w:rPr>
          <w:spacing w:val="8"/>
        </w:rPr>
        <w:t xml:space="preserve"> </w:t>
      </w:r>
      <w:r w:rsidRPr="00134D96">
        <w:t>signatory)</w:t>
      </w:r>
      <w:r>
        <w:t xml:space="preserve"> </w:t>
      </w:r>
      <w:r w:rsidRPr="00134D96">
        <w:rPr>
          <w:spacing w:val="-52"/>
        </w:rPr>
        <w:t xml:space="preserve"> </w:t>
      </w:r>
      <w:r>
        <w:rPr>
          <w:spacing w:val="-52"/>
        </w:rPr>
        <w:t xml:space="preserve">  </w:t>
      </w:r>
      <w:r w:rsidRPr="00134D96">
        <w:t>Name</w:t>
      </w:r>
      <w:r w:rsidRPr="00134D96">
        <w:rPr>
          <w:spacing w:val="7"/>
        </w:rPr>
        <w:t xml:space="preserve"> </w:t>
      </w:r>
      <w:r w:rsidRPr="00134D96">
        <w:t>and</w:t>
      </w:r>
      <w:r w:rsidRPr="00134D96">
        <w:rPr>
          <w:spacing w:val="8"/>
        </w:rPr>
        <w:t xml:space="preserve"> </w:t>
      </w:r>
      <w:r w:rsidRPr="00134D96">
        <w:t>seal</w:t>
      </w:r>
      <w:r w:rsidRPr="00134D96">
        <w:rPr>
          <w:spacing w:val="6"/>
        </w:rPr>
        <w:t xml:space="preserve"> </w:t>
      </w:r>
      <w:r w:rsidRPr="00134D96">
        <w:t>of</w:t>
      </w:r>
      <w:r w:rsidRPr="00134D96">
        <w:rPr>
          <w:spacing w:val="9"/>
        </w:rPr>
        <w:t xml:space="preserve"> </w:t>
      </w:r>
      <w:r w:rsidRPr="00134D96">
        <w:t>Bidder/Each</w:t>
      </w:r>
      <w:r w:rsidRPr="00134D96">
        <w:rPr>
          <w:spacing w:val="8"/>
        </w:rPr>
        <w:t xml:space="preserve"> </w:t>
      </w:r>
      <w:r w:rsidRPr="00134D96">
        <w:t>Member</w:t>
      </w:r>
      <w:r w:rsidRPr="00134D96">
        <w:rPr>
          <w:spacing w:val="7"/>
        </w:rPr>
        <w:t xml:space="preserve"> </w:t>
      </w:r>
      <w:r w:rsidRPr="00134D96">
        <w:t>of</w:t>
      </w:r>
      <w:r w:rsidRPr="00134D96">
        <w:rPr>
          <w:spacing w:val="9"/>
        </w:rPr>
        <w:t xml:space="preserve"> </w:t>
      </w:r>
      <w:r w:rsidRPr="00134D96">
        <w:t>the</w:t>
      </w:r>
      <w:r w:rsidRPr="00134D96">
        <w:rPr>
          <w:spacing w:val="9"/>
        </w:rPr>
        <w:t xml:space="preserve"> </w:t>
      </w:r>
      <w:r w:rsidRPr="00134D96">
        <w:t>Consortium</w:t>
      </w:r>
    </w:p>
    <w:p w14:paraId="36AA7511" w14:textId="77777777" w:rsidR="004F17DD" w:rsidRPr="00A54216" w:rsidRDefault="004F17DD" w:rsidP="004F17DD">
      <w:pPr>
        <w:jc w:val="center"/>
      </w:pPr>
    </w:p>
    <w:bookmarkEnd w:id="119"/>
    <w:p w14:paraId="381403DF" w14:textId="4A8CDB5C" w:rsidR="00605E2E" w:rsidRDefault="00605E2E" w:rsidP="007B4EFB">
      <w:r>
        <w:br w:type="page"/>
      </w:r>
    </w:p>
    <w:p w14:paraId="03929FCD" w14:textId="77777777" w:rsidR="00605E2E" w:rsidRDefault="00605E2E" w:rsidP="00605E2E">
      <w:pPr>
        <w:pStyle w:val="Heading2"/>
        <w:spacing w:before="0" w:after="240"/>
        <w:jc w:val="center"/>
        <w:rPr>
          <w:rFonts w:asciiTheme="minorHAnsi" w:hAnsiTheme="minorHAnsi"/>
          <w:color w:val="auto"/>
          <w:sz w:val="22"/>
          <w:szCs w:val="22"/>
        </w:rPr>
      </w:pPr>
      <w:bookmarkStart w:id="120" w:name="_Toc190244698"/>
      <w:bookmarkStart w:id="121" w:name="_Toc199249088"/>
      <w:bookmarkStart w:id="122" w:name="_Toc199249877"/>
      <w:bookmarkStart w:id="123" w:name="_Toc199250459"/>
      <w:r>
        <w:rPr>
          <w:rFonts w:asciiTheme="minorHAnsi" w:hAnsiTheme="minorHAnsi"/>
          <w:color w:val="auto"/>
          <w:sz w:val="22"/>
          <w:szCs w:val="22"/>
        </w:rPr>
        <w:t xml:space="preserve">Appendix-VII – Format of Bank Guarantee/E-Bank Guarantee for </w:t>
      </w:r>
      <w:bookmarkEnd w:id="120"/>
      <w:r>
        <w:rPr>
          <w:rFonts w:asciiTheme="minorHAnsi" w:hAnsiTheme="minorHAnsi"/>
          <w:color w:val="auto"/>
          <w:sz w:val="22"/>
          <w:szCs w:val="22"/>
        </w:rPr>
        <w:t>Bid Security</w:t>
      </w:r>
      <w:bookmarkEnd w:id="121"/>
      <w:bookmarkEnd w:id="122"/>
      <w:bookmarkEnd w:id="123"/>
    </w:p>
    <w:p w14:paraId="2B093445" w14:textId="77777777" w:rsidR="00605E2E" w:rsidRPr="0061715B" w:rsidRDefault="00605E2E" w:rsidP="00605E2E">
      <w:pPr>
        <w:jc w:val="center"/>
        <w:rPr>
          <w:sz w:val="20"/>
          <w:szCs w:val="20"/>
        </w:rPr>
      </w:pPr>
      <w:r>
        <w:t>(Refer Clause 1.2.7)</w:t>
      </w:r>
    </w:p>
    <w:p w14:paraId="1B2708C5" w14:textId="77777777" w:rsidR="00605E2E" w:rsidRPr="00642B2A" w:rsidRDefault="00605E2E" w:rsidP="00605E2E">
      <w:pPr>
        <w:pStyle w:val="CM53"/>
        <w:spacing w:after="0"/>
        <w:ind w:left="7125" w:hanging="7125"/>
        <w:jc w:val="both"/>
        <w:rPr>
          <w:rFonts w:ascii="Calibri" w:hAnsi="Calibri" w:cs="Calibri"/>
          <w:sz w:val="22"/>
          <w:szCs w:val="22"/>
        </w:rPr>
      </w:pPr>
      <w:bookmarkStart w:id="124" w:name="_Toc238959637"/>
      <w:r w:rsidRPr="00642B2A">
        <w:rPr>
          <w:rFonts w:ascii="Calibri" w:hAnsi="Calibri" w:cs="Calibri"/>
          <w:sz w:val="22"/>
          <w:szCs w:val="22"/>
        </w:rPr>
        <w:t>B.G. No.</w:t>
      </w:r>
      <w:r w:rsidRPr="00642B2A">
        <w:rPr>
          <w:rFonts w:ascii="Calibri" w:hAnsi="Calibri" w:cs="Calibri"/>
          <w:sz w:val="22"/>
          <w:szCs w:val="22"/>
        </w:rPr>
        <w:tab/>
        <w:t>Dated:</w:t>
      </w:r>
      <w:bookmarkEnd w:id="124"/>
      <w:r w:rsidRPr="00642B2A">
        <w:rPr>
          <w:rFonts w:ascii="Calibri" w:hAnsi="Calibri" w:cs="Calibri"/>
          <w:sz w:val="22"/>
          <w:szCs w:val="22"/>
        </w:rPr>
        <w:t xml:space="preserve"> </w:t>
      </w:r>
    </w:p>
    <w:p w14:paraId="43882EE7" w14:textId="77777777" w:rsidR="00605E2E" w:rsidRPr="00642B2A" w:rsidRDefault="00605E2E" w:rsidP="00605E2E">
      <w:pPr>
        <w:pStyle w:val="Default"/>
        <w:ind w:left="709" w:hanging="709"/>
        <w:rPr>
          <w:rFonts w:ascii="Calibri" w:hAnsi="Calibri" w:cs="Calibri"/>
          <w:sz w:val="22"/>
          <w:szCs w:val="22"/>
        </w:rPr>
      </w:pPr>
    </w:p>
    <w:p w14:paraId="5A7C3CBE" w14:textId="77777777" w:rsidR="00605E2E" w:rsidRPr="00642B2A" w:rsidRDefault="00605E2E" w:rsidP="00605E2E">
      <w:pPr>
        <w:pStyle w:val="Default"/>
        <w:widowControl w:val="0"/>
        <w:numPr>
          <w:ilvl w:val="0"/>
          <w:numId w:val="63"/>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In consideration of you, </w:t>
      </w:r>
      <w:r>
        <w:rPr>
          <w:rFonts w:ascii="Calibri" w:hAnsi="Calibri" w:cs="Calibri"/>
          <w:color w:val="auto"/>
          <w:sz w:val="22"/>
          <w:szCs w:val="22"/>
        </w:rPr>
        <w:t>____</w:t>
      </w:r>
      <w:r w:rsidRPr="00642B2A">
        <w:rPr>
          <w:rFonts w:ascii="Calibri" w:hAnsi="Calibri" w:cs="Calibri"/>
          <w:color w:val="auto"/>
          <w:sz w:val="22"/>
          <w:szCs w:val="22"/>
        </w:rPr>
        <w:t xml:space="preserve">, having its office at </w:t>
      </w:r>
      <w:r>
        <w:rPr>
          <w:rFonts w:ascii="Calibri" w:hAnsi="Calibri" w:cs="Calibri"/>
          <w:color w:val="auto"/>
          <w:sz w:val="22"/>
          <w:szCs w:val="22"/>
        </w:rPr>
        <w:t>____</w:t>
      </w:r>
      <w:r w:rsidRPr="00642B2A">
        <w:rPr>
          <w:rFonts w:ascii="Calibri" w:hAnsi="Calibri" w:cs="Calibri"/>
          <w:color w:val="auto"/>
          <w:sz w:val="22"/>
          <w:szCs w:val="22"/>
        </w:rPr>
        <w:t xml:space="preserve">, (hereinafter referred to as the “Authority”, which expression shall unless it be repugnant to the subject or context </w:t>
      </w:r>
      <w:r w:rsidRPr="00642B2A">
        <w:rPr>
          <w:rFonts w:ascii="Calibri" w:hAnsi="Calibri" w:cs="Calibri"/>
          <w:color w:val="auto"/>
          <w:sz w:val="22"/>
          <w:szCs w:val="22"/>
        </w:rPr>
        <w:tab/>
        <w:t xml:space="preserve">thereof include its, successors and assigns) having agreed to receive the Proposal of </w:t>
      </w:r>
      <w:r w:rsidRPr="00642B2A">
        <w:rPr>
          <w:rFonts w:ascii="Calibri" w:hAnsi="Calibri" w:cs="Calibri"/>
          <w:color w:val="auto"/>
          <w:sz w:val="22"/>
          <w:szCs w:val="22"/>
        </w:rPr>
        <w:tab/>
      </w:r>
      <w:r>
        <w:rPr>
          <w:rFonts w:ascii="Calibri" w:hAnsi="Calibri" w:cs="Calibri"/>
          <w:color w:val="auto"/>
          <w:sz w:val="22"/>
          <w:szCs w:val="22"/>
        </w:rPr>
        <w:t>___</w:t>
      </w:r>
      <w:r w:rsidRPr="00642B2A">
        <w:rPr>
          <w:rFonts w:ascii="Calibri" w:hAnsi="Calibri" w:cs="Calibri"/>
          <w:color w:val="auto"/>
          <w:sz w:val="22"/>
          <w:szCs w:val="22"/>
        </w:rPr>
        <w:t xml:space="preserve">(a </w:t>
      </w:r>
      <w:r>
        <w:rPr>
          <w:rFonts w:ascii="Calibri" w:hAnsi="Calibri" w:cs="Calibri"/>
          <w:color w:val="auto"/>
          <w:sz w:val="22"/>
          <w:szCs w:val="22"/>
        </w:rPr>
        <w:t>company</w:t>
      </w:r>
      <w:r w:rsidRPr="00642B2A">
        <w:rPr>
          <w:rFonts w:ascii="Calibri" w:hAnsi="Calibri" w:cs="Calibri"/>
          <w:color w:val="auto"/>
          <w:sz w:val="22"/>
          <w:szCs w:val="22"/>
        </w:rPr>
        <w:t xml:space="preserve"> registered under the </w:t>
      </w:r>
      <w:r>
        <w:rPr>
          <w:rFonts w:ascii="Calibri" w:hAnsi="Calibri" w:cs="Calibri"/>
          <w:color w:val="auto"/>
          <w:sz w:val="22"/>
          <w:szCs w:val="22"/>
        </w:rPr>
        <w:t xml:space="preserve">Companies Act </w:t>
      </w:r>
      <w:r w:rsidRPr="003A1F8E">
        <w:rPr>
          <w:rFonts w:ascii="Calibri" w:hAnsi="Calibri" w:cs="Calibri"/>
          <w:color w:val="auto"/>
          <w:sz w:val="22"/>
          <w:szCs w:val="22"/>
        </w:rPr>
        <w:t>1956/2013</w:t>
      </w:r>
      <w:r w:rsidRPr="00642B2A">
        <w:rPr>
          <w:rFonts w:ascii="Calibri" w:hAnsi="Calibri" w:cs="Calibri"/>
          <w:color w:val="auto"/>
          <w:sz w:val="22"/>
          <w:szCs w:val="22"/>
        </w:rPr>
        <w:t xml:space="preserve">) and having its registered office at </w:t>
      </w:r>
      <w:r>
        <w:rPr>
          <w:rFonts w:ascii="Calibri" w:hAnsi="Calibri" w:cs="Calibri"/>
          <w:color w:val="auto"/>
          <w:sz w:val="22"/>
          <w:szCs w:val="22"/>
        </w:rPr>
        <w:t>_____</w:t>
      </w:r>
      <w:r w:rsidRPr="00642B2A">
        <w:rPr>
          <w:rFonts w:ascii="Calibri" w:hAnsi="Calibri" w:cs="Calibri"/>
          <w:color w:val="auto"/>
          <w:sz w:val="22"/>
          <w:szCs w:val="22"/>
        </w:rPr>
        <w:tab/>
        <w:t>(hereinafter referred to as the “</w:t>
      </w:r>
      <w:r w:rsidRPr="00642B2A">
        <w:rPr>
          <w:rFonts w:ascii="Calibri" w:hAnsi="Calibri" w:cs="Calibri"/>
          <w:b/>
          <w:color w:val="auto"/>
          <w:sz w:val="22"/>
          <w:szCs w:val="22"/>
        </w:rPr>
        <w:t>Bidder</w:t>
      </w:r>
      <w:r w:rsidRPr="00642B2A">
        <w:rPr>
          <w:rFonts w:ascii="Calibri" w:hAnsi="Calibri" w:cs="Calibri"/>
          <w:color w:val="auto"/>
          <w:sz w:val="22"/>
          <w:szCs w:val="22"/>
        </w:rPr>
        <w:t xml:space="preserve">” which expression shall unless it be repugnant to the subject or context thereof include its/their executors, administrators, successors and assigns), for ______________________ (hereinafter referred to as “the Assignment”) pursuant to the RFP Document dated </w:t>
      </w:r>
      <w:r>
        <w:rPr>
          <w:rFonts w:ascii="Calibri" w:hAnsi="Calibri" w:cs="Calibri"/>
          <w:color w:val="auto"/>
          <w:sz w:val="22"/>
          <w:szCs w:val="22"/>
        </w:rPr>
        <w:t>____</w:t>
      </w:r>
      <w:r w:rsidRPr="00642B2A">
        <w:rPr>
          <w:rFonts w:ascii="Calibri" w:hAnsi="Calibri" w:cs="Calibri"/>
          <w:color w:val="auto"/>
          <w:sz w:val="22"/>
          <w:szCs w:val="22"/>
        </w:rPr>
        <w:t xml:space="preserve">issued in respect of the Project and other related documents including without limitation the draft </w:t>
      </w:r>
      <w:r>
        <w:rPr>
          <w:rFonts w:ascii="Calibri" w:hAnsi="Calibri" w:cs="Calibri"/>
          <w:color w:val="auto"/>
          <w:sz w:val="22"/>
          <w:szCs w:val="22"/>
        </w:rPr>
        <w:t>Concession</w:t>
      </w:r>
      <w:r w:rsidRPr="00642B2A">
        <w:rPr>
          <w:rFonts w:ascii="Calibri" w:hAnsi="Calibri" w:cs="Calibri"/>
          <w:color w:val="auto"/>
          <w:sz w:val="22"/>
          <w:szCs w:val="22"/>
        </w:rPr>
        <w:t xml:space="preserve"> Agreement (hereinafter collectively referred to as “RFP Documents”), we (Name of </w:t>
      </w:r>
      <w:r w:rsidRPr="00642B2A">
        <w:rPr>
          <w:rFonts w:ascii="Calibri" w:hAnsi="Calibri" w:cs="Calibri"/>
          <w:color w:val="auto"/>
          <w:sz w:val="22"/>
          <w:szCs w:val="22"/>
        </w:rPr>
        <w:tab/>
        <w:t xml:space="preserve">the Bank) having our registered office at </w:t>
      </w:r>
      <w:r>
        <w:rPr>
          <w:rFonts w:ascii="Calibri" w:hAnsi="Calibri" w:cs="Calibri"/>
          <w:color w:val="auto"/>
          <w:sz w:val="22"/>
          <w:szCs w:val="22"/>
        </w:rPr>
        <w:t>_______</w:t>
      </w:r>
      <w:r w:rsidRPr="00642B2A">
        <w:rPr>
          <w:rFonts w:ascii="Calibri" w:hAnsi="Calibri" w:cs="Calibri"/>
          <w:color w:val="auto"/>
          <w:sz w:val="22"/>
          <w:szCs w:val="22"/>
        </w:rPr>
        <w:t xml:space="preserve"> and one of its branches at </w:t>
      </w:r>
      <w:r>
        <w:rPr>
          <w:rFonts w:ascii="Calibri" w:hAnsi="Calibri" w:cs="Calibri"/>
          <w:color w:val="auto"/>
          <w:sz w:val="22"/>
          <w:szCs w:val="22"/>
        </w:rPr>
        <w:t>_______ (</w:t>
      </w:r>
      <w:r w:rsidRPr="00642B2A">
        <w:rPr>
          <w:rFonts w:ascii="Calibri" w:hAnsi="Calibri" w:cs="Calibri"/>
          <w:color w:val="auto"/>
          <w:sz w:val="22"/>
          <w:szCs w:val="22"/>
        </w:rPr>
        <w:t>hereinafter referred to as the “Bank”), at the request of the Bidder, do hereby in terms of Clause 1.2.</w:t>
      </w:r>
      <w:r>
        <w:rPr>
          <w:rFonts w:ascii="Calibri" w:hAnsi="Calibri" w:cs="Calibri"/>
          <w:color w:val="auto"/>
          <w:sz w:val="22"/>
          <w:szCs w:val="22"/>
        </w:rPr>
        <w:t>7</w:t>
      </w:r>
      <w:r w:rsidRPr="00642B2A">
        <w:rPr>
          <w:rFonts w:ascii="Calibri" w:hAnsi="Calibri" w:cs="Calibri"/>
          <w:color w:val="auto"/>
          <w:sz w:val="22"/>
          <w:szCs w:val="22"/>
        </w:rPr>
        <w:t xml:space="preserve"> of the RFP Document, irrevocably, unconditionally and without reservation guarantee the due and faithful fulfilment and compliance of the terms and conditions of the RFP Documents by the said Bidder and unconditionally and irrevocably undertake to pay forthwith to the Authority an amount of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_____</w:t>
      </w:r>
      <w:r w:rsidRPr="00642B2A">
        <w:rPr>
          <w:rFonts w:ascii="Calibri" w:hAnsi="Calibri" w:cs="Calibri"/>
          <w:color w:val="auto"/>
          <w:sz w:val="22"/>
          <w:szCs w:val="22"/>
        </w:rPr>
        <w:t xml:space="preserve"> (Rupees </w:t>
      </w:r>
      <w:r>
        <w:rPr>
          <w:rFonts w:ascii="Calibri" w:hAnsi="Calibri" w:cs="Calibri"/>
          <w:color w:val="auto"/>
          <w:sz w:val="22"/>
          <w:szCs w:val="22"/>
        </w:rPr>
        <w:t>_____</w:t>
      </w:r>
      <w:r w:rsidRPr="00642B2A">
        <w:rPr>
          <w:rFonts w:ascii="Calibri" w:hAnsi="Calibri" w:cs="Calibri"/>
          <w:color w:val="auto"/>
          <w:sz w:val="22"/>
          <w:szCs w:val="22"/>
        </w:rPr>
        <w:t xml:space="preserve"> only) (hereinafter referred to as the “Guarantee”) as our primary obligation without any demur, reservation, recourse, contest or protest and without reference to the Bidder if the Bidder shall fail to fulfil or comply with all or any of the terms and conditions contained in the said RFP Documents. </w:t>
      </w:r>
    </w:p>
    <w:p w14:paraId="6B332348" w14:textId="77777777" w:rsidR="00605E2E" w:rsidRPr="00642B2A" w:rsidRDefault="00605E2E" w:rsidP="00605E2E">
      <w:pPr>
        <w:pStyle w:val="Default"/>
        <w:jc w:val="both"/>
        <w:rPr>
          <w:rFonts w:ascii="Calibri" w:hAnsi="Calibri" w:cs="Calibri"/>
          <w:color w:val="auto"/>
          <w:sz w:val="22"/>
          <w:szCs w:val="22"/>
        </w:rPr>
      </w:pPr>
    </w:p>
    <w:p w14:paraId="23DD6E54" w14:textId="77777777" w:rsidR="00605E2E" w:rsidRPr="00642B2A" w:rsidRDefault="00605E2E" w:rsidP="00605E2E">
      <w:pPr>
        <w:pStyle w:val="Default"/>
        <w:widowControl w:val="0"/>
        <w:numPr>
          <w:ilvl w:val="0"/>
          <w:numId w:val="63"/>
        </w:numPr>
        <w:ind w:left="709" w:hanging="709"/>
        <w:jc w:val="both"/>
        <w:rPr>
          <w:rFonts w:ascii="Calibri" w:hAnsi="Calibri" w:cs="Calibri"/>
          <w:color w:val="auto"/>
          <w:sz w:val="22"/>
          <w:szCs w:val="22"/>
        </w:rPr>
      </w:pPr>
      <w:r w:rsidRPr="00642B2A">
        <w:rPr>
          <w:rFonts w:ascii="Calibri" w:hAnsi="Calibri" w:cs="Calibri"/>
          <w:color w:val="auto"/>
          <w:sz w:val="22"/>
          <w:szCs w:val="22"/>
        </w:rPr>
        <w:t xml:space="preserve">Any such written demand made by the Authority stating that the Bidder is in default of the due and faithful fulfilment and compliance with the terms and conditions contained in the RFP Documents shall be final, conclusive and binding on the Bank. </w:t>
      </w:r>
    </w:p>
    <w:p w14:paraId="00DE5906" w14:textId="77777777" w:rsidR="00605E2E" w:rsidRPr="00642B2A" w:rsidRDefault="00605E2E" w:rsidP="00605E2E">
      <w:pPr>
        <w:pStyle w:val="Default"/>
        <w:jc w:val="both"/>
        <w:rPr>
          <w:rFonts w:ascii="Calibri" w:hAnsi="Calibri" w:cs="Calibri"/>
          <w:color w:val="auto"/>
          <w:sz w:val="22"/>
          <w:szCs w:val="22"/>
        </w:rPr>
      </w:pPr>
    </w:p>
    <w:p w14:paraId="6D09D9BF"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do hereby unconditionally undertake to pay the amounts due and payable under this Guarantee without any demur, reservation, recourse, contest or protest and without any reference to the Bidder or any other person and irrespective of whether the claim of the Authority is disputed by the Bidder or not, merely on the first demand from the Authority stating that the amount claimed is due to the Authority by reason of failure of the Bidder to fulfil and comply with the terms and conditions contained in the RFP Documents including failure of the said Bidder to keep its Proposal open during the Proposal validity period as setforth in the said RFP Documents for any reason whatsoever. Any such demand made on the Bank shall be conclusive as regards amount due and payable by the Bank under this Guarantee. However, our liability under this Guarantee shall be restricted to an amount not exceeding </w:t>
      </w:r>
      <w:r>
        <w:rPr>
          <w:rFonts w:ascii="Calibri" w:hAnsi="Calibri" w:cs="Calibri"/>
          <w:color w:val="auto"/>
          <w:sz w:val="22"/>
          <w:szCs w:val="22"/>
        </w:rPr>
        <w:t>INR</w:t>
      </w:r>
      <w:r w:rsidRPr="00642B2A">
        <w:rPr>
          <w:rFonts w:ascii="Calibri" w:hAnsi="Calibri" w:cs="Calibri"/>
          <w:color w:val="auto"/>
          <w:sz w:val="22"/>
          <w:szCs w:val="22"/>
        </w:rPr>
        <w:t xml:space="preserve"> </w:t>
      </w:r>
      <w:r>
        <w:rPr>
          <w:rFonts w:ascii="Calibri" w:hAnsi="Calibri" w:cs="Calibri"/>
          <w:color w:val="auto"/>
          <w:sz w:val="22"/>
          <w:szCs w:val="22"/>
        </w:rPr>
        <w:t>____</w:t>
      </w:r>
      <w:r w:rsidRPr="00642B2A">
        <w:rPr>
          <w:rFonts w:ascii="Calibri" w:hAnsi="Calibri" w:cs="Calibri"/>
          <w:color w:val="auto"/>
          <w:sz w:val="22"/>
          <w:szCs w:val="22"/>
        </w:rPr>
        <w:t xml:space="preserve"> (Rupees </w:t>
      </w:r>
      <w:r>
        <w:rPr>
          <w:rFonts w:ascii="Calibri" w:hAnsi="Calibri" w:cs="Calibri"/>
          <w:color w:val="auto"/>
          <w:sz w:val="22"/>
          <w:szCs w:val="22"/>
        </w:rPr>
        <w:t>_______</w:t>
      </w:r>
      <w:r w:rsidRPr="00642B2A">
        <w:rPr>
          <w:rFonts w:ascii="Calibri" w:hAnsi="Calibri" w:cs="Calibri"/>
          <w:color w:val="auto"/>
          <w:sz w:val="22"/>
          <w:szCs w:val="22"/>
        </w:rPr>
        <w:t xml:space="preserve"> only). </w:t>
      </w:r>
    </w:p>
    <w:p w14:paraId="2DF378CA" w14:textId="77777777" w:rsidR="00605E2E" w:rsidRPr="00642B2A" w:rsidRDefault="00605E2E" w:rsidP="00605E2E">
      <w:pPr>
        <w:pStyle w:val="Default"/>
        <w:jc w:val="both"/>
        <w:rPr>
          <w:rFonts w:ascii="Calibri" w:hAnsi="Calibri" w:cs="Calibri"/>
          <w:color w:val="auto"/>
          <w:sz w:val="22"/>
          <w:szCs w:val="22"/>
        </w:rPr>
      </w:pPr>
    </w:p>
    <w:p w14:paraId="706D9AE5"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This Guarantee shall be irrevocable and remain in full force for a period of </w:t>
      </w:r>
      <w:r>
        <w:rPr>
          <w:rFonts w:ascii="Calibri" w:hAnsi="Calibri" w:cs="Calibri"/>
          <w:color w:val="auto"/>
          <w:sz w:val="22"/>
          <w:szCs w:val="22"/>
        </w:rPr>
        <w:t>60 (sixty</w:t>
      </w:r>
      <w:r w:rsidRPr="00642B2A">
        <w:rPr>
          <w:rFonts w:ascii="Calibri" w:hAnsi="Calibri" w:cs="Calibri"/>
          <w:color w:val="auto"/>
          <w:sz w:val="22"/>
          <w:szCs w:val="22"/>
        </w:rPr>
        <w:t xml:space="preserve">) days beyond the validity of the Proposal or for such extended period as may be mutually agreed between the Authority and the Bidder, and agreed to by the Bank, and shall continue to be enforceable till all amounts under this Guarantee have been paid. </w:t>
      </w:r>
    </w:p>
    <w:p w14:paraId="37DC4844" w14:textId="77777777" w:rsidR="00605E2E" w:rsidRPr="00642B2A" w:rsidRDefault="00605E2E" w:rsidP="00605E2E">
      <w:pPr>
        <w:pStyle w:val="Default"/>
        <w:jc w:val="both"/>
        <w:rPr>
          <w:rFonts w:ascii="Calibri" w:hAnsi="Calibri" w:cs="Calibri"/>
          <w:color w:val="auto"/>
          <w:sz w:val="22"/>
          <w:szCs w:val="22"/>
        </w:rPr>
      </w:pPr>
    </w:p>
    <w:p w14:paraId="18CD22F6"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agree that the Authority shall be the sole judge to decide as to whether the Bidder is in default of due and faithful fulfilment and compliance with the terms and conditions contained in the RFP Documents including, </w:t>
      </w:r>
      <w:r w:rsidRPr="00642B2A">
        <w:rPr>
          <w:rFonts w:ascii="Calibri" w:hAnsi="Calibri" w:cs="Calibri"/>
          <w:i/>
          <w:iCs/>
          <w:color w:val="auto"/>
          <w:sz w:val="22"/>
          <w:szCs w:val="22"/>
        </w:rPr>
        <w:t>inter alia</w:t>
      </w:r>
      <w:r w:rsidRPr="00642B2A">
        <w:rPr>
          <w:rFonts w:ascii="Calibri" w:hAnsi="Calibri" w:cs="Calibri"/>
          <w:color w:val="auto"/>
          <w:sz w:val="22"/>
          <w:szCs w:val="22"/>
        </w:rPr>
        <w:t xml:space="preserve">, the failure of the Bidder to keep its Proposal open during the Proposal validity period set forth in the said RFP Documents, and the decision of the Authority that the Bidder is in default as aforesaid shall be final and binding on us, notwithstanding any differences between the Authority and the Bidder or any dispute pending before any Court, Tribunal, Arbitrator or any other Authority. </w:t>
      </w:r>
    </w:p>
    <w:p w14:paraId="10C2EB12" w14:textId="77777777" w:rsidR="00605E2E" w:rsidRPr="00642B2A" w:rsidRDefault="00605E2E" w:rsidP="00605E2E">
      <w:pPr>
        <w:pStyle w:val="Default"/>
        <w:jc w:val="both"/>
        <w:rPr>
          <w:rFonts w:ascii="Calibri" w:hAnsi="Calibri" w:cs="Calibri"/>
          <w:color w:val="auto"/>
          <w:sz w:val="22"/>
          <w:szCs w:val="22"/>
        </w:rPr>
      </w:pPr>
    </w:p>
    <w:p w14:paraId="20C0D1C1"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Guarantee shall not be affected by any change in the constitution or winding up of the Bidder or the Bank or any absorption, merger or amalgamation of the Bidder or the Bank with any other person. </w:t>
      </w:r>
    </w:p>
    <w:p w14:paraId="203BA624" w14:textId="77777777" w:rsidR="00605E2E" w:rsidRPr="00642B2A" w:rsidRDefault="00605E2E" w:rsidP="00605E2E">
      <w:pPr>
        <w:pStyle w:val="Default"/>
        <w:jc w:val="both"/>
        <w:rPr>
          <w:rFonts w:ascii="Calibri" w:hAnsi="Calibri" w:cs="Calibri"/>
          <w:color w:val="auto"/>
          <w:sz w:val="22"/>
          <w:szCs w:val="22"/>
        </w:rPr>
      </w:pPr>
    </w:p>
    <w:p w14:paraId="2B61826E"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In order to give full effect to this Guarantee, the Authority shall be entitled to treat the Bank as the principal debtor. The Authority shall have the fullest liberty without affecting in any way the liability of the Bank under this Guarantee from time to time to vary any of the terms and conditions contained in the said RFP Documents or to extend time for submission of the Proposals or the Proposal validity period or the period for conveying acceptance of Letter of Award by the Bidder or the period for fulfilment and compliance with all or any of the terms and conditions contained in the said RFP Documents by the said Bidder or to postpone for any time and from time to time any of the powers exercisable by it against the said Bidder and either to enforce or forbear from enforcing any of the terms and conditions contained in the said RFP Documents or the securities available to the Authority, and the Bank shall not be released from its liability under these presents by any exercise by the Authority of the liberty with reference to the matters aforesaid or by reason of time being given to the said Bidder or any other forbearance, act or omission on the part of the Authority or any indulgence by the Authority to the said Bidder or by any change in the constitution of the Authority or its absorption, merger or amalgamation with any other person or any other matter or thing whatsoever which under the law relating to sureties would but for this provision have the effect of releasing the Bank from its such liability. </w:t>
      </w:r>
    </w:p>
    <w:p w14:paraId="56D57726" w14:textId="77777777" w:rsidR="00605E2E" w:rsidRPr="00642B2A" w:rsidRDefault="00605E2E" w:rsidP="00605E2E">
      <w:pPr>
        <w:pStyle w:val="Default"/>
        <w:jc w:val="both"/>
        <w:rPr>
          <w:rFonts w:ascii="Calibri" w:hAnsi="Calibri" w:cs="Calibri"/>
          <w:color w:val="auto"/>
          <w:sz w:val="22"/>
          <w:szCs w:val="22"/>
        </w:rPr>
      </w:pPr>
    </w:p>
    <w:p w14:paraId="5648C7B1"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Any notice by way of request, demand or otherwise hereunder shall be sufficiently given or made if addressed to the Bank and sent by courier or by registered mail to the Bank at the address set forth herein. </w:t>
      </w:r>
    </w:p>
    <w:p w14:paraId="4121B7CE" w14:textId="77777777" w:rsidR="00605E2E" w:rsidRPr="00642B2A" w:rsidRDefault="00605E2E" w:rsidP="00605E2E">
      <w:pPr>
        <w:pStyle w:val="Default"/>
        <w:jc w:val="both"/>
        <w:rPr>
          <w:rFonts w:ascii="Calibri" w:hAnsi="Calibri" w:cs="Calibri"/>
          <w:color w:val="auto"/>
          <w:sz w:val="22"/>
          <w:szCs w:val="22"/>
        </w:rPr>
      </w:pPr>
    </w:p>
    <w:p w14:paraId="45951FE5"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undertake to make the payment on receipt of your notice of claim on us addressed to [name of Bank along with branch address] and delivered at our above branch which shall be deemed to have been duly authorised to receive the said notice of claim. </w:t>
      </w:r>
    </w:p>
    <w:p w14:paraId="04F567AA" w14:textId="77777777" w:rsidR="00605E2E" w:rsidRPr="00642B2A" w:rsidRDefault="00605E2E" w:rsidP="00605E2E">
      <w:pPr>
        <w:pStyle w:val="Default"/>
        <w:jc w:val="both"/>
        <w:rPr>
          <w:rFonts w:ascii="Calibri" w:hAnsi="Calibri" w:cs="Calibri"/>
          <w:color w:val="auto"/>
          <w:sz w:val="22"/>
          <w:szCs w:val="22"/>
        </w:rPr>
      </w:pPr>
    </w:p>
    <w:p w14:paraId="5596A592"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It shall not be necessary for the Authority to proceed against the said Bidder before proceeding against the Bank and the guarantee herein contained shall be enforceable against the Bank, notwithstanding any other security which the Authority may have obtained from the said Bidder or any other person and which shall, at the time when proceedings are taken against the Bank hereunder, be outstanding or unrealised. </w:t>
      </w:r>
    </w:p>
    <w:p w14:paraId="0F5AB074" w14:textId="77777777" w:rsidR="00605E2E" w:rsidRPr="00642B2A" w:rsidRDefault="00605E2E" w:rsidP="00605E2E">
      <w:pPr>
        <w:pStyle w:val="Default"/>
        <w:jc w:val="both"/>
        <w:rPr>
          <w:rFonts w:ascii="Calibri" w:hAnsi="Calibri" w:cs="Calibri"/>
          <w:color w:val="auto"/>
          <w:sz w:val="22"/>
          <w:szCs w:val="22"/>
        </w:rPr>
      </w:pPr>
    </w:p>
    <w:p w14:paraId="25300086"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We, the Bank, further undertake not to revoke this Guarantee during its currency except with the previous express consent of the Authority in writing. </w:t>
      </w:r>
    </w:p>
    <w:p w14:paraId="3D90D8DD" w14:textId="77777777" w:rsidR="00605E2E" w:rsidRPr="00642B2A" w:rsidRDefault="00605E2E" w:rsidP="00605E2E">
      <w:pPr>
        <w:pStyle w:val="Default"/>
        <w:jc w:val="both"/>
        <w:rPr>
          <w:rFonts w:ascii="Calibri" w:hAnsi="Calibri" w:cs="Calibri"/>
          <w:color w:val="auto"/>
          <w:sz w:val="22"/>
          <w:szCs w:val="22"/>
        </w:rPr>
      </w:pPr>
    </w:p>
    <w:p w14:paraId="78DC7B5C"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color w:val="auto"/>
          <w:sz w:val="22"/>
          <w:szCs w:val="22"/>
        </w:rPr>
        <w:t xml:space="preserve">The Bank declares that it has power to issue this Guarantee and discharge the obligations contemplated herein, the undersigned is duly authorised and has full power to execute this Guarantee for and on behalf of the Bank. </w:t>
      </w:r>
    </w:p>
    <w:p w14:paraId="3D7579E6" w14:textId="77777777" w:rsidR="00605E2E" w:rsidRPr="00642B2A" w:rsidRDefault="00605E2E" w:rsidP="00605E2E">
      <w:pPr>
        <w:pStyle w:val="Default"/>
        <w:jc w:val="both"/>
        <w:rPr>
          <w:rFonts w:ascii="Calibri" w:hAnsi="Calibri" w:cs="Calibri"/>
          <w:color w:val="auto"/>
          <w:sz w:val="22"/>
          <w:szCs w:val="22"/>
        </w:rPr>
      </w:pPr>
    </w:p>
    <w:p w14:paraId="5ED24199" w14:textId="77777777" w:rsidR="00605E2E" w:rsidRPr="00642B2A" w:rsidRDefault="00605E2E" w:rsidP="00605E2E">
      <w:pPr>
        <w:pStyle w:val="Default"/>
        <w:widowControl w:val="0"/>
        <w:numPr>
          <w:ilvl w:val="0"/>
          <w:numId w:val="64"/>
        </w:numPr>
        <w:tabs>
          <w:tab w:val="num" w:pos="720"/>
        </w:tabs>
        <w:ind w:left="720"/>
        <w:jc w:val="both"/>
        <w:rPr>
          <w:rFonts w:ascii="Calibri" w:hAnsi="Calibri" w:cs="Calibri"/>
          <w:color w:val="auto"/>
          <w:sz w:val="22"/>
          <w:szCs w:val="22"/>
        </w:rPr>
      </w:pPr>
      <w:r w:rsidRPr="00642B2A">
        <w:rPr>
          <w:rFonts w:ascii="Calibri" w:hAnsi="Calibri" w:cs="Calibri"/>
          <w:sz w:val="22"/>
          <w:szCs w:val="22"/>
        </w:rPr>
        <w:t xml:space="preserve">For the avoidance of doubt, the Bank’s liability under this Guarantee shall be restricted to </w:t>
      </w:r>
      <w:r>
        <w:rPr>
          <w:rFonts w:ascii="Calibri" w:hAnsi="Calibri" w:cs="Calibri"/>
          <w:sz w:val="22"/>
          <w:szCs w:val="22"/>
        </w:rPr>
        <w:t>INR</w:t>
      </w:r>
      <w:r w:rsidRPr="00642B2A">
        <w:rPr>
          <w:rFonts w:ascii="Calibri" w:hAnsi="Calibri" w:cs="Calibri"/>
          <w:sz w:val="22"/>
          <w:szCs w:val="22"/>
        </w:rPr>
        <w:t xml:space="preserve"> </w:t>
      </w:r>
      <w:r>
        <w:rPr>
          <w:rFonts w:ascii="Calibri" w:hAnsi="Calibri" w:cs="Calibri"/>
          <w:sz w:val="22"/>
          <w:szCs w:val="22"/>
        </w:rPr>
        <w:t>_____ (</w:t>
      </w:r>
      <w:r w:rsidRPr="00642B2A">
        <w:rPr>
          <w:rFonts w:ascii="Calibri" w:hAnsi="Calibri" w:cs="Calibri"/>
          <w:sz w:val="22"/>
          <w:szCs w:val="22"/>
        </w:rPr>
        <w:t xml:space="preserve">Rupees </w:t>
      </w:r>
      <w:r>
        <w:rPr>
          <w:rFonts w:ascii="Calibri" w:hAnsi="Calibri" w:cs="Calibri"/>
          <w:sz w:val="22"/>
          <w:szCs w:val="22"/>
        </w:rPr>
        <w:t>_____</w:t>
      </w:r>
      <w:r w:rsidRPr="00642B2A">
        <w:rPr>
          <w:rFonts w:ascii="Calibri" w:hAnsi="Calibri" w:cs="Calibri"/>
          <w:sz w:val="22"/>
          <w:szCs w:val="22"/>
        </w:rPr>
        <w:t xml:space="preserve"> only). The Bank shall be liable to pay the said amount or any part thereof only if the </w:t>
      </w:r>
      <w:r w:rsidRPr="00642B2A">
        <w:rPr>
          <w:rFonts w:ascii="Calibri" w:hAnsi="Calibri" w:cs="Calibri"/>
          <w:color w:val="auto"/>
          <w:sz w:val="22"/>
          <w:szCs w:val="22"/>
        </w:rPr>
        <w:t>Authority</w:t>
      </w:r>
      <w:r w:rsidRPr="00642B2A">
        <w:rPr>
          <w:rFonts w:ascii="Calibri" w:hAnsi="Calibri" w:cs="Calibri"/>
          <w:sz w:val="22"/>
          <w:szCs w:val="22"/>
        </w:rPr>
        <w:t xml:space="preserve"> serves a written claim on the Bank in accordance with paragraph 9 hereof, on or before [</w:t>
      </w:r>
      <w:r>
        <w:rPr>
          <w:rFonts w:ascii="Calibri" w:hAnsi="Calibri" w:cs="Calibri"/>
          <w:sz w:val="22"/>
          <w:szCs w:val="22"/>
        </w:rPr>
        <w:t>______</w:t>
      </w:r>
      <w:r w:rsidRPr="00642B2A">
        <w:rPr>
          <w:rFonts w:ascii="Calibri" w:hAnsi="Calibri" w:cs="Calibri"/>
          <w:sz w:val="22"/>
          <w:szCs w:val="22"/>
        </w:rPr>
        <w:t xml:space="preserve"> (indicate date falling 180 days after the last date for submission of Proposal)]. </w:t>
      </w:r>
    </w:p>
    <w:p w14:paraId="432B6AA4" w14:textId="77777777" w:rsidR="00605E2E" w:rsidRPr="00642B2A" w:rsidRDefault="00605E2E" w:rsidP="00605E2E">
      <w:pPr>
        <w:pStyle w:val="CM53"/>
        <w:spacing w:after="0"/>
        <w:jc w:val="both"/>
        <w:rPr>
          <w:rFonts w:ascii="Calibri" w:hAnsi="Calibri" w:cs="Calibri"/>
          <w:sz w:val="22"/>
          <w:szCs w:val="22"/>
        </w:rPr>
      </w:pPr>
    </w:p>
    <w:p w14:paraId="73A6EA2B" w14:textId="77777777" w:rsidR="00605E2E" w:rsidRPr="00642B2A" w:rsidRDefault="00605E2E" w:rsidP="00605E2E">
      <w:pPr>
        <w:pStyle w:val="CM53"/>
        <w:spacing w:after="0"/>
        <w:jc w:val="both"/>
        <w:rPr>
          <w:rFonts w:ascii="Calibri" w:hAnsi="Calibri" w:cs="Calibri"/>
          <w:sz w:val="22"/>
          <w:szCs w:val="22"/>
        </w:rPr>
      </w:pPr>
    </w:p>
    <w:p w14:paraId="65727698" w14:textId="77777777" w:rsidR="00605E2E" w:rsidRDefault="00605E2E" w:rsidP="00605E2E">
      <w:pPr>
        <w:pStyle w:val="CM53"/>
        <w:spacing w:after="0"/>
        <w:jc w:val="both"/>
        <w:rPr>
          <w:rFonts w:ascii="Calibri" w:hAnsi="Calibri" w:cs="Calibri"/>
          <w:sz w:val="22"/>
          <w:szCs w:val="22"/>
        </w:rPr>
      </w:pPr>
      <w:bookmarkStart w:id="125" w:name="_Toc238959638"/>
      <w:r w:rsidRPr="00642B2A">
        <w:rPr>
          <w:rFonts w:ascii="Calibri" w:hAnsi="Calibri" w:cs="Calibri"/>
          <w:sz w:val="22"/>
          <w:szCs w:val="22"/>
        </w:rPr>
        <w:t>Signed and Delivered by ………………………. Bank</w:t>
      </w:r>
      <w:bookmarkEnd w:id="125"/>
      <w:r w:rsidRPr="00642B2A">
        <w:rPr>
          <w:rFonts w:ascii="Calibri" w:hAnsi="Calibri" w:cs="Calibri"/>
          <w:sz w:val="22"/>
          <w:szCs w:val="22"/>
        </w:rPr>
        <w:t xml:space="preserve"> </w:t>
      </w:r>
    </w:p>
    <w:p w14:paraId="733C9289" w14:textId="77777777" w:rsidR="00605E2E" w:rsidRPr="003A1F8E" w:rsidRDefault="00605E2E" w:rsidP="00605E2E">
      <w:pPr>
        <w:pStyle w:val="Default"/>
        <w:rPr>
          <w:lang w:eastAsia="ja-JP"/>
        </w:rPr>
      </w:pPr>
    </w:p>
    <w:p w14:paraId="75CE927E" w14:textId="77777777" w:rsidR="00605E2E" w:rsidRPr="00642B2A" w:rsidRDefault="00605E2E" w:rsidP="00605E2E">
      <w:pPr>
        <w:pStyle w:val="CM54"/>
        <w:spacing w:after="0"/>
        <w:jc w:val="both"/>
        <w:rPr>
          <w:rFonts w:ascii="Calibri" w:hAnsi="Calibri" w:cs="Calibri"/>
          <w:sz w:val="22"/>
          <w:szCs w:val="22"/>
        </w:rPr>
      </w:pPr>
      <w:r w:rsidRPr="00642B2A">
        <w:rPr>
          <w:rFonts w:ascii="Calibri" w:hAnsi="Calibri" w:cs="Calibri"/>
          <w:sz w:val="22"/>
          <w:szCs w:val="22"/>
        </w:rPr>
        <w:t xml:space="preserve">By the hand of Mr./Ms. …………………….., its ………………….. and authorised official. </w:t>
      </w:r>
    </w:p>
    <w:p w14:paraId="10D6EE60" w14:textId="77777777" w:rsidR="00605E2E" w:rsidRPr="00642B2A" w:rsidRDefault="00605E2E" w:rsidP="00605E2E">
      <w:pPr>
        <w:pStyle w:val="Default"/>
        <w:jc w:val="both"/>
        <w:rPr>
          <w:rFonts w:ascii="Calibri" w:hAnsi="Calibri" w:cs="Calibri"/>
          <w:color w:val="auto"/>
          <w:sz w:val="22"/>
          <w:szCs w:val="22"/>
        </w:rPr>
      </w:pPr>
      <w:r w:rsidRPr="00642B2A">
        <w:rPr>
          <w:rFonts w:ascii="Calibri" w:hAnsi="Calibri" w:cs="Calibri"/>
          <w:color w:val="auto"/>
          <w:sz w:val="22"/>
          <w:szCs w:val="22"/>
        </w:rPr>
        <w:t>(Signature of the Authorised Signatory)</w:t>
      </w:r>
    </w:p>
    <w:p w14:paraId="2083A36E" w14:textId="77777777" w:rsidR="00605E2E" w:rsidRPr="00642B2A" w:rsidRDefault="00605E2E" w:rsidP="00605E2E">
      <w:pPr>
        <w:pStyle w:val="Default"/>
        <w:jc w:val="both"/>
        <w:rPr>
          <w:rFonts w:ascii="Calibri" w:hAnsi="Calibri" w:cs="Calibri"/>
          <w:color w:val="auto"/>
          <w:sz w:val="22"/>
          <w:szCs w:val="22"/>
        </w:rPr>
      </w:pPr>
      <w:r w:rsidRPr="00642B2A">
        <w:rPr>
          <w:rFonts w:ascii="Calibri" w:hAnsi="Calibri" w:cs="Calibri"/>
          <w:color w:val="auto"/>
          <w:sz w:val="22"/>
          <w:szCs w:val="22"/>
        </w:rPr>
        <w:t xml:space="preserve">(Official Seal) </w:t>
      </w:r>
    </w:p>
    <w:p w14:paraId="75218288" w14:textId="77777777" w:rsidR="00605E2E" w:rsidRPr="00642B2A" w:rsidRDefault="00605E2E" w:rsidP="00605E2E">
      <w:pPr>
        <w:pStyle w:val="Appendix"/>
        <w:numPr>
          <w:ilvl w:val="0"/>
          <w:numId w:val="0"/>
        </w:numPr>
        <w:tabs>
          <w:tab w:val="left" w:pos="720"/>
        </w:tabs>
        <w:spacing w:line="240" w:lineRule="auto"/>
        <w:ind w:left="720"/>
        <w:jc w:val="left"/>
        <w:rPr>
          <w:rFonts w:ascii="Calibri" w:hAnsi="Calibri" w:cs="Calibri"/>
          <w:color w:val="000000"/>
          <w:sz w:val="22"/>
          <w:szCs w:val="22"/>
        </w:rPr>
      </w:pPr>
    </w:p>
    <w:p w14:paraId="219997DD" w14:textId="77777777" w:rsidR="00605E2E" w:rsidRPr="00A54216" w:rsidRDefault="00605E2E" w:rsidP="00605E2E">
      <w:pPr>
        <w:jc w:val="center"/>
      </w:pPr>
    </w:p>
    <w:p w14:paraId="1C63C7E3" w14:textId="77777777" w:rsidR="00605E2E" w:rsidRPr="00A54216" w:rsidRDefault="00605E2E" w:rsidP="00605E2E">
      <w:pPr>
        <w:jc w:val="center"/>
      </w:pPr>
    </w:p>
    <w:p w14:paraId="3AF817B2" w14:textId="77777777" w:rsidR="00605E2E" w:rsidRPr="00A54216" w:rsidRDefault="00605E2E" w:rsidP="00605E2E"/>
    <w:p w14:paraId="5AB1E566" w14:textId="77777777" w:rsidR="00605E2E" w:rsidRPr="00A54216" w:rsidRDefault="00605E2E" w:rsidP="00605E2E">
      <w:pPr>
        <w:jc w:val="center"/>
      </w:pPr>
    </w:p>
    <w:p w14:paraId="18C82D78" w14:textId="77777777" w:rsidR="004F17DD" w:rsidRPr="00A54216" w:rsidRDefault="004F17DD" w:rsidP="007B4EFB"/>
    <w:sectPr w:rsidR="004F17DD" w:rsidRPr="00A54216" w:rsidSect="004E2CBE">
      <w:headerReference w:type="even" r:id="rId21"/>
      <w:headerReference w:type="default" r:id="rId22"/>
      <w:footerReference w:type="default" r:id="rId23"/>
      <w:headerReference w:type="first" r:id="rId24"/>
      <w:footerReference w:type="first" r:id="rId25"/>
      <w:pgSz w:w="11906" w:h="16838"/>
      <w:pgMar w:top="1440" w:right="1440" w:bottom="1440" w:left="1440" w:header="708" w:footer="708"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B89099F" w16cid:durableId="173A1CBA"/>
  <w16cid:commentId w16cid:paraId="54295743" w16cid:durableId="1EB6FDEE"/>
  <w16cid:commentId w16cid:paraId="5105925C" w16cid:durableId="0081AA82"/>
  <w16cid:commentId w16cid:paraId="11C64201" w16cid:durableId="250A529A"/>
  <w16cid:commentId w16cid:paraId="6E5F62B6" w16cid:durableId="160E6A6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8DB0E" w14:textId="77777777" w:rsidR="00362E2F" w:rsidRDefault="00362E2F" w:rsidP="00C41D48">
      <w:pPr>
        <w:spacing w:after="0" w:line="240" w:lineRule="auto"/>
      </w:pPr>
      <w:r>
        <w:separator/>
      </w:r>
    </w:p>
  </w:endnote>
  <w:endnote w:type="continuationSeparator" w:id="0">
    <w:p w14:paraId="1E539440" w14:textId="77777777" w:rsidR="00362E2F" w:rsidRDefault="00362E2F" w:rsidP="00C41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9181928"/>
      <w:docPartObj>
        <w:docPartGallery w:val="Page Numbers (Bottom of Page)"/>
        <w:docPartUnique/>
      </w:docPartObj>
    </w:sdtPr>
    <w:sdtEndPr>
      <w:rPr>
        <w:noProof/>
      </w:rPr>
    </w:sdtEndPr>
    <w:sdtContent>
      <w:p w14:paraId="41BD0F70" w14:textId="4E6E8598" w:rsidR="00605E2E" w:rsidRDefault="00605E2E">
        <w:pPr>
          <w:pStyle w:val="Footer"/>
        </w:pPr>
        <w:r>
          <w:tab/>
        </w:r>
        <w:r>
          <w:tab/>
        </w:r>
        <w:r>
          <w:fldChar w:fldCharType="begin"/>
        </w:r>
        <w:r>
          <w:instrText xml:space="preserve"> PAGE   \* MERGEFORMAT </w:instrText>
        </w:r>
        <w:r>
          <w:fldChar w:fldCharType="separate"/>
        </w:r>
        <w:r w:rsidR="00B94D01">
          <w:rPr>
            <w:noProof/>
          </w:rPr>
          <w:t>iii</w:t>
        </w:r>
        <w:r>
          <w:rPr>
            <w:noProof/>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132614"/>
      <w:docPartObj>
        <w:docPartGallery w:val="Page Numbers (Bottom of Page)"/>
        <w:docPartUnique/>
      </w:docPartObj>
    </w:sdtPr>
    <w:sdtEndPr>
      <w:rPr>
        <w:noProof/>
      </w:rPr>
    </w:sdtEndPr>
    <w:sdtContent>
      <w:p w14:paraId="669F48A3" w14:textId="5E485BC0" w:rsidR="00605E2E" w:rsidRDefault="00605E2E">
        <w:pPr>
          <w:pStyle w:val="Footer"/>
        </w:pPr>
        <w:r>
          <w:t xml:space="preserve">Karnataka Tourism Infrastructure Limited, Government of Karnataka </w:t>
        </w:r>
        <w:r>
          <w:tab/>
        </w:r>
        <w:r>
          <w:tab/>
        </w:r>
        <w:r>
          <w:fldChar w:fldCharType="begin"/>
        </w:r>
        <w:r>
          <w:instrText xml:space="preserve"> PAGE   \* MERGEFORMAT </w:instrText>
        </w:r>
        <w:r>
          <w:fldChar w:fldCharType="separate"/>
        </w:r>
        <w:r w:rsidR="00B94D01">
          <w:rPr>
            <w:noProof/>
          </w:rPr>
          <w:t>31</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27962"/>
      <w:docPartObj>
        <w:docPartGallery w:val="Page Numbers (Bottom of Page)"/>
        <w:docPartUnique/>
      </w:docPartObj>
    </w:sdtPr>
    <w:sdtEndPr>
      <w:rPr>
        <w:noProof/>
      </w:rPr>
    </w:sdtEndPr>
    <w:sdtContent>
      <w:p w14:paraId="704F1C8C" w14:textId="77777777" w:rsidR="00605E2E" w:rsidRDefault="00605E2E" w:rsidP="004F3654">
        <w:pPr>
          <w:pStyle w:val="Footer"/>
        </w:pPr>
      </w:p>
      <w:p w14:paraId="26072976" w14:textId="77777777" w:rsidR="00605E2E" w:rsidRDefault="00605E2E" w:rsidP="004F3654">
        <w:pPr>
          <w:pStyle w:val="Footer"/>
        </w:pPr>
        <w:r>
          <w:t xml:space="preserve">Directorate of Tourism </w:t>
        </w:r>
        <w:r>
          <w:tab/>
        </w:r>
        <w:r>
          <w:tab/>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A5538" w14:textId="77777777" w:rsidR="00362E2F" w:rsidRDefault="00362E2F" w:rsidP="00C41D48">
      <w:pPr>
        <w:spacing w:after="0" w:line="240" w:lineRule="auto"/>
      </w:pPr>
      <w:r>
        <w:separator/>
      </w:r>
    </w:p>
  </w:footnote>
  <w:footnote w:type="continuationSeparator" w:id="0">
    <w:p w14:paraId="54046B54" w14:textId="77777777" w:rsidR="00362E2F" w:rsidRDefault="00362E2F" w:rsidP="00C41D48">
      <w:pPr>
        <w:spacing w:after="0" w:line="240" w:lineRule="auto"/>
      </w:pPr>
      <w:r>
        <w:continuationSeparator/>
      </w:r>
    </w:p>
  </w:footnote>
  <w:footnote w:id="1">
    <w:p w14:paraId="74D5EF70" w14:textId="3C6A0426" w:rsidR="00605E2E" w:rsidRPr="00167041" w:rsidRDefault="00605E2E" w:rsidP="00347132">
      <w:pPr>
        <w:pStyle w:val="FootnoteText"/>
      </w:pPr>
      <w:r w:rsidRPr="00167041">
        <w:rPr>
          <w:rStyle w:val="FootnoteReference"/>
        </w:rPr>
        <w:footnoteRef/>
      </w:r>
      <w:r w:rsidRPr="00167041">
        <w:t xml:space="preserve"> The amount is inclusive of GST at the applicable rate, which is 1</w:t>
      </w:r>
      <w:r>
        <w:t>8</w:t>
      </w:r>
      <w:r w:rsidRPr="00167041">
        <w:t>% at present. The amount will be revised if the GST rates are revised in the interim.</w:t>
      </w:r>
    </w:p>
  </w:footnote>
  <w:footnote w:id="2">
    <w:p w14:paraId="6F2F80CD" w14:textId="77777777" w:rsidR="00605E2E" w:rsidRPr="00597A77" w:rsidRDefault="00605E2E" w:rsidP="006C50AC">
      <w:pPr>
        <w:pStyle w:val="FootnoteText"/>
      </w:pPr>
      <w:r w:rsidRPr="00597A77">
        <w:rPr>
          <w:rStyle w:val="FootnoteReference"/>
        </w:rPr>
        <w:footnoteRef/>
      </w:r>
      <w:r w:rsidRPr="00597A77">
        <w:t xml:space="preserve"> Equal to </w:t>
      </w:r>
      <w:r>
        <w:t xml:space="preserve">twice </w:t>
      </w:r>
      <w:r w:rsidRPr="00597A77">
        <w:t>the estimated project cost</w:t>
      </w:r>
    </w:p>
  </w:footnote>
  <w:footnote w:id="3">
    <w:p w14:paraId="0C6D31EF" w14:textId="77777777" w:rsidR="00605E2E" w:rsidRPr="00597A77" w:rsidRDefault="00605E2E" w:rsidP="008118AF">
      <w:pPr>
        <w:pStyle w:val="FootnoteText"/>
      </w:pPr>
      <w:r w:rsidRPr="00597A77">
        <w:rPr>
          <w:rStyle w:val="FootnoteReference"/>
        </w:rPr>
        <w:footnoteRef/>
      </w:r>
      <w:r w:rsidRPr="00597A77">
        <w:t xml:space="preserve"> 25% of the estimated project cost</w:t>
      </w:r>
    </w:p>
  </w:footnote>
  <w:footnote w:id="4">
    <w:p w14:paraId="5421623C" w14:textId="77777777" w:rsidR="00605E2E" w:rsidRPr="00597A77" w:rsidRDefault="00605E2E" w:rsidP="008118AF">
      <w:pPr>
        <w:pStyle w:val="FootnoteText"/>
      </w:pPr>
      <w:r w:rsidRPr="00597A77">
        <w:rPr>
          <w:rStyle w:val="FootnoteReference"/>
        </w:rPr>
        <w:footnoteRef/>
      </w:r>
      <w:r w:rsidRPr="00597A77">
        <w:t xml:space="preserve"> </w:t>
      </w:r>
      <w:r>
        <w:t>100</w:t>
      </w:r>
      <w:r w:rsidRPr="00597A77">
        <w:t>% of the estimated project cost</w:t>
      </w:r>
    </w:p>
  </w:footnote>
  <w:footnote w:id="5">
    <w:p w14:paraId="009FB6A0" w14:textId="77777777" w:rsidR="00605E2E" w:rsidRPr="0005617B" w:rsidRDefault="00605E2E" w:rsidP="003E1A93">
      <w:pPr>
        <w:pStyle w:val="FootnoteText"/>
      </w:pPr>
      <w:r>
        <w:rPr>
          <w:rStyle w:val="FootnoteReference"/>
        </w:rPr>
        <w:footnoteRef/>
      </w:r>
      <w:r>
        <w:t xml:space="preserve"> </w:t>
      </w:r>
      <w:r w:rsidRPr="001E2FAD">
        <w:t>20% of the estimated project cost</w:t>
      </w:r>
    </w:p>
  </w:footnote>
  <w:footnote w:id="6">
    <w:p w14:paraId="0A2DC7EF" w14:textId="77777777" w:rsidR="00605E2E" w:rsidRDefault="00605E2E" w:rsidP="003E1A93">
      <w:pPr>
        <w:pStyle w:val="FootnoteText"/>
      </w:pPr>
      <w:r w:rsidRPr="0005617B">
        <w:rPr>
          <w:rStyle w:val="FootnoteReference"/>
        </w:rPr>
        <w:footnoteRef/>
      </w:r>
      <w:r w:rsidRPr="0005617B">
        <w:t xml:space="preserve"> </w:t>
      </w:r>
      <w:r w:rsidRPr="001E2FAD">
        <w:t>20% of the estimated project cost</w:t>
      </w:r>
    </w:p>
  </w:footnote>
  <w:footnote w:id="7">
    <w:p w14:paraId="195BCAF5" w14:textId="77777777" w:rsidR="00605E2E" w:rsidRDefault="00605E2E" w:rsidP="00A166CE">
      <w:pPr>
        <w:pStyle w:val="FootnoteText"/>
        <w:jc w:val="both"/>
      </w:pPr>
      <w:r>
        <w:rPr>
          <w:rStyle w:val="FootnoteReference"/>
        </w:rPr>
        <w:footnoteRef/>
      </w:r>
      <w:r w:rsidRPr="00C41D48">
        <w:t>All blank spaces shall be suitably filled up by the Bidder to reflect the partic</w:t>
      </w:r>
      <w:r>
        <w:t>ulars relating to such Bidder.</w:t>
      </w:r>
    </w:p>
  </w:footnote>
  <w:footnote w:id="8">
    <w:p w14:paraId="7185E1A5" w14:textId="77777777" w:rsidR="00605E2E" w:rsidRDefault="00605E2E" w:rsidP="00A166CE">
      <w:pPr>
        <w:pStyle w:val="FootnoteText"/>
        <w:jc w:val="both"/>
      </w:pPr>
      <w:r>
        <w:rPr>
          <w:rStyle w:val="FootnoteReference"/>
        </w:rPr>
        <w:footnoteRef/>
      </w:r>
      <w:r w:rsidRPr="00C41D48">
        <w:t>If the Bidder is not a consortium, the provisions applicable to consortium may be omitted.</w:t>
      </w:r>
    </w:p>
  </w:footnote>
  <w:footnote w:id="9">
    <w:p w14:paraId="382E67D2" w14:textId="4957A147" w:rsidR="00605E2E" w:rsidRDefault="00605E2E">
      <w:pPr>
        <w:pStyle w:val="FootnoteText"/>
      </w:pPr>
      <w:r>
        <w:rPr>
          <w:rStyle w:val="FootnoteReference"/>
        </w:rPr>
        <w:footnoteRef/>
      </w:r>
      <w:r w:rsidRPr="002A47D5">
        <w:t>Provide details of only those projects that have been undertaken by the Bidder under its own name and/ or by an Associate specified in Clause</w:t>
      </w:r>
      <w:r>
        <w:fldChar w:fldCharType="begin"/>
      </w:r>
      <w:r>
        <w:instrText xml:space="preserve"> REF _Ref526950651 \r \h </w:instrText>
      </w:r>
      <w:r>
        <w:fldChar w:fldCharType="separate"/>
      </w:r>
      <w:r>
        <w:t>2.2.8</w:t>
      </w:r>
      <w:r>
        <w:fldChar w:fldCharType="end"/>
      </w:r>
      <w:r>
        <w:t>.</w:t>
      </w:r>
      <w:r w:rsidRPr="002A47D5">
        <w:t xml:space="preserve"> In case the Bid Due Date falls within 3 (three) months of the close of the latest financial year, refer to Clause </w:t>
      </w:r>
      <w:r>
        <w:fldChar w:fldCharType="begin"/>
      </w:r>
      <w:r>
        <w:instrText xml:space="preserve"> REF _Ref526950823 \r \h </w:instrText>
      </w:r>
      <w:r>
        <w:fldChar w:fldCharType="separate"/>
      </w:r>
      <w:r>
        <w:t>2.2.11</w:t>
      </w:r>
      <w:r>
        <w:fldChar w:fldCharType="end"/>
      </w:r>
      <w:r w:rsidRPr="002A47D5">
        <w:t>.</w:t>
      </w:r>
    </w:p>
  </w:footnote>
  <w:footnote w:id="10">
    <w:p w14:paraId="46A62317" w14:textId="77777777" w:rsidR="00605E2E" w:rsidRPr="00291CBB" w:rsidRDefault="00605E2E"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duly certified audited annual financial statements containing the requisite details are provided, a separate certification by statutory auditors would not be necessary.</w:t>
      </w:r>
    </w:p>
  </w:footnote>
  <w:footnote w:id="11">
    <w:p w14:paraId="6E9D04B1" w14:textId="6014ED9E" w:rsidR="00605E2E" w:rsidRPr="00291CBB" w:rsidRDefault="00605E2E" w:rsidP="00EE67E0">
      <w:pPr>
        <w:autoSpaceDE w:val="0"/>
        <w:autoSpaceDN w:val="0"/>
        <w:adjustRightInd w:val="0"/>
        <w:spacing w:after="0" w:line="240" w:lineRule="auto"/>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 xml:space="preserve">Refer Clause 3.2.1 of </w:t>
      </w:r>
      <w:r w:rsidRPr="009E2397">
        <w:rPr>
          <w:rFonts w:ascii="Arial" w:hAnsi="Arial" w:cs="Arial"/>
          <w:i/>
          <w:sz w:val="16"/>
          <w:szCs w:val="16"/>
        </w:rPr>
        <w:t>the RFP</w:t>
      </w:r>
      <w:r w:rsidRPr="00291CBB">
        <w:rPr>
          <w:rFonts w:ascii="Arial" w:hAnsi="Arial" w:cs="Arial"/>
          <w:i/>
          <w:sz w:val="16"/>
          <w:szCs w:val="16"/>
        </w:rPr>
        <w:t>.</w:t>
      </w:r>
    </w:p>
  </w:footnote>
  <w:footnote w:id="12">
    <w:p w14:paraId="18C9E441" w14:textId="77777777" w:rsidR="00605E2E" w:rsidRPr="00291CBB" w:rsidRDefault="00605E2E" w:rsidP="00EE67E0">
      <w:pPr>
        <w:pStyle w:val="FootnoteText"/>
        <w:rPr>
          <w:rFonts w:ascii="Arial" w:hAnsi="Arial" w:cs="Arial"/>
          <w:sz w:val="16"/>
          <w:szCs w:val="16"/>
        </w:rPr>
      </w:pPr>
      <w:r w:rsidRPr="00291CBB">
        <w:rPr>
          <w:rStyle w:val="FootnoteReference"/>
          <w:rFonts w:ascii="Arial" w:hAnsi="Arial" w:cs="Arial"/>
          <w:sz w:val="16"/>
          <w:szCs w:val="16"/>
        </w:rPr>
        <w:t>Φ</w:t>
      </w:r>
      <w:r w:rsidRPr="00291CBB">
        <w:rPr>
          <w:rFonts w:ascii="Arial" w:hAnsi="Arial" w:cs="Arial"/>
          <w:sz w:val="16"/>
          <w:szCs w:val="16"/>
        </w:rPr>
        <w:t xml:space="preserve"> </w:t>
      </w:r>
      <w:r w:rsidRPr="00291CBB">
        <w:rPr>
          <w:rFonts w:ascii="Arial" w:hAnsi="Arial" w:cs="Arial"/>
          <w:i/>
          <w:sz w:val="16"/>
          <w:szCs w:val="16"/>
        </w:rPr>
        <w:t>Provide Certificate as per this format only. Attach Explanatory Notes to the Certificate, if necessary. Statutory auditor means the entity that audits and certifies the annual accounts of the company.</w:t>
      </w:r>
    </w:p>
  </w:footnote>
  <w:footnote w:id="13">
    <w:p w14:paraId="14463F19" w14:textId="77777777" w:rsidR="00605E2E" w:rsidRPr="00291CBB" w:rsidRDefault="00605E2E" w:rsidP="00EE67E0">
      <w:pPr>
        <w:pStyle w:val="FootnoteText"/>
        <w:rPr>
          <w:rFonts w:ascii="Arial" w:hAnsi="Arial" w:cs="Arial"/>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Refer instruction no. 10 in this Annex-IV.</w:t>
      </w:r>
    </w:p>
  </w:footnote>
  <w:footnote w:id="14">
    <w:p w14:paraId="65EF5F5F" w14:textId="77777777" w:rsidR="00605E2E" w:rsidRPr="00291CBB" w:rsidRDefault="00605E2E" w:rsidP="00EE67E0">
      <w:pPr>
        <w:autoSpaceDE w:val="0"/>
        <w:autoSpaceDN w:val="0"/>
        <w:adjustRightInd w:val="0"/>
        <w:spacing w:after="0" w:line="240" w:lineRule="auto"/>
        <w:rPr>
          <w:rFonts w:ascii="Arial" w:hAnsi="Arial" w:cs="Arial"/>
          <w:i/>
          <w:sz w:val="16"/>
          <w:szCs w:val="16"/>
        </w:rPr>
      </w:pPr>
      <w:r w:rsidRPr="00291CBB">
        <w:rPr>
          <w:rStyle w:val="FootnoteReference"/>
          <w:rFonts w:ascii="Arial" w:hAnsi="Arial" w:cs="Arial"/>
          <w:sz w:val="16"/>
          <w:szCs w:val="16"/>
        </w:rPr>
        <w:t>¥</w:t>
      </w:r>
      <w:r w:rsidRPr="00291CBB">
        <w:rPr>
          <w:rFonts w:ascii="Arial" w:hAnsi="Arial" w:cs="Arial"/>
          <w:sz w:val="16"/>
          <w:szCs w:val="16"/>
        </w:rPr>
        <w:t xml:space="preserve"> </w:t>
      </w:r>
      <w:r w:rsidRPr="00291CBB">
        <w:rPr>
          <w:rFonts w:ascii="Arial" w:hAnsi="Arial" w:cs="Arial"/>
          <w:i/>
          <w:sz w:val="16"/>
          <w:szCs w:val="16"/>
        </w:rPr>
        <w:t>In case the project is owned by the Bidder company, this language may be suitably modified to read: “It is certified that</w:t>
      </w:r>
      <w:r>
        <w:rPr>
          <w:rFonts w:ascii="Arial" w:hAnsi="Arial" w:cs="Arial"/>
          <w:i/>
          <w:sz w:val="16"/>
          <w:szCs w:val="16"/>
        </w:rPr>
        <w:t xml:space="preserve"> </w:t>
      </w:r>
      <w:r w:rsidRPr="00291CBB">
        <w:rPr>
          <w:rFonts w:ascii="Arial" w:hAnsi="Arial" w:cs="Arial"/>
          <w:i/>
          <w:sz w:val="16"/>
          <w:szCs w:val="16"/>
        </w:rPr>
        <w:t>…………….. (name of Bidder) constructed and/ or owned the ………........................….. (name of project) from ………………. (date) to …………………(date).”</w:t>
      </w:r>
    </w:p>
    <w:p w14:paraId="2B2AAFAE" w14:textId="77777777" w:rsidR="00605E2E" w:rsidRPr="00291CBB" w:rsidRDefault="00605E2E" w:rsidP="00EE67E0">
      <w:pPr>
        <w:pStyle w:val="FootnoteText"/>
        <w:rPr>
          <w:rFonts w:ascii="Arial" w:hAnsi="Arial" w:cs="Arial"/>
          <w:sz w:val="16"/>
          <w:szCs w:val="16"/>
        </w:rPr>
      </w:pPr>
    </w:p>
  </w:footnote>
  <w:footnote w:id="15">
    <w:p w14:paraId="1FA27CD5" w14:textId="20C6DDB3"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Refer Clauses 3.2.1 and 3.2.4 of the </w:t>
      </w:r>
      <w:r w:rsidRPr="009E2397">
        <w:rPr>
          <w:rFonts w:ascii="Arial" w:hAnsi="Arial" w:cs="Arial"/>
          <w:i/>
          <w:sz w:val="16"/>
          <w:szCs w:val="16"/>
        </w:rPr>
        <w:t>RFP.</w:t>
      </w:r>
    </w:p>
  </w:footnote>
  <w:footnote w:id="16">
    <w:p w14:paraId="379BA9F5" w14:textId="77777777"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Provide Certificate as per this format only. Attach Explanatory Notes to the Certificate, if necessary. Statutory auditor means the entity that audits and certifies the annual accounts of the company.</w:t>
      </w:r>
    </w:p>
  </w:footnote>
  <w:footnote w:id="17">
    <w:p w14:paraId="69D3E6C8" w14:textId="77777777"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ψ</w:t>
      </w:r>
      <w:r w:rsidRPr="00291CBB">
        <w:rPr>
          <w:rFonts w:ascii="Arial" w:hAnsi="Arial" w:cs="Arial"/>
          <w:i/>
          <w:sz w:val="16"/>
          <w:szCs w:val="16"/>
        </w:rPr>
        <w:t xml:space="preserve"> In case the Applicant owned the Eligible Project and engaged a contractor for undertaking the construction works, this language may be modified to read: “ this is to certify that …………… (name of Applicant/ Member/ Associate) held 26% or more of the paid up and subscribed share capital in the …………… (name of Project company) when it undertook construction of the ………………. (name of Project) through ………………… (name of the contractor).</w:t>
      </w:r>
    </w:p>
  </w:footnote>
  <w:footnote w:id="18">
    <w:p w14:paraId="01496B24" w14:textId="77777777"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This certification should only be provided in case of jobs/ contracts, which are executed as part of a partnership/ joint venture/ consortium. The payments indicated in the certificate should be restricted to the share of Applicant in such partnership/ joint venture/ consortium. This portion may be omitted if the contract did not involve a partnership/ joint venture/ consortium. In case where work is not executed by partnership/ joint venture/ consortium, this paragraph may be deleted.</w:t>
      </w:r>
    </w:p>
  </w:footnote>
  <w:footnote w:id="19">
    <w:p w14:paraId="789FE771" w14:textId="77777777"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event that the Applicant/ Consortium Member exercises control over an Associate by operation of law, this certificate may be suitably</w:t>
      </w:r>
      <w:r>
        <w:rPr>
          <w:rFonts w:ascii="Arial" w:hAnsi="Arial" w:cs="Arial"/>
          <w:i/>
          <w:sz w:val="16"/>
          <w:szCs w:val="16"/>
        </w:rPr>
        <w:t xml:space="preserve"> </w:t>
      </w:r>
      <w:r w:rsidRPr="00291CBB">
        <w:rPr>
          <w:rFonts w:ascii="Arial" w:hAnsi="Arial" w:cs="Arial"/>
          <w:i/>
          <w:sz w:val="16"/>
          <w:szCs w:val="16"/>
        </w:rPr>
        <w:t>modified and copies of the relevant law may be enclosed and referred to.</w:t>
      </w:r>
    </w:p>
  </w:footnote>
  <w:footnote w:id="20">
    <w:p w14:paraId="297ED011" w14:textId="77777777"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w:t>
      </w:r>
      <w:r w:rsidRPr="00291CBB">
        <w:rPr>
          <w:rFonts w:ascii="Arial" w:hAnsi="Arial" w:cs="Arial"/>
          <w:i/>
          <w:sz w:val="16"/>
          <w:szCs w:val="16"/>
        </w:rPr>
        <w:t xml:space="preserve"> In the case of indirect share-holding, the intervening companies in the chain of ownership should also be Associates i.e., the share-holding</w:t>
      </w:r>
      <w:r>
        <w:rPr>
          <w:rFonts w:ascii="Arial" w:hAnsi="Arial" w:cs="Arial"/>
          <w:i/>
          <w:sz w:val="16"/>
          <w:szCs w:val="16"/>
        </w:rPr>
        <w:t xml:space="preserve"> </w:t>
      </w:r>
      <w:r w:rsidRPr="00291CBB">
        <w:rPr>
          <w:rFonts w:ascii="Arial" w:hAnsi="Arial" w:cs="Arial"/>
          <w:i/>
          <w:sz w:val="16"/>
          <w:szCs w:val="16"/>
        </w:rPr>
        <w:t>in each such company should be more than 50% (fifty per cent) in order to establish that the chain of “control” is not broken.</w:t>
      </w:r>
    </w:p>
  </w:footnote>
  <w:footnote w:id="21">
    <w:p w14:paraId="0100DE7E" w14:textId="0833DE58" w:rsidR="00605E2E" w:rsidRPr="00291CBB" w:rsidRDefault="00605E2E" w:rsidP="00EE67E0">
      <w:pPr>
        <w:autoSpaceDE w:val="0"/>
        <w:autoSpaceDN w:val="0"/>
        <w:adjustRightInd w:val="0"/>
        <w:spacing w:after="0" w:line="240" w:lineRule="auto"/>
        <w:jc w:val="both"/>
        <w:rPr>
          <w:rFonts w:ascii="Arial" w:hAnsi="Arial" w:cs="Arial"/>
          <w:i/>
          <w:sz w:val="16"/>
          <w:szCs w:val="16"/>
        </w:rPr>
      </w:pPr>
      <w:r w:rsidRPr="00291CBB">
        <w:rPr>
          <w:rStyle w:val="FootnoteReference"/>
          <w:rFonts w:ascii="Arial" w:hAnsi="Arial" w:cs="Arial"/>
          <w:i/>
          <w:sz w:val="16"/>
          <w:szCs w:val="16"/>
        </w:rPr>
        <w:t>Φ</w:t>
      </w:r>
      <w:r w:rsidRPr="00291CBB">
        <w:rPr>
          <w:rFonts w:ascii="Arial" w:hAnsi="Arial" w:cs="Arial"/>
          <w:i/>
          <w:sz w:val="16"/>
          <w:szCs w:val="16"/>
        </w:rPr>
        <w:t xml:space="preserve"> Refer Clause 3.2.6 of </w:t>
      </w:r>
      <w:r w:rsidRPr="009E2397">
        <w:rPr>
          <w:rFonts w:ascii="Arial" w:hAnsi="Arial" w:cs="Arial"/>
          <w:i/>
          <w:sz w:val="16"/>
          <w:szCs w:val="16"/>
        </w:rPr>
        <w:t>the 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40C49" w14:textId="47572292" w:rsidR="00605E2E" w:rsidRDefault="00605E2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6"/>
    </w:tblGrid>
    <w:tr w:rsidR="00605E2E" w:rsidRPr="00946DB7" w14:paraId="49DAB04C" w14:textId="77777777" w:rsidTr="00946DB7">
      <w:tc>
        <w:tcPr>
          <w:tcW w:w="9242" w:type="dxa"/>
          <w:tcBorders>
            <w:bottom w:val="single" w:sz="4" w:space="0" w:color="auto"/>
          </w:tcBorders>
        </w:tcPr>
        <w:p w14:paraId="3EBF3ED8" w14:textId="1134E681" w:rsidR="00605E2E" w:rsidRPr="00D728E2" w:rsidRDefault="00605E2E" w:rsidP="00727774">
          <w:pPr>
            <w:jc w:val="both"/>
            <w:rPr>
              <w:b/>
              <w:i/>
              <w:iCs/>
              <w:sz w:val="16"/>
              <w:szCs w:val="16"/>
              <w:highlight w:val="yellow"/>
            </w:rPr>
          </w:pPr>
          <w:r w:rsidRPr="001164B1">
            <w:rPr>
              <w:b/>
              <w:i/>
              <w:iCs/>
              <w:sz w:val="16"/>
              <w:szCs w:val="16"/>
            </w:rPr>
            <w:t>Development and Operation of Adventure Sports, Eco Cottages and other Tourism Facilities at Pattadakal in Karnataka on DBFOT basis</w:t>
          </w:r>
        </w:p>
      </w:tc>
    </w:tr>
    <w:tr w:rsidR="00605E2E" w:rsidRPr="00946DB7" w14:paraId="4B95F259" w14:textId="77777777" w:rsidTr="00946DB7">
      <w:tc>
        <w:tcPr>
          <w:tcW w:w="9242" w:type="dxa"/>
          <w:tcBorders>
            <w:top w:val="single" w:sz="4" w:space="0" w:color="auto"/>
          </w:tcBorders>
        </w:tcPr>
        <w:p w14:paraId="65AA268E" w14:textId="0858A1B5" w:rsidR="00605E2E" w:rsidRPr="00D728E2" w:rsidRDefault="00605E2E" w:rsidP="0061424B">
          <w:pPr>
            <w:jc w:val="right"/>
            <w:rPr>
              <w:b/>
              <w:i/>
              <w:iCs/>
              <w:sz w:val="16"/>
              <w:szCs w:val="16"/>
              <w:highlight w:val="yellow"/>
            </w:rPr>
          </w:pPr>
          <w:r w:rsidRPr="001164B1">
            <w:rPr>
              <w:b/>
              <w:i/>
              <w:iCs/>
              <w:sz w:val="16"/>
              <w:szCs w:val="16"/>
            </w:rPr>
            <w:t>RFP</w:t>
          </w:r>
        </w:p>
      </w:tc>
    </w:tr>
  </w:tbl>
  <w:p w14:paraId="527F153A" w14:textId="74D621C3" w:rsidR="00605E2E" w:rsidRPr="004E2CBE" w:rsidRDefault="00605E2E" w:rsidP="00946DB7">
    <w:pPr>
      <w:spacing w:after="0" w:line="240" w:lineRule="auto"/>
      <w:jc w:val="right"/>
      <w:rPr>
        <w:i/>
        <w:iCs/>
        <w:sz w:val="18"/>
        <w:szCs w:val="2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BBA23" w14:textId="2A458048" w:rsidR="00605E2E" w:rsidRPr="004E2CBE" w:rsidRDefault="00605E2E" w:rsidP="004E2CBE">
    <w:pPr>
      <w:spacing w:after="0" w:line="240" w:lineRule="auto"/>
      <w:jc w:val="center"/>
      <w:rPr>
        <w:i/>
        <w:iCs/>
        <w:sz w:val="18"/>
        <w:szCs w:val="20"/>
      </w:rPr>
    </w:pPr>
    <w:r w:rsidRPr="00F542F0">
      <w:rPr>
        <w:i/>
        <w:iCs/>
        <w:sz w:val="18"/>
        <w:szCs w:val="20"/>
      </w:rPr>
      <w:t xml:space="preserve">RFQ-cum-RFP for </w:t>
    </w:r>
    <w:r w:rsidRPr="00717644">
      <w:rPr>
        <w:i/>
        <w:iCs/>
        <w:sz w:val="18"/>
        <w:szCs w:val="20"/>
      </w:rPr>
      <w:t>Development of Aerial Passenger Ropeway System at Kauleshwari Devi Temple, Chatra on Design, Build, Finance, Operate and Transfer Basis under PPP Framework</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7C46E0"/>
    <w:multiLevelType w:val="hybridMultilevel"/>
    <w:tmpl w:val="A87BF8AD"/>
    <w:lvl w:ilvl="0" w:tplc="FFFFFFFF">
      <w:start w:val="1"/>
      <w:numFmt w:val="decimal"/>
      <w:lvlText w:val="%1"/>
      <w:lvlJc w:val="left"/>
      <w:pPr>
        <w:ind w:left="0" w:firstLine="0"/>
      </w:pPr>
    </w:lvl>
    <w:lvl w:ilvl="1" w:tplc="FFFFFFFF">
      <w:start w:val="1"/>
      <w:numFmt w:val="decimal"/>
      <w:lvlText w:val="%2."/>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32379CC"/>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D94E6C"/>
    <w:multiLevelType w:val="hybridMultilevel"/>
    <w:tmpl w:val="B6C081EA"/>
    <w:lvl w:ilvl="0" w:tplc="40090019">
      <w:start w:val="1"/>
      <w:numFmt w:val="lowerLetter"/>
      <w:lvlText w:val="%1."/>
      <w:lvlJc w:val="left"/>
      <w:pPr>
        <w:ind w:left="1152" w:hanging="360"/>
      </w:pPr>
    </w:lvl>
    <w:lvl w:ilvl="1" w:tplc="40090019">
      <w:start w:val="1"/>
      <w:numFmt w:val="lowerLetter"/>
      <w:lvlText w:val="%2."/>
      <w:lvlJc w:val="left"/>
      <w:pPr>
        <w:ind w:left="1872" w:hanging="360"/>
      </w:pPr>
    </w:lvl>
    <w:lvl w:ilvl="2" w:tplc="4009001B">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3" w15:restartNumberingAfterBreak="0">
    <w:nsid w:val="05245334"/>
    <w:multiLevelType w:val="hybridMultilevel"/>
    <w:tmpl w:val="6BF4E9DE"/>
    <w:lvl w:ilvl="0" w:tplc="40090017">
      <w:start w:val="1"/>
      <w:numFmt w:val="lowerLetter"/>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15:restartNumberingAfterBreak="0">
    <w:nsid w:val="06633A9C"/>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 w15:restartNumberingAfterBreak="0">
    <w:nsid w:val="06ED5949"/>
    <w:multiLevelType w:val="hybridMultilevel"/>
    <w:tmpl w:val="7FB0F642"/>
    <w:lvl w:ilvl="0" w:tplc="31DAD062">
      <w:start w:val="1"/>
      <w:numFmt w:val="upperLetter"/>
      <w:lvlText w:val="%1."/>
      <w:lvlJc w:val="left"/>
      <w:pPr>
        <w:ind w:left="1440" w:hanging="360"/>
      </w:pPr>
      <w:rPr>
        <w:rFonts w:hint="default"/>
      </w:rPr>
    </w:lvl>
    <w:lvl w:ilvl="1" w:tplc="40090019">
      <w:start w:val="1"/>
      <w:numFmt w:val="lowerLetter"/>
      <w:lvlText w:val="%2."/>
      <w:lvlJc w:val="left"/>
      <w:pPr>
        <w:ind w:left="2160" w:hanging="360"/>
      </w:pPr>
    </w:lvl>
    <w:lvl w:ilvl="2" w:tplc="001C724E">
      <w:start w:val="1"/>
      <w:numFmt w:val="decimal"/>
      <w:lvlText w:val="%3."/>
      <w:lvlJc w:val="left"/>
      <w:pPr>
        <w:ind w:left="3060" w:hanging="360"/>
      </w:pPr>
      <w:rPr>
        <w:rFonts w:hint="default"/>
      </w:rPr>
    </w:lvl>
    <w:lvl w:ilvl="3" w:tplc="F22655AA">
      <w:start w:val="1"/>
      <w:numFmt w:val="lowerRoman"/>
      <w:lvlText w:val="(%4)"/>
      <w:lvlJc w:val="left"/>
      <w:pPr>
        <w:ind w:left="3960" w:hanging="720"/>
      </w:pPr>
      <w:rPr>
        <w:rFonts w:hint="default"/>
      </w:r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09FD6534"/>
    <w:multiLevelType w:val="hybridMultilevel"/>
    <w:tmpl w:val="F500A2E0"/>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E4C4DBEA">
      <w:start w:val="1"/>
      <w:numFmt w:val="lowerLetter"/>
      <w:lvlText w:val="(%3)"/>
      <w:lvlJc w:val="left"/>
      <w:pPr>
        <w:ind w:left="3420" w:hanging="36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7" w15:restartNumberingAfterBreak="0">
    <w:nsid w:val="0AE35A5A"/>
    <w:multiLevelType w:val="hybridMultilevel"/>
    <w:tmpl w:val="F9F4D102"/>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FEEC69B2">
      <w:start w:val="1"/>
      <w:numFmt w:val="decimal"/>
      <w:lvlText w:val="%4."/>
      <w:lvlJc w:val="left"/>
      <w:pPr>
        <w:ind w:left="3240" w:hanging="720"/>
      </w:pPr>
      <w:rPr>
        <w:rFont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0B4E6F6E"/>
    <w:multiLevelType w:val="hybridMultilevel"/>
    <w:tmpl w:val="F9F4D10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15:restartNumberingAfterBreak="0">
    <w:nsid w:val="0BCE1260"/>
    <w:multiLevelType w:val="hybridMultilevel"/>
    <w:tmpl w:val="3C026B9A"/>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0D4B28AB"/>
    <w:multiLevelType w:val="hybridMultilevel"/>
    <w:tmpl w:val="E0687548"/>
    <w:lvl w:ilvl="0" w:tplc="40090019">
      <w:start w:val="1"/>
      <w:numFmt w:val="lowerLetter"/>
      <w:lvlText w:val="%1."/>
      <w:lvlJc w:val="left"/>
      <w:pPr>
        <w:ind w:left="1944" w:hanging="360"/>
      </w:pPr>
    </w:lvl>
    <w:lvl w:ilvl="1" w:tplc="40090019" w:tentative="1">
      <w:start w:val="1"/>
      <w:numFmt w:val="lowerLetter"/>
      <w:lvlText w:val="%2."/>
      <w:lvlJc w:val="left"/>
      <w:pPr>
        <w:ind w:left="2664" w:hanging="360"/>
      </w:pPr>
    </w:lvl>
    <w:lvl w:ilvl="2" w:tplc="4009001B" w:tentative="1">
      <w:start w:val="1"/>
      <w:numFmt w:val="lowerRoman"/>
      <w:lvlText w:val="%3."/>
      <w:lvlJc w:val="right"/>
      <w:pPr>
        <w:ind w:left="3384" w:hanging="180"/>
      </w:pPr>
    </w:lvl>
    <w:lvl w:ilvl="3" w:tplc="4009000F" w:tentative="1">
      <w:start w:val="1"/>
      <w:numFmt w:val="decimal"/>
      <w:lvlText w:val="%4."/>
      <w:lvlJc w:val="left"/>
      <w:pPr>
        <w:ind w:left="4104" w:hanging="360"/>
      </w:pPr>
    </w:lvl>
    <w:lvl w:ilvl="4" w:tplc="40090019" w:tentative="1">
      <w:start w:val="1"/>
      <w:numFmt w:val="lowerLetter"/>
      <w:lvlText w:val="%5."/>
      <w:lvlJc w:val="left"/>
      <w:pPr>
        <w:ind w:left="4824" w:hanging="360"/>
      </w:pPr>
    </w:lvl>
    <w:lvl w:ilvl="5" w:tplc="4009001B" w:tentative="1">
      <w:start w:val="1"/>
      <w:numFmt w:val="lowerRoman"/>
      <w:lvlText w:val="%6."/>
      <w:lvlJc w:val="right"/>
      <w:pPr>
        <w:ind w:left="5544" w:hanging="180"/>
      </w:pPr>
    </w:lvl>
    <w:lvl w:ilvl="6" w:tplc="4009000F" w:tentative="1">
      <w:start w:val="1"/>
      <w:numFmt w:val="decimal"/>
      <w:lvlText w:val="%7."/>
      <w:lvlJc w:val="left"/>
      <w:pPr>
        <w:ind w:left="6264" w:hanging="360"/>
      </w:pPr>
    </w:lvl>
    <w:lvl w:ilvl="7" w:tplc="40090019" w:tentative="1">
      <w:start w:val="1"/>
      <w:numFmt w:val="lowerLetter"/>
      <w:lvlText w:val="%8."/>
      <w:lvlJc w:val="left"/>
      <w:pPr>
        <w:ind w:left="6984" w:hanging="360"/>
      </w:pPr>
    </w:lvl>
    <w:lvl w:ilvl="8" w:tplc="4009001B" w:tentative="1">
      <w:start w:val="1"/>
      <w:numFmt w:val="lowerRoman"/>
      <w:lvlText w:val="%9."/>
      <w:lvlJc w:val="right"/>
      <w:pPr>
        <w:ind w:left="7704" w:hanging="180"/>
      </w:pPr>
    </w:lvl>
  </w:abstractNum>
  <w:abstractNum w:abstractNumId="11" w15:restartNumberingAfterBreak="0">
    <w:nsid w:val="0E046736"/>
    <w:multiLevelType w:val="hybridMultilevel"/>
    <w:tmpl w:val="BA92FF0C"/>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2" w15:restartNumberingAfterBreak="0">
    <w:nsid w:val="0FEF09F0"/>
    <w:multiLevelType w:val="multilevel"/>
    <w:tmpl w:val="DE5885BC"/>
    <w:lvl w:ilvl="0">
      <w:start w:val="5"/>
      <w:numFmt w:val="decimal"/>
      <w:lvlText w:val="%1."/>
      <w:lvlJc w:val="left"/>
      <w:pPr>
        <w:ind w:left="360" w:hanging="360"/>
      </w:pPr>
      <w:rPr>
        <w:rFonts w:hint="default"/>
        <w:b/>
      </w:rPr>
    </w:lvl>
    <w:lvl w:ilvl="1">
      <w:start w:val="1"/>
      <w:numFmt w:val="decimal"/>
      <w:lvlText w:val="%1.%2."/>
      <w:lvlJc w:val="left"/>
      <w:pPr>
        <w:ind w:left="792" w:hanging="432"/>
      </w:pPr>
      <w:rPr>
        <w:rFonts w:asciiTheme="minorHAnsi" w:hAnsiTheme="minorHAnsi" w:hint="default"/>
        <w:b/>
        <w:bCs/>
      </w:rPr>
    </w:lvl>
    <w:lvl w:ilvl="2">
      <w:start w:val="1"/>
      <w:numFmt w:val="decimal"/>
      <w:lvlText w:val="%1.%2.%3."/>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18E185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4" w15:restartNumberingAfterBreak="0">
    <w:nsid w:val="139E45AB"/>
    <w:multiLevelType w:val="hybridMultilevel"/>
    <w:tmpl w:val="04F0D7A4"/>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1627782B"/>
    <w:multiLevelType w:val="hybridMultilevel"/>
    <w:tmpl w:val="AC84F3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182B6906"/>
    <w:multiLevelType w:val="hybridMultilevel"/>
    <w:tmpl w:val="B07894D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7" w15:restartNumberingAfterBreak="0">
    <w:nsid w:val="19BE4391"/>
    <w:multiLevelType w:val="hybridMultilevel"/>
    <w:tmpl w:val="B4885A8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18" w15:restartNumberingAfterBreak="0">
    <w:nsid w:val="1A7A7C51"/>
    <w:multiLevelType w:val="hybridMultilevel"/>
    <w:tmpl w:val="1BEC7830"/>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9" w15:restartNumberingAfterBreak="0">
    <w:nsid w:val="1EDC1293"/>
    <w:multiLevelType w:val="hybridMultilevel"/>
    <w:tmpl w:val="6DE0978A"/>
    <w:lvl w:ilvl="0" w:tplc="B22854EE">
      <w:start w:val="1"/>
      <w:numFmt w:val="decimal"/>
      <w:pStyle w:val="Subhead11"/>
      <w:lvlText w:val="%1.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1FAB0978"/>
    <w:multiLevelType w:val="hybridMultilevel"/>
    <w:tmpl w:val="C24C5010"/>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1" w15:restartNumberingAfterBreak="0">
    <w:nsid w:val="25B664DC"/>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282668D7"/>
    <w:multiLevelType w:val="hybridMultilevel"/>
    <w:tmpl w:val="99E20D62"/>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15:restartNumberingAfterBreak="0">
    <w:nsid w:val="293178B6"/>
    <w:multiLevelType w:val="hybridMultilevel"/>
    <w:tmpl w:val="3FC60244"/>
    <w:lvl w:ilvl="0" w:tplc="40090001">
      <w:start w:val="1"/>
      <w:numFmt w:val="bullet"/>
      <w:lvlText w:val=""/>
      <w:lvlJc w:val="left"/>
      <w:pPr>
        <w:ind w:left="2304" w:hanging="360"/>
      </w:pPr>
      <w:rPr>
        <w:rFonts w:ascii="Symbol" w:hAnsi="Symbol" w:hint="default"/>
      </w:rPr>
    </w:lvl>
    <w:lvl w:ilvl="1" w:tplc="40090003" w:tentative="1">
      <w:start w:val="1"/>
      <w:numFmt w:val="bullet"/>
      <w:lvlText w:val="o"/>
      <w:lvlJc w:val="left"/>
      <w:pPr>
        <w:ind w:left="3024" w:hanging="360"/>
      </w:pPr>
      <w:rPr>
        <w:rFonts w:ascii="Courier New" w:hAnsi="Courier New" w:cs="Courier New" w:hint="default"/>
      </w:rPr>
    </w:lvl>
    <w:lvl w:ilvl="2" w:tplc="40090005" w:tentative="1">
      <w:start w:val="1"/>
      <w:numFmt w:val="bullet"/>
      <w:lvlText w:val=""/>
      <w:lvlJc w:val="left"/>
      <w:pPr>
        <w:ind w:left="3744" w:hanging="360"/>
      </w:pPr>
      <w:rPr>
        <w:rFonts w:ascii="Wingdings" w:hAnsi="Wingdings" w:hint="default"/>
      </w:rPr>
    </w:lvl>
    <w:lvl w:ilvl="3" w:tplc="40090001" w:tentative="1">
      <w:start w:val="1"/>
      <w:numFmt w:val="bullet"/>
      <w:lvlText w:val=""/>
      <w:lvlJc w:val="left"/>
      <w:pPr>
        <w:ind w:left="4464" w:hanging="360"/>
      </w:pPr>
      <w:rPr>
        <w:rFonts w:ascii="Symbol" w:hAnsi="Symbol" w:hint="default"/>
      </w:rPr>
    </w:lvl>
    <w:lvl w:ilvl="4" w:tplc="40090003" w:tentative="1">
      <w:start w:val="1"/>
      <w:numFmt w:val="bullet"/>
      <w:lvlText w:val="o"/>
      <w:lvlJc w:val="left"/>
      <w:pPr>
        <w:ind w:left="5184" w:hanging="360"/>
      </w:pPr>
      <w:rPr>
        <w:rFonts w:ascii="Courier New" w:hAnsi="Courier New" w:cs="Courier New" w:hint="default"/>
      </w:rPr>
    </w:lvl>
    <w:lvl w:ilvl="5" w:tplc="40090005" w:tentative="1">
      <w:start w:val="1"/>
      <w:numFmt w:val="bullet"/>
      <w:lvlText w:val=""/>
      <w:lvlJc w:val="left"/>
      <w:pPr>
        <w:ind w:left="5904" w:hanging="360"/>
      </w:pPr>
      <w:rPr>
        <w:rFonts w:ascii="Wingdings" w:hAnsi="Wingdings" w:hint="default"/>
      </w:rPr>
    </w:lvl>
    <w:lvl w:ilvl="6" w:tplc="40090001" w:tentative="1">
      <w:start w:val="1"/>
      <w:numFmt w:val="bullet"/>
      <w:lvlText w:val=""/>
      <w:lvlJc w:val="left"/>
      <w:pPr>
        <w:ind w:left="6624" w:hanging="360"/>
      </w:pPr>
      <w:rPr>
        <w:rFonts w:ascii="Symbol" w:hAnsi="Symbol" w:hint="default"/>
      </w:rPr>
    </w:lvl>
    <w:lvl w:ilvl="7" w:tplc="40090003" w:tentative="1">
      <w:start w:val="1"/>
      <w:numFmt w:val="bullet"/>
      <w:lvlText w:val="o"/>
      <w:lvlJc w:val="left"/>
      <w:pPr>
        <w:ind w:left="7344" w:hanging="360"/>
      </w:pPr>
      <w:rPr>
        <w:rFonts w:ascii="Courier New" w:hAnsi="Courier New" w:cs="Courier New" w:hint="default"/>
      </w:rPr>
    </w:lvl>
    <w:lvl w:ilvl="8" w:tplc="40090005" w:tentative="1">
      <w:start w:val="1"/>
      <w:numFmt w:val="bullet"/>
      <w:lvlText w:val=""/>
      <w:lvlJc w:val="left"/>
      <w:pPr>
        <w:ind w:left="8064" w:hanging="360"/>
      </w:pPr>
      <w:rPr>
        <w:rFonts w:ascii="Wingdings" w:hAnsi="Wingdings" w:hint="default"/>
      </w:rPr>
    </w:lvl>
  </w:abstractNum>
  <w:abstractNum w:abstractNumId="24" w15:restartNumberingAfterBreak="0">
    <w:nsid w:val="2ECE63AD"/>
    <w:multiLevelType w:val="hybridMultilevel"/>
    <w:tmpl w:val="62909274"/>
    <w:lvl w:ilvl="0" w:tplc="40090019">
      <w:start w:val="1"/>
      <w:numFmt w:val="lowerLetter"/>
      <w:lvlText w:val="%1."/>
      <w:lvlJc w:val="left"/>
      <w:pPr>
        <w:ind w:left="1584" w:hanging="360"/>
      </w:p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25" w15:restartNumberingAfterBreak="0">
    <w:nsid w:val="2FAD43CC"/>
    <w:multiLevelType w:val="hybridMultilevel"/>
    <w:tmpl w:val="61289D3C"/>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 w15:restartNumberingAfterBreak="0">
    <w:nsid w:val="304F0F2A"/>
    <w:multiLevelType w:val="hybridMultilevel"/>
    <w:tmpl w:val="F290314A"/>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15:restartNumberingAfterBreak="0">
    <w:nsid w:val="348628B5"/>
    <w:multiLevelType w:val="hybridMultilevel"/>
    <w:tmpl w:val="D19CFB50"/>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8" w15:restartNumberingAfterBreak="0">
    <w:nsid w:val="34D223F5"/>
    <w:multiLevelType w:val="hybridMultilevel"/>
    <w:tmpl w:val="53708B6A"/>
    <w:lvl w:ilvl="0" w:tplc="B90EDBB6">
      <w:start w:val="1"/>
      <w:numFmt w:val="decimal"/>
      <w:lvlText w:val="%1."/>
      <w:lvlJc w:val="left"/>
      <w:pPr>
        <w:ind w:left="1152"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381776B6"/>
    <w:multiLevelType w:val="hybridMultilevel"/>
    <w:tmpl w:val="B0B23DCC"/>
    <w:lvl w:ilvl="0" w:tplc="1756A3DA">
      <w:start w:val="1"/>
      <w:numFmt w:val="upperLetter"/>
      <w:pStyle w:val="Appendix"/>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0" w15:restartNumberingAfterBreak="0">
    <w:nsid w:val="38681A40"/>
    <w:multiLevelType w:val="hybridMultilevel"/>
    <w:tmpl w:val="7C949E5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 w15:restartNumberingAfterBreak="0">
    <w:nsid w:val="389F58BD"/>
    <w:multiLevelType w:val="hybridMultilevel"/>
    <w:tmpl w:val="1DF6CF5E"/>
    <w:lvl w:ilvl="0" w:tplc="4009001B">
      <w:start w:val="1"/>
      <w:numFmt w:val="lowerRoman"/>
      <w:lvlText w:val="%1."/>
      <w:lvlJc w:val="right"/>
      <w:pPr>
        <w:ind w:left="1800" w:hanging="360"/>
      </w:pPr>
    </w:lvl>
    <w:lvl w:ilvl="1" w:tplc="40090019">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3B8054F5"/>
    <w:multiLevelType w:val="multilevel"/>
    <w:tmpl w:val="92F8BCEA"/>
    <w:lvl w:ilvl="0">
      <w:start w:val="1"/>
      <w:numFmt w:val="decimal"/>
      <w:lvlText w:val="%1."/>
      <w:lvlJc w:val="left"/>
      <w:pPr>
        <w:ind w:left="360" w:hanging="360"/>
      </w:pPr>
      <w:rPr>
        <w:b/>
      </w:rPr>
    </w:lvl>
    <w:lvl w:ilvl="1">
      <w:start w:val="1"/>
      <w:numFmt w:val="decimal"/>
      <w:lvlText w:val="%1.%2."/>
      <w:lvlJc w:val="left"/>
      <w:pPr>
        <w:ind w:left="792" w:hanging="432"/>
      </w:pPr>
      <w:rPr>
        <w:rFonts w:asciiTheme="minorHAnsi" w:hAnsiTheme="minorHAnsi" w:hint="default"/>
        <w:b/>
        <w:bCs/>
        <w:sz w:val="22"/>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DC50087"/>
    <w:multiLevelType w:val="hybridMultilevel"/>
    <w:tmpl w:val="E64A26E8"/>
    <w:lvl w:ilvl="0" w:tplc="40090017">
      <w:start w:val="1"/>
      <w:numFmt w:val="lowerLetter"/>
      <w:lvlText w:val="%1)"/>
      <w:lvlJc w:val="left"/>
      <w:pPr>
        <w:ind w:left="360" w:hanging="360"/>
      </w:pPr>
    </w:lvl>
    <w:lvl w:ilvl="1" w:tplc="4009001B">
      <w:start w:val="1"/>
      <w:numFmt w:val="lowerRoman"/>
      <w:lvlText w:val="%2."/>
      <w:lvlJc w:val="right"/>
      <w:pPr>
        <w:ind w:left="1080" w:hanging="360"/>
      </w:pPr>
    </w:lvl>
    <w:lvl w:ilvl="2" w:tplc="4009001B">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40537BA4"/>
    <w:multiLevelType w:val="hybridMultilevel"/>
    <w:tmpl w:val="89DC6412"/>
    <w:lvl w:ilvl="0" w:tplc="71FC4100">
      <w:start w:val="1"/>
      <w:numFmt w:val="lowerLetter"/>
      <w:lvlText w:val="%1."/>
      <w:lvlJc w:val="left"/>
      <w:pPr>
        <w:tabs>
          <w:tab w:val="num" w:pos="1440"/>
        </w:tabs>
        <w:ind w:left="1440" w:hanging="720"/>
      </w:pPr>
      <w:rPr>
        <w:rFonts w:asciiTheme="minorHAnsi" w:hAnsiTheme="minorHAnsi" w:cs="Times New Roman" w:hint="default"/>
        <w:b w:val="0"/>
        <w:i w:val="0"/>
        <w:caps w:val="0"/>
        <w:sz w:val="22"/>
        <w:szCs w:val="22"/>
      </w:rPr>
    </w:lvl>
    <w:lvl w:ilvl="1" w:tplc="7ACA0152">
      <w:start w:val="1"/>
      <w:numFmt w:val="lowerLetter"/>
      <w:lvlText w:val="%2."/>
      <w:lvlJc w:val="left"/>
      <w:pPr>
        <w:tabs>
          <w:tab w:val="num" w:pos="1440"/>
        </w:tabs>
        <w:ind w:left="1440" w:hanging="360"/>
      </w:pPr>
    </w:lvl>
    <w:lvl w:ilvl="2" w:tplc="F4D4FCBC" w:tentative="1">
      <w:start w:val="1"/>
      <w:numFmt w:val="lowerRoman"/>
      <w:lvlText w:val="%3."/>
      <w:lvlJc w:val="right"/>
      <w:pPr>
        <w:tabs>
          <w:tab w:val="num" w:pos="2160"/>
        </w:tabs>
        <w:ind w:left="2160" w:hanging="180"/>
      </w:pPr>
    </w:lvl>
    <w:lvl w:ilvl="3" w:tplc="52AE471C" w:tentative="1">
      <w:start w:val="1"/>
      <w:numFmt w:val="decimal"/>
      <w:lvlText w:val="%4."/>
      <w:lvlJc w:val="left"/>
      <w:pPr>
        <w:tabs>
          <w:tab w:val="num" w:pos="2880"/>
        </w:tabs>
        <w:ind w:left="2880" w:hanging="360"/>
      </w:pPr>
    </w:lvl>
    <w:lvl w:ilvl="4" w:tplc="4BFA356E" w:tentative="1">
      <w:start w:val="1"/>
      <w:numFmt w:val="lowerLetter"/>
      <w:lvlText w:val="%5."/>
      <w:lvlJc w:val="left"/>
      <w:pPr>
        <w:tabs>
          <w:tab w:val="num" w:pos="3600"/>
        </w:tabs>
        <w:ind w:left="3600" w:hanging="360"/>
      </w:pPr>
    </w:lvl>
    <w:lvl w:ilvl="5" w:tplc="0540B66A" w:tentative="1">
      <w:start w:val="1"/>
      <w:numFmt w:val="lowerRoman"/>
      <w:lvlText w:val="%6."/>
      <w:lvlJc w:val="right"/>
      <w:pPr>
        <w:tabs>
          <w:tab w:val="num" w:pos="4320"/>
        </w:tabs>
        <w:ind w:left="4320" w:hanging="180"/>
      </w:pPr>
    </w:lvl>
    <w:lvl w:ilvl="6" w:tplc="AFC4A0E2" w:tentative="1">
      <w:start w:val="1"/>
      <w:numFmt w:val="decimal"/>
      <w:lvlText w:val="%7."/>
      <w:lvlJc w:val="left"/>
      <w:pPr>
        <w:tabs>
          <w:tab w:val="num" w:pos="5040"/>
        </w:tabs>
        <w:ind w:left="5040" w:hanging="360"/>
      </w:pPr>
    </w:lvl>
    <w:lvl w:ilvl="7" w:tplc="6486CFCE" w:tentative="1">
      <w:start w:val="1"/>
      <w:numFmt w:val="lowerLetter"/>
      <w:lvlText w:val="%8."/>
      <w:lvlJc w:val="left"/>
      <w:pPr>
        <w:tabs>
          <w:tab w:val="num" w:pos="5760"/>
        </w:tabs>
        <w:ind w:left="5760" w:hanging="360"/>
      </w:pPr>
    </w:lvl>
    <w:lvl w:ilvl="8" w:tplc="B964CC4E" w:tentative="1">
      <w:start w:val="1"/>
      <w:numFmt w:val="lowerRoman"/>
      <w:lvlText w:val="%9."/>
      <w:lvlJc w:val="right"/>
      <w:pPr>
        <w:tabs>
          <w:tab w:val="num" w:pos="6480"/>
        </w:tabs>
        <w:ind w:left="6480" w:hanging="180"/>
      </w:pPr>
    </w:lvl>
  </w:abstractNum>
  <w:abstractNum w:abstractNumId="35" w15:restartNumberingAfterBreak="0">
    <w:nsid w:val="408B4B00"/>
    <w:multiLevelType w:val="multilevel"/>
    <w:tmpl w:val="5FEC3F94"/>
    <w:lvl w:ilvl="0">
      <w:start w:val="1"/>
      <w:numFmt w:val="decimal"/>
      <w:pStyle w:val="Head1"/>
      <w:lvlText w:val="%1."/>
      <w:lvlJc w:val="left"/>
      <w:pPr>
        <w:ind w:left="720" w:hanging="360"/>
      </w:pPr>
      <w:rPr>
        <w:b/>
      </w:rPr>
    </w:lvl>
    <w:lvl w:ilvl="1">
      <w:start w:val="2"/>
      <w:numFmt w:val="decimal"/>
      <w:isLgl/>
      <w:lvlText w:val="%1.%2"/>
      <w:lvlJc w:val="left"/>
      <w:pPr>
        <w:ind w:left="1440" w:hanging="360"/>
      </w:pPr>
      <w:rPr>
        <w:rFonts w:ascii="Times New Roman" w:hAnsi="Times New Roman" w:cs="Times New Roman" w:hint="default"/>
      </w:rPr>
    </w:lvl>
    <w:lvl w:ilvl="2">
      <w:start w:val="1"/>
      <w:numFmt w:val="decimal"/>
      <w:isLgl/>
      <w:lvlText w:val="%1.%2.%3"/>
      <w:lvlJc w:val="left"/>
      <w:pPr>
        <w:ind w:left="2520" w:hanging="720"/>
      </w:pPr>
      <w:rPr>
        <w:rFonts w:ascii="Times New Roman" w:hAnsi="Times New Roman" w:cs="Times New Roman" w:hint="default"/>
        <w:sz w:val="22"/>
        <w:szCs w:val="22"/>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7920" w:hanging="1800"/>
      </w:pPr>
      <w:rPr>
        <w:rFonts w:hint="default"/>
      </w:rPr>
    </w:lvl>
  </w:abstractNum>
  <w:abstractNum w:abstractNumId="36" w15:restartNumberingAfterBreak="0">
    <w:nsid w:val="412902C5"/>
    <w:multiLevelType w:val="hybridMultilevel"/>
    <w:tmpl w:val="F10A9F28"/>
    <w:lvl w:ilvl="0" w:tplc="638454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439F69A3"/>
    <w:multiLevelType w:val="hybridMultilevel"/>
    <w:tmpl w:val="51EEB1F8"/>
    <w:lvl w:ilvl="0" w:tplc="40090019">
      <w:start w:val="1"/>
      <w:numFmt w:val="lowerLetter"/>
      <w:lvlText w:val="%1."/>
      <w:lvlJc w:val="left"/>
      <w:pPr>
        <w:ind w:left="1584" w:hanging="360"/>
      </w:pPr>
    </w:lvl>
    <w:lvl w:ilvl="1" w:tplc="4009001B">
      <w:start w:val="1"/>
      <w:numFmt w:val="lowerRoman"/>
      <w:lvlText w:val="%2."/>
      <w:lvlJc w:val="righ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8" w15:restartNumberingAfterBreak="0">
    <w:nsid w:val="449709C2"/>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39" w15:restartNumberingAfterBreak="0">
    <w:nsid w:val="45121318"/>
    <w:multiLevelType w:val="hybridMultilevel"/>
    <w:tmpl w:val="5B22AD2A"/>
    <w:lvl w:ilvl="0" w:tplc="17DA84D0">
      <w:start w:val="2"/>
      <w:numFmt w:val="decimal"/>
      <w:lvlText w:val="%1."/>
      <w:lvlJc w:val="left"/>
      <w:pPr>
        <w:ind w:left="720" w:hanging="360"/>
      </w:pPr>
      <w:rPr>
        <w:rFonts w:hint="default"/>
      </w:r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40" w15:restartNumberingAfterBreak="0">
    <w:nsid w:val="47F24680"/>
    <w:multiLevelType w:val="hybridMultilevel"/>
    <w:tmpl w:val="E45E6970"/>
    <w:lvl w:ilvl="0" w:tplc="4009001B">
      <w:start w:val="1"/>
      <w:numFmt w:val="lowerRoman"/>
      <w:lvlText w:val="%1."/>
      <w:lvlJc w:val="right"/>
      <w:pPr>
        <w:ind w:left="2520" w:hanging="360"/>
      </w:p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41" w15:restartNumberingAfterBreak="0">
    <w:nsid w:val="49E10139"/>
    <w:multiLevelType w:val="hybridMultilevel"/>
    <w:tmpl w:val="5DF4E582"/>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FEEC69B2">
      <w:start w:val="1"/>
      <w:numFmt w:val="decimal"/>
      <w:lvlText w:val="%4."/>
      <w:lvlJc w:val="left"/>
      <w:pPr>
        <w:ind w:left="2880" w:hanging="720"/>
      </w:pPr>
      <w:rPr>
        <w:rFonts w:hint="default"/>
      </w:r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15:restartNumberingAfterBreak="0">
    <w:nsid w:val="4ACF3D2E"/>
    <w:multiLevelType w:val="hybridMultilevel"/>
    <w:tmpl w:val="7174DB74"/>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15:restartNumberingAfterBreak="0">
    <w:nsid w:val="4BB22DA8"/>
    <w:multiLevelType w:val="multilevel"/>
    <w:tmpl w:val="40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4C3C5BBD"/>
    <w:multiLevelType w:val="hybridMultilevel"/>
    <w:tmpl w:val="4A704254"/>
    <w:lvl w:ilvl="0" w:tplc="450651FA">
      <w:start w:val="1"/>
      <w:numFmt w:val="lowerRoman"/>
      <w:lvlText w:val="%1)"/>
      <w:lvlJc w:val="left"/>
      <w:pPr>
        <w:ind w:left="720" w:hanging="360"/>
      </w:pPr>
      <w:rPr>
        <w:rFonts w:ascii="Arial" w:hAnsi="Arial" w:cs="Times New Roman" w:hint="default"/>
        <w:b w:val="0"/>
        <w:i w:val="0"/>
        <w:sz w:val="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4CC56E02"/>
    <w:multiLevelType w:val="hybridMultilevel"/>
    <w:tmpl w:val="3938668C"/>
    <w:lvl w:ilvl="0" w:tplc="40090019">
      <w:start w:val="1"/>
      <w:numFmt w:val="lowerLetter"/>
      <w:lvlText w:val="%1."/>
      <w:lvlJc w:val="left"/>
      <w:pPr>
        <w:ind w:left="1152" w:hanging="360"/>
      </w:pPr>
    </w:lvl>
    <w:lvl w:ilvl="1" w:tplc="40090019" w:tentative="1">
      <w:start w:val="1"/>
      <w:numFmt w:val="lowerLetter"/>
      <w:lvlText w:val="%2."/>
      <w:lvlJc w:val="left"/>
      <w:pPr>
        <w:ind w:left="1872" w:hanging="360"/>
      </w:pPr>
    </w:lvl>
    <w:lvl w:ilvl="2" w:tplc="4009001B" w:tentative="1">
      <w:start w:val="1"/>
      <w:numFmt w:val="lowerRoman"/>
      <w:lvlText w:val="%3."/>
      <w:lvlJc w:val="right"/>
      <w:pPr>
        <w:ind w:left="2592" w:hanging="180"/>
      </w:pPr>
    </w:lvl>
    <w:lvl w:ilvl="3" w:tplc="4009000F" w:tentative="1">
      <w:start w:val="1"/>
      <w:numFmt w:val="decimal"/>
      <w:lvlText w:val="%4."/>
      <w:lvlJc w:val="left"/>
      <w:pPr>
        <w:ind w:left="3312" w:hanging="360"/>
      </w:pPr>
    </w:lvl>
    <w:lvl w:ilvl="4" w:tplc="40090019" w:tentative="1">
      <w:start w:val="1"/>
      <w:numFmt w:val="lowerLetter"/>
      <w:lvlText w:val="%5."/>
      <w:lvlJc w:val="left"/>
      <w:pPr>
        <w:ind w:left="4032" w:hanging="360"/>
      </w:pPr>
    </w:lvl>
    <w:lvl w:ilvl="5" w:tplc="4009001B" w:tentative="1">
      <w:start w:val="1"/>
      <w:numFmt w:val="lowerRoman"/>
      <w:lvlText w:val="%6."/>
      <w:lvlJc w:val="right"/>
      <w:pPr>
        <w:ind w:left="4752" w:hanging="180"/>
      </w:pPr>
    </w:lvl>
    <w:lvl w:ilvl="6" w:tplc="4009000F" w:tentative="1">
      <w:start w:val="1"/>
      <w:numFmt w:val="decimal"/>
      <w:lvlText w:val="%7."/>
      <w:lvlJc w:val="left"/>
      <w:pPr>
        <w:ind w:left="5472" w:hanging="360"/>
      </w:pPr>
    </w:lvl>
    <w:lvl w:ilvl="7" w:tplc="40090019" w:tentative="1">
      <w:start w:val="1"/>
      <w:numFmt w:val="lowerLetter"/>
      <w:lvlText w:val="%8."/>
      <w:lvlJc w:val="left"/>
      <w:pPr>
        <w:ind w:left="6192" w:hanging="360"/>
      </w:pPr>
    </w:lvl>
    <w:lvl w:ilvl="8" w:tplc="4009001B" w:tentative="1">
      <w:start w:val="1"/>
      <w:numFmt w:val="lowerRoman"/>
      <w:lvlText w:val="%9."/>
      <w:lvlJc w:val="right"/>
      <w:pPr>
        <w:ind w:left="6912" w:hanging="180"/>
      </w:pPr>
    </w:lvl>
  </w:abstractNum>
  <w:abstractNum w:abstractNumId="46" w15:restartNumberingAfterBreak="0">
    <w:nsid w:val="4F2866E5"/>
    <w:multiLevelType w:val="hybridMultilevel"/>
    <w:tmpl w:val="994EE980"/>
    <w:lvl w:ilvl="0" w:tplc="40090019">
      <w:start w:val="1"/>
      <w:numFmt w:val="lowerLetter"/>
      <w:lvlText w:val="%1."/>
      <w:lvlJc w:val="left"/>
      <w:pPr>
        <w:ind w:left="1512" w:hanging="360"/>
      </w:pPr>
    </w:lvl>
    <w:lvl w:ilvl="1" w:tplc="40090019" w:tentative="1">
      <w:start w:val="1"/>
      <w:numFmt w:val="lowerLetter"/>
      <w:lvlText w:val="%2."/>
      <w:lvlJc w:val="left"/>
      <w:pPr>
        <w:ind w:left="2232" w:hanging="360"/>
      </w:pPr>
    </w:lvl>
    <w:lvl w:ilvl="2" w:tplc="4009001B" w:tentative="1">
      <w:start w:val="1"/>
      <w:numFmt w:val="lowerRoman"/>
      <w:lvlText w:val="%3."/>
      <w:lvlJc w:val="right"/>
      <w:pPr>
        <w:ind w:left="2952" w:hanging="180"/>
      </w:pPr>
    </w:lvl>
    <w:lvl w:ilvl="3" w:tplc="4009000F" w:tentative="1">
      <w:start w:val="1"/>
      <w:numFmt w:val="decimal"/>
      <w:lvlText w:val="%4."/>
      <w:lvlJc w:val="left"/>
      <w:pPr>
        <w:ind w:left="3672" w:hanging="360"/>
      </w:pPr>
    </w:lvl>
    <w:lvl w:ilvl="4" w:tplc="40090019" w:tentative="1">
      <w:start w:val="1"/>
      <w:numFmt w:val="lowerLetter"/>
      <w:lvlText w:val="%5."/>
      <w:lvlJc w:val="left"/>
      <w:pPr>
        <w:ind w:left="4392" w:hanging="360"/>
      </w:pPr>
    </w:lvl>
    <w:lvl w:ilvl="5" w:tplc="4009001B" w:tentative="1">
      <w:start w:val="1"/>
      <w:numFmt w:val="lowerRoman"/>
      <w:lvlText w:val="%6."/>
      <w:lvlJc w:val="right"/>
      <w:pPr>
        <w:ind w:left="5112" w:hanging="180"/>
      </w:pPr>
    </w:lvl>
    <w:lvl w:ilvl="6" w:tplc="4009000F" w:tentative="1">
      <w:start w:val="1"/>
      <w:numFmt w:val="decimal"/>
      <w:lvlText w:val="%7."/>
      <w:lvlJc w:val="left"/>
      <w:pPr>
        <w:ind w:left="5832" w:hanging="360"/>
      </w:pPr>
    </w:lvl>
    <w:lvl w:ilvl="7" w:tplc="40090019" w:tentative="1">
      <w:start w:val="1"/>
      <w:numFmt w:val="lowerLetter"/>
      <w:lvlText w:val="%8."/>
      <w:lvlJc w:val="left"/>
      <w:pPr>
        <w:ind w:left="6552" w:hanging="360"/>
      </w:pPr>
    </w:lvl>
    <w:lvl w:ilvl="8" w:tplc="4009001B" w:tentative="1">
      <w:start w:val="1"/>
      <w:numFmt w:val="lowerRoman"/>
      <w:lvlText w:val="%9."/>
      <w:lvlJc w:val="right"/>
      <w:pPr>
        <w:ind w:left="7272" w:hanging="180"/>
      </w:pPr>
    </w:lvl>
  </w:abstractNum>
  <w:abstractNum w:abstractNumId="47" w15:restartNumberingAfterBreak="0">
    <w:nsid w:val="500F046B"/>
    <w:multiLevelType w:val="hybridMultilevel"/>
    <w:tmpl w:val="5F72F4E6"/>
    <w:lvl w:ilvl="0" w:tplc="ED62730C">
      <w:start w:val="1"/>
      <w:numFmt w:val="lowerLetter"/>
      <w:lvlText w:val="(%1)"/>
      <w:lvlJc w:val="left"/>
      <w:pPr>
        <w:ind w:left="4298" w:hanging="360"/>
      </w:pPr>
      <w:rPr>
        <w:rFonts w:hint="default"/>
      </w:r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48" w15:restartNumberingAfterBreak="0">
    <w:nsid w:val="57744CA0"/>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9" w15:restartNumberingAfterBreak="0">
    <w:nsid w:val="59863D7F"/>
    <w:multiLevelType w:val="hybridMultilevel"/>
    <w:tmpl w:val="F5148BC8"/>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0" w15:restartNumberingAfterBreak="0">
    <w:nsid w:val="5E9C5964"/>
    <w:multiLevelType w:val="hybridMultilevel"/>
    <w:tmpl w:val="34CE3CAC"/>
    <w:lvl w:ilvl="0" w:tplc="40090019">
      <w:start w:val="1"/>
      <w:numFmt w:val="lowerLetter"/>
      <w:lvlText w:val="%1."/>
      <w:lvlJc w:val="left"/>
      <w:pPr>
        <w:ind w:left="1503" w:hanging="360"/>
      </w:pPr>
    </w:lvl>
    <w:lvl w:ilvl="1" w:tplc="40090019" w:tentative="1">
      <w:start w:val="1"/>
      <w:numFmt w:val="lowerLetter"/>
      <w:lvlText w:val="%2."/>
      <w:lvlJc w:val="left"/>
      <w:pPr>
        <w:ind w:left="2223" w:hanging="360"/>
      </w:pPr>
    </w:lvl>
    <w:lvl w:ilvl="2" w:tplc="4009001B" w:tentative="1">
      <w:start w:val="1"/>
      <w:numFmt w:val="lowerRoman"/>
      <w:lvlText w:val="%3."/>
      <w:lvlJc w:val="right"/>
      <w:pPr>
        <w:ind w:left="2943" w:hanging="180"/>
      </w:pPr>
    </w:lvl>
    <w:lvl w:ilvl="3" w:tplc="4009000F" w:tentative="1">
      <w:start w:val="1"/>
      <w:numFmt w:val="decimal"/>
      <w:lvlText w:val="%4."/>
      <w:lvlJc w:val="left"/>
      <w:pPr>
        <w:ind w:left="3663" w:hanging="360"/>
      </w:pPr>
    </w:lvl>
    <w:lvl w:ilvl="4" w:tplc="40090019" w:tentative="1">
      <w:start w:val="1"/>
      <w:numFmt w:val="lowerLetter"/>
      <w:lvlText w:val="%5."/>
      <w:lvlJc w:val="left"/>
      <w:pPr>
        <w:ind w:left="4383" w:hanging="360"/>
      </w:pPr>
    </w:lvl>
    <w:lvl w:ilvl="5" w:tplc="4009001B" w:tentative="1">
      <w:start w:val="1"/>
      <w:numFmt w:val="lowerRoman"/>
      <w:lvlText w:val="%6."/>
      <w:lvlJc w:val="right"/>
      <w:pPr>
        <w:ind w:left="5103" w:hanging="180"/>
      </w:pPr>
    </w:lvl>
    <w:lvl w:ilvl="6" w:tplc="4009000F" w:tentative="1">
      <w:start w:val="1"/>
      <w:numFmt w:val="decimal"/>
      <w:lvlText w:val="%7."/>
      <w:lvlJc w:val="left"/>
      <w:pPr>
        <w:ind w:left="5823" w:hanging="360"/>
      </w:pPr>
    </w:lvl>
    <w:lvl w:ilvl="7" w:tplc="40090019" w:tentative="1">
      <w:start w:val="1"/>
      <w:numFmt w:val="lowerLetter"/>
      <w:lvlText w:val="%8."/>
      <w:lvlJc w:val="left"/>
      <w:pPr>
        <w:ind w:left="6543" w:hanging="360"/>
      </w:pPr>
    </w:lvl>
    <w:lvl w:ilvl="8" w:tplc="4009001B" w:tentative="1">
      <w:start w:val="1"/>
      <w:numFmt w:val="lowerRoman"/>
      <w:lvlText w:val="%9."/>
      <w:lvlJc w:val="right"/>
      <w:pPr>
        <w:ind w:left="7263" w:hanging="180"/>
      </w:pPr>
    </w:lvl>
  </w:abstractNum>
  <w:abstractNum w:abstractNumId="51" w15:restartNumberingAfterBreak="0">
    <w:nsid w:val="61AE189A"/>
    <w:multiLevelType w:val="hybridMultilevel"/>
    <w:tmpl w:val="BFFCCA3C"/>
    <w:lvl w:ilvl="0" w:tplc="40090019">
      <w:start w:val="1"/>
      <w:numFmt w:val="lowerLetter"/>
      <w:lvlText w:val="%1."/>
      <w:lvlJc w:val="left"/>
      <w:pPr>
        <w:ind w:left="1800" w:hanging="360"/>
      </w:pPr>
    </w:lvl>
    <w:lvl w:ilvl="1" w:tplc="40090019">
      <w:start w:val="1"/>
      <w:numFmt w:val="lowerLetter"/>
      <w:lvlText w:val="%2."/>
      <w:lvlJc w:val="left"/>
      <w:pPr>
        <w:ind w:left="2520" w:hanging="360"/>
      </w:pPr>
    </w:lvl>
    <w:lvl w:ilvl="2" w:tplc="4009001B">
      <w:start w:val="1"/>
      <w:numFmt w:val="lowerRoman"/>
      <w:lvlText w:val="%3."/>
      <w:lvlJc w:val="right"/>
      <w:pPr>
        <w:ind w:left="3240" w:hanging="180"/>
      </w:pPr>
    </w:lvl>
    <w:lvl w:ilvl="3" w:tplc="FEEC69B2">
      <w:start w:val="1"/>
      <w:numFmt w:val="decimal"/>
      <w:lvlText w:val="%4."/>
      <w:lvlJc w:val="left"/>
      <w:pPr>
        <w:ind w:left="4320" w:hanging="720"/>
      </w:pPr>
      <w:rPr>
        <w:rFonts w:hint="default"/>
      </w:r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2" w15:restartNumberingAfterBreak="0">
    <w:nsid w:val="61FB2C34"/>
    <w:multiLevelType w:val="hybridMultilevel"/>
    <w:tmpl w:val="30382E26"/>
    <w:lvl w:ilvl="0" w:tplc="4009001B">
      <w:start w:val="1"/>
      <w:numFmt w:val="lowerRoman"/>
      <w:lvlText w:val="%1."/>
      <w:lvlJc w:val="right"/>
      <w:pPr>
        <w:ind w:left="1800" w:hanging="360"/>
      </w:pPr>
    </w:lvl>
    <w:lvl w:ilvl="1" w:tplc="F7A894AC">
      <w:start w:val="1"/>
      <w:numFmt w:val="lowerRoman"/>
      <w:lvlText w:val="(%2)"/>
      <w:lvlJc w:val="left"/>
      <w:pPr>
        <w:ind w:left="2880" w:hanging="720"/>
      </w:pPr>
      <w:rPr>
        <w:rFonts w:hint="default"/>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3" w15:restartNumberingAfterBreak="0">
    <w:nsid w:val="63724E45"/>
    <w:multiLevelType w:val="multilevel"/>
    <w:tmpl w:val="F12A8C8A"/>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9"/>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4" w15:restartNumberingAfterBreak="0">
    <w:nsid w:val="63A45D69"/>
    <w:multiLevelType w:val="hybridMultilevel"/>
    <w:tmpl w:val="BED46EDA"/>
    <w:lvl w:ilvl="0" w:tplc="80B646F2">
      <w:start w:val="1"/>
      <w:numFmt w:val="lowerLetter"/>
      <w:lvlText w:val="(%1)"/>
      <w:lvlJc w:val="left"/>
      <w:pPr>
        <w:tabs>
          <w:tab w:val="num" w:pos="1440"/>
        </w:tabs>
        <w:ind w:left="1440" w:hanging="720"/>
      </w:pPr>
      <w:rPr>
        <w:b w:val="0"/>
        <w:bCs w:val="0"/>
        <w:i w:val="0"/>
        <w:iCs w:val="0"/>
      </w:rPr>
    </w:lvl>
    <w:lvl w:ilvl="1" w:tplc="04090019">
      <w:start w:val="1"/>
      <w:numFmt w:val="lowerLetter"/>
      <w:pStyle w:val="NRDAHead2"/>
      <w:lvlText w:val="%2."/>
      <w:lvlJc w:val="left"/>
      <w:pPr>
        <w:tabs>
          <w:tab w:val="num" w:pos="2160"/>
        </w:tabs>
        <w:ind w:left="2160" w:hanging="360"/>
      </w:pPr>
    </w:lvl>
    <w:lvl w:ilvl="2" w:tplc="0409001B">
      <w:start w:val="1"/>
      <w:numFmt w:val="lowerRoman"/>
      <w:pStyle w:val="NRDAhead3"/>
      <w:lvlText w:val="%3."/>
      <w:lvlJc w:val="right"/>
      <w:pPr>
        <w:tabs>
          <w:tab w:val="num" w:pos="180"/>
        </w:tabs>
        <w:ind w:left="1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5" w15:restartNumberingAfterBreak="0">
    <w:nsid w:val="64AB3EF2"/>
    <w:multiLevelType w:val="hybridMultilevel"/>
    <w:tmpl w:val="EA72A4BC"/>
    <w:lvl w:ilvl="0" w:tplc="504E3F4E">
      <w:start w:val="1"/>
      <w:numFmt w:val="lowerLetter"/>
      <w:lvlText w:val="(%1)"/>
      <w:lvlJc w:val="left"/>
      <w:pPr>
        <w:ind w:left="1584" w:hanging="360"/>
      </w:pPr>
      <w:rPr>
        <w:rFonts w:hint="default"/>
      </w:rPr>
    </w:lvl>
    <w:lvl w:ilvl="1" w:tplc="40090019" w:tentative="1">
      <w:start w:val="1"/>
      <w:numFmt w:val="lowerLetter"/>
      <w:lvlText w:val="%2."/>
      <w:lvlJc w:val="left"/>
      <w:pPr>
        <w:ind w:left="2304" w:hanging="360"/>
      </w:p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6" w15:restartNumberingAfterBreak="0">
    <w:nsid w:val="68165D1A"/>
    <w:multiLevelType w:val="hybridMultilevel"/>
    <w:tmpl w:val="B3684C6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13">
      <w:start w:val="1"/>
      <w:numFmt w:val="upperRoman"/>
      <w:lvlText w:val="%4."/>
      <w:lvlJc w:val="right"/>
      <w:pPr>
        <w:ind w:left="2520" w:hanging="360"/>
      </w:pPr>
      <w:rPr>
        <w:rFonts w:hint="default"/>
      </w:rPr>
    </w:lvl>
    <w:lvl w:ilvl="4" w:tplc="81CE4B36">
      <w:start w:val="1"/>
      <w:numFmt w:val="upperLetter"/>
      <w:lvlText w:val="%5."/>
      <w:lvlJc w:val="left"/>
      <w:pPr>
        <w:ind w:left="3240" w:hanging="360"/>
      </w:pPr>
      <w:rPr>
        <w:rFonts w:hint="default"/>
        <w:b/>
      </w:r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7" w15:restartNumberingAfterBreak="0">
    <w:nsid w:val="681C3665"/>
    <w:multiLevelType w:val="hybridMultilevel"/>
    <w:tmpl w:val="ED162B4C"/>
    <w:lvl w:ilvl="0" w:tplc="40090019">
      <w:start w:val="1"/>
      <w:numFmt w:val="lowerLetter"/>
      <w:lvlText w:val="%1."/>
      <w:lvlJc w:val="left"/>
      <w:pPr>
        <w:ind w:left="1584" w:hanging="360"/>
      </w:pPr>
    </w:lvl>
    <w:lvl w:ilvl="1" w:tplc="40090019">
      <w:start w:val="1"/>
      <w:numFmt w:val="lowerLetter"/>
      <w:lvlText w:val="%2."/>
      <w:lvlJc w:val="left"/>
      <w:pPr>
        <w:ind w:left="2304" w:hanging="360"/>
      </w:pPr>
    </w:lvl>
    <w:lvl w:ilvl="2" w:tplc="4009001B">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58" w15:restartNumberingAfterBreak="0">
    <w:nsid w:val="6923340D"/>
    <w:multiLevelType w:val="hybridMultilevel"/>
    <w:tmpl w:val="055A87A6"/>
    <w:lvl w:ilvl="0" w:tplc="40090013">
      <w:start w:val="1"/>
      <w:numFmt w:val="upperRoman"/>
      <w:lvlText w:val="%1."/>
      <w:lvlJc w:val="right"/>
      <w:pPr>
        <w:ind w:left="4298" w:hanging="360"/>
      </w:pPr>
    </w:lvl>
    <w:lvl w:ilvl="1" w:tplc="40090019" w:tentative="1">
      <w:start w:val="1"/>
      <w:numFmt w:val="lowerLetter"/>
      <w:lvlText w:val="%2."/>
      <w:lvlJc w:val="left"/>
      <w:pPr>
        <w:ind w:left="5018" w:hanging="360"/>
      </w:pPr>
    </w:lvl>
    <w:lvl w:ilvl="2" w:tplc="4009001B" w:tentative="1">
      <w:start w:val="1"/>
      <w:numFmt w:val="lowerRoman"/>
      <w:lvlText w:val="%3."/>
      <w:lvlJc w:val="right"/>
      <w:pPr>
        <w:ind w:left="5738" w:hanging="180"/>
      </w:pPr>
    </w:lvl>
    <w:lvl w:ilvl="3" w:tplc="4009000F" w:tentative="1">
      <w:start w:val="1"/>
      <w:numFmt w:val="decimal"/>
      <w:lvlText w:val="%4."/>
      <w:lvlJc w:val="left"/>
      <w:pPr>
        <w:ind w:left="6458" w:hanging="360"/>
      </w:pPr>
    </w:lvl>
    <w:lvl w:ilvl="4" w:tplc="40090019" w:tentative="1">
      <w:start w:val="1"/>
      <w:numFmt w:val="lowerLetter"/>
      <w:lvlText w:val="%5."/>
      <w:lvlJc w:val="left"/>
      <w:pPr>
        <w:ind w:left="7178" w:hanging="360"/>
      </w:pPr>
    </w:lvl>
    <w:lvl w:ilvl="5" w:tplc="4009001B" w:tentative="1">
      <w:start w:val="1"/>
      <w:numFmt w:val="lowerRoman"/>
      <w:lvlText w:val="%6."/>
      <w:lvlJc w:val="right"/>
      <w:pPr>
        <w:ind w:left="7898" w:hanging="180"/>
      </w:pPr>
    </w:lvl>
    <w:lvl w:ilvl="6" w:tplc="4009000F" w:tentative="1">
      <w:start w:val="1"/>
      <w:numFmt w:val="decimal"/>
      <w:lvlText w:val="%7."/>
      <w:lvlJc w:val="left"/>
      <w:pPr>
        <w:ind w:left="8618" w:hanging="360"/>
      </w:pPr>
    </w:lvl>
    <w:lvl w:ilvl="7" w:tplc="40090019" w:tentative="1">
      <w:start w:val="1"/>
      <w:numFmt w:val="lowerLetter"/>
      <w:lvlText w:val="%8."/>
      <w:lvlJc w:val="left"/>
      <w:pPr>
        <w:ind w:left="9338" w:hanging="360"/>
      </w:pPr>
    </w:lvl>
    <w:lvl w:ilvl="8" w:tplc="4009001B" w:tentative="1">
      <w:start w:val="1"/>
      <w:numFmt w:val="lowerRoman"/>
      <w:lvlText w:val="%9."/>
      <w:lvlJc w:val="right"/>
      <w:pPr>
        <w:ind w:left="10058" w:hanging="180"/>
      </w:pPr>
    </w:lvl>
  </w:abstractNum>
  <w:abstractNum w:abstractNumId="59" w15:restartNumberingAfterBreak="0">
    <w:nsid w:val="6B6959B0"/>
    <w:multiLevelType w:val="hybridMultilevel"/>
    <w:tmpl w:val="AF90CAAC"/>
    <w:lvl w:ilvl="0" w:tplc="D9E262F4">
      <w:start w:val="3"/>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0" w15:restartNumberingAfterBreak="0">
    <w:nsid w:val="72C3610D"/>
    <w:multiLevelType w:val="hybridMultilevel"/>
    <w:tmpl w:val="02A48B62"/>
    <w:lvl w:ilvl="0" w:tplc="40090019">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1" w15:restartNumberingAfterBreak="0">
    <w:nsid w:val="79A87B9B"/>
    <w:multiLevelType w:val="hybridMultilevel"/>
    <w:tmpl w:val="5D2A7524"/>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7B9B379F"/>
    <w:multiLevelType w:val="hybridMultilevel"/>
    <w:tmpl w:val="B08459F8"/>
    <w:lvl w:ilvl="0" w:tplc="40090019">
      <w:start w:val="1"/>
      <w:numFmt w:val="lowerLetter"/>
      <w:lvlText w:val="%1."/>
      <w:lvlJc w:val="left"/>
      <w:pPr>
        <w:ind w:left="1584" w:hanging="360"/>
      </w:pPr>
    </w:lvl>
    <w:lvl w:ilvl="1" w:tplc="632ADD62">
      <w:start w:val="1"/>
      <w:numFmt w:val="lowerRoman"/>
      <w:lvlText w:val="(%2)"/>
      <w:lvlJc w:val="left"/>
      <w:pPr>
        <w:ind w:left="2664" w:hanging="720"/>
      </w:pPr>
      <w:rPr>
        <w:rFonts w:hint="default"/>
      </w:rPr>
    </w:lvl>
    <w:lvl w:ilvl="2" w:tplc="4009001B" w:tentative="1">
      <w:start w:val="1"/>
      <w:numFmt w:val="lowerRoman"/>
      <w:lvlText w:val="%3."/>
      <w:lvlJc w:val="right"/>
      <w:pPr>
        <w:ind w:left="3024" w:hanging="180"/>
      </w:pPr>
    </w:lvl>
    <w:lvl w:ilvl="3" w:tplc="4009000F" w:tentative="1">
      <w:start w:val="1"/>
      <w:numFmt w:val="decimal"/>
      <w:lvlText w:val="%4."/>
      <w:lvlJc w:val="left"/>
      <w:pPr>
        <w:ind w:left="3744" w:hanging="360"/>
      </w:pPr>
    </w:lvl>
    <w:lvl w:ilvl="4" w:tplc="40090019" w:tentative="1">
      <w:start w:val="1"/>
      <w:numFmt w:val="lowerLetter"/>
      <w:lvlText w:val="%5."/>
      <w:lvlJc w:val="left"/>
      <w:pPr>
        <w:ind w:left="4464" w:hanging="360"/>
      </w:pPr>
    </w:lvl>
    <w:lvl w:ilvl="5" w:tplc="4009001B" w:tentative="1">
      <w:start w:val="1"/>
      <w:numFmt w:val="lowerRoman"/>
      <w:lvlText w:val="%6."/>
      <w:lvlJc w:val="right"/>
      <w:pPr>
        <w:ind w:left="5184" w:hanging="180"/>
      </w:pPr>
    </w:lvl>
    <w:lvl w:ilvl="6" w:tplc="4009000F" w:tentative="1">
      <w:start w:val="1"/>
      <w:numFmt w:val="decimal"/>
      <w:lvlText w:val="%7."/>
      <w:lvlJc w:val="left"/>
      <w:pPr>
        <w:ind w:left="5904" w:hanging="360"/>
      </w:pPr>
    </w:lvl>
    <w:lvl w:ilvl="7" w:tplc="40090019" w:tentative="1">
      <w:start w:val="1"/>
      <w:numFmt w:val="lowerLetter"/>
      <w:lvlText w:val="%8."/>
      <w:lvlJc w:val="left"/>
      <w:pPr>
        <w:ind w:left="6624" w:hanging="360"/>
      </w:pPr>
    </w:lvl>
    <w:lvl w:ilvl="8" w:tplc="4009001B" w:tentative="1">
      <w:start w:val="1"/>
      <w:numFmt w:val="lowerRoman"/>
      <w:lvlText w:val="%9."/>
      <w:lvlJc w:val="right"/>
      <w:pPr>
        <w:ind w:left="7344" w:hanging="180"/>
      </w:pPr>
    </w:lvl>
  </w:abstractNum>
  <w:abstractNum w:abstractNumId="63" w15:restartNumberingAfterBreak="0">
    <w:nsid w:val="7ECA72A3"/>
    <w:multiLevelType w:val="hybridMultilevel"/>
    <w:tmpl w:val="E4808B30"/>
    <w:lvl w:ilvl="0" w:tplc="4009000F">
      <w:start w:val="1"/>
      <w:numFmt w:val="decimal"/>
      <w:lvlText w:val="%1."/>
      <w:lvlJc w:val="lef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num w:numId="1">
    <w:abstractNumId w:val="32"/>
  </w:num>
  <w:num w:numId="2">
    <w:abstractNumId w:val="56"/>
  </w:num>
  <w:num w:numId="3">
    <w:abstractNumId w:val="62"/>
  </w:num>
  <w:num w:numId="4">
    <w:abstractNumId w:val="5"/>
  </w:num>
  <w:num w:numId="5">
    <w:abstractNumId w:val="52"/>
  </w:num>
  <w:num w:numId="6">
    <w:abstractNumId w:val="4"/>
  </w:num>
  <w:num w:numId="7">
    <w:abstractNumId w:val="6"/>
  </w:num>
  <w:num w:numId="8">
    <w:abstractNumId w:val="24"/>
  </w:num>
  <w:num w:numId="9">
    <w:abstractNumId w:val="20"/>
  </w:num>
  <w:num w:numId="10">
    <w:abstractNumId w:val="49"/>
  </w:num>
  <w:num w:numId="11">
    <w:abstractNumId w:val="31"/>
  </w:num>
  <w:num w:numId="12">
    <w:abstractNumId w:val="22"/>
  </w:num>
  <w:num w:numId="13">
    <w:abstractNumId w:val="17"/>
  </w:num>
  <w:num w:numId="14">
    <w:abstractNumId w:val="46"/>
  </w:num>
  <w:num w:numId="15">
    <w:abstractNumId w:val="37"/>
  </w:num>
  <w:num w:numId="16">
    <w:abstractNumId w:val="57"/>
  </w:num>
  <w:num w:numId="17">
    <w:abstractNumId w:val="40"/>
  </w:num>
  <w:num w:numId="18">
    <w:abstractNumId w:val="45"/>
  </w:num>
  <w:num w:numId="19">
    <w:abstractNumId w:val="2"/>
  </w:num>
  <w:num w:numId="20">
    <w:abstractNumId w:val="51"/>
  </w:num>
  <w:num w:numId="21">
    <w:abstractNumId w:val="7"/>
  </w:num>
  <w:num w:numId="22">
    <w:abstractNumId w:val="18"/>
  </w:num>
  <w:num w:numId="23">
    <w:abstractNumId w:val="25"/>
  </w:num>
  <w:num w:numId="24">
    <w:abstractNumId w:val="60"/>
  </w:num>
  <w:num w:numId="25">
    <w:abstractNumId w:val="42"/>
  </w:num>
  <w:num w:numId="26">
    <w:abstractNumId w:val="21"/>
  </w:num>
  <w:num w:numId="27">
    <w:abstractNumId w:val="11"/>
  </w:num>
  <w:num w:numId="28">
    <w:abstractNumId w:val="9"/>
  </w:num>
  <w:num w:numId="29">
    <w:abstractNumId w:val="61"/>
  </w:num>
  <w:num w:numId="30">
    <w:abstractNumId w:val="1"/>
  </w:num>
  <w:num w:numId="31">
    <w:abstractNumId w:val="3"/>
  </w:num>
  <w:num w:numId="32">
    <w:abstractNumId w:val="33"/>
  </w:num>
  <w:num w:numId="33">
    <w:abstractNumId w:val="41"/>
  </w:num>
  <w:num w:numId="34">
    <w:abstractNumId w:val="8"/>
  </w:num>
  <w:num w:numId="35">
    <w:abstractNumId w:val="16"/>
  </w:num>
  <w:num w:numId="36">
    <w:abstractNumId w:val="30"/>
  </w:num>
  <w:num w:numId="37">
    <w:abstractNumId w:val="27"/>
  </w:num>
  <w:num w:numId="38">
    <w:abstractNumId w:val="14"/>
  </w:num>
  <w:num w:numId="39">
    <w:abstractNumId w:val="10"/>
  </w:num>
  <w:num w:numId="40">
    <w:abstractNumId w:val="54"/>
  </w:num>
  <w:num w:numId="41">
    <w:abstractNumId w:val="34"/>
  </w:num>
  <w:num w:numId="42">
    <w:abstractNumId w:val="35"/>
  </w:num>
  <w:num w:numId="43">
    <w:abstractNumId w:val="19"/>
  </w:num>
  <w:num w:numId="44">
    <w:abstractNumId w:val="15"/>
  </w:num>
  <w:num w:numId="45">
    <w:abstractNumId w:val="12"/>
  </w:num>
  <w:num w:numId="46">
    <w:abstractNumId w:val="28"/>
  </w:num>
  <w:num w:numId="47">
    <w:abstractNumId w:val="63"/>
  </w:num>
  <w:num w:numId="48">
    <w:abstractNumId w:val="48"/>
  </w:num>
  <w:num w:numId="49">
    <w:abstractNumId w:val="26"/>
  </w:num>
  <w:num w:numId="50">
    <w:abstractNumId w:val="39"/>
  </w:num>
  <w:num w:numId="51">
    <w:abstractNumId w:val="58"/>
  </w:num>
  <w:num w:numId="52">
    <w:abstractNumId w:val="44"/>
  </w:num>
  <w:num w:numId="53">
    <w:abstractNumId w:val="36"/>
  </w:num>
  <w:num w:numId="54">
    <w:abstractNumId w:val="50"/>
  </w:num>
  <w:num w:numId="55">
    <w:abstractNumId w:val="13"/>
  </w:num>
  <w:num w:numId="56">
    <w:abstractNumId w:val="55"/>
  </w:num>
  <w:num w:numId="57">
    <w:abstractNumId w:val="47"/>
  </w:num>
  <w:num w:numId="58">
    <w:abstractNumId w:val="53"/>
  </w:num>
  <w:num w:numId="59">
    <w:abstractNumId w:val="43"/>
  </w:num>
  <w:num w:numId="60">
    <w:abstractNumId w:val="38"/>
  </w:num>
  <w:num w:numId="61">
    <w:abstractNumId w:val="23"/>
  </w:num>
  <w:num w:numId="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64">
    <w:abstractNumId w:val="5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nuka manjunath">
    <w15:presenceInfo w15:providerId="Windows Live" w15:userId="13af5b994816fb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N" w:vendorID="64" w:dllVersion="6" w:nlCheck="1" w:checkStyle="0"/>
  <w:activeWritingStyle w:appName="MSWord" w:lang="en-GB" w:vendorID="64" w:dllVersion="6" w:nlCheck="1" w:checkStyle="0"/>
  <w:activeWritingStyle w:appName="MSWord" w:lang="en-US" w:vendorID="64" w:dllVersion="6" w:nlCheck="1" w:checkStyle="0"/>
  <w:activeWritingStyle w:appName="MSWord" w:lang="en-IN" w:vendorID="64" w:dllVersion="4096" w:nlCheck="1" w:checkStyle="0"/>
  <w:activeWritingStyle w:appName="MSWord" w:lang="en-US" w:vendorID="64" w:dllVersion="4096" w:nlCheck="1" w:checkStyle="0"/>
  <w:activeWritingStyle w:appName="MSWord" w:lang="en-IN" w:vendorID="64" w:dllVersion="131078" w:nlCheck="1" w:checkStyle="0"/>
  <w:activeWritingStyle w:appName="MSWord" w:lang="en-US" w:vendorID="64" w:dllVersion="131078" w:nlCheck="1" w:checkStyle="0"/>
  <w:doNotTrackFormatting/>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D48"/>
    <w:rsid w:val="000006FE"/>
    <w:rsid w:val="000025C7"/>
    <w:rsid w:val="000034C0"/>
    <w:rsid w:val="0000420C"/>
    <w:rsid w:val="00007A5B"/>
    <w:rsid w:val="000116A0"/>
    <w:rsid w:val="00011CEC"/>
    <w:rsid w:val="00012090"/>
    <w:rsid w:val="00015911"/>
    <w:rsid w:val="0001618D"/>
    <w:rsid w:val="000162A2"/>
    <w:rsid w:val="00017178"/>
    <w:rsid w:val="000172C5"/>
    <w:rsid w:val="000211AF"/>
    <w:rsid w:val="0002260C"/>
    <w:rsid w:val="00024561"/>
    <w:rsid w:val="00024EA7"/>
    <w:rsid w:val="00025171"/>
    <w:rsid w:val="00027DE0"/>
    <w:rsid w:val="00030A4F"/>
    <w:rsid w:val="00031D88"/>
    <w:rsid w:val="000330BD"/>
    <w:rsid w:val="0003421E"/>
    <w:rsid w:val="00042278"/>
    <w:rsid w:val="0004318B"/>
    <w:rsid w:val="00043ABA"/>
    <w:rsid w:val="00044B27"/>
    <w:rsid w:val="00044B94"/>
    <w:rsid w:val="000454E5"/>
    <w:rsid w:val="00046359"/>
    <w:rsid w:val="000464EF"/>
    <w:rsid w:val="000469E5"/>
    <w:rsid w:val="000512E1"/>
    <w:rsid w:val="00051309"/>
    <w:rsid w:val="0005322F"/>
    <w:rsid w:val="00053A8B"/>
    <w:rsid w:val="00054122"/>
    <w:rsid w:val="00054F0B"/>
    <w:rsid w:val="00056E66"/>
    <w:rsid w:val="000577D7"/>
    <w:rsid w:val="00060C8A"/>
    <w:rsid w:val="00062FA6"/>
    <w:rsid w:val="000630E8"/>
    <w:rsid w:val="00066056"/>
    <w:rsid w:val="00070CDA"/>
    <w:rsid w:val="00071FBF"/>
    <w:rsid w:val="00073348"/>
    <w:rsid w:val="00074A3C"/>
    <w:rsid w:val="00075245"/>
    <w:rsid w:val="000762FF"/>
    <w:rsid w:val="0007635D"/>
    <w:rsid w:val="00077B00"/>
    <w:rsid w:val="00080893"/>
    <w:rsid w:val="00080E07"/>
    <w:rsid w:val="00081932"/>
    <w:rsid w:val="00081D56"/>
    <w:rsid w:val="00081EDA"/>
    <w:rsid w:val="00082BF5"/>
    <w:rsid w:val="000833A7"/>
    <w:rsid w:val="00083C10"/>
    <w:rsid w:val="000844A5"/>
    <w:rsid w:val="00085C04"/>
    <w:rsid w:val="00087142"/>
    <w:rsid w:val="00087278"/>
    <w:rsid w:val="00091A0C"/>
    <w:rsid w:val="00094F40"/>
    <w:rsid w:val="00095DCF"/>
    <w:rsid w:val="00097947"/>
    <w:rsid w:val="000A05C5"/>
    <w:rsid w:val="000A0DF5"/>
    <w:rsid w:val="000A1439"/>
    <w:rsid w:val="000A19E6"/>
    <w:rsid w:val="000A1BEB"/>
    <w:rsid w:val="000A2160"/>
    <w:rsid w:val="000A2ADE"/>
    <w:rsid w:val="000A34DB"/>
    <w:rsid w:val="000A596F"/>
    <w:rsid w:val="000A5F82"/>
    <w:rsid w:val="000B1BD4"/>
    <w:rsid w:val="000B21A0"/>
    <w:rsid w:val="000B2FA2"/>
    <w:rsid w:val="000B3FED"/>
    <w:rsid w:val="000B68D4"/>
    <w:rsid w:val="000C0B65"/>
    <w:rsid w:val="000C2908"/>
    <w:rsid w:val="000C342A"/>
    <w:rsid w:val="000C690E"/>
    <w:rsid w:val="000C7836"/>
    <w:rsid w:val="000D0E86"/>
    <w:rsid w:val="000D108D"/>
    <w:rsid w:val="000D183A"/>
    <w:rsid w:val="000D2421"/>
    <w:rsid w:val="000D2AFB"/>
    <w:rsid w:val="000D55DC"/>
    <w:rsid w:val="000D5B7E"/>
    <w:rsid w:val="000D6778"/>
    <w:rsid w:val="000E00A9"/>
    <w:rsid w:val="000E11C1"/>
    <w:rsid w:val="000E15C5"/>
    <w:rsid w:val="000E33BB"/>
    <w:rsid w:val="000E44EA"/>
    <w:rsid w:val="000E6121"/>
    <w:rsid w:val="000E76A1"/>
    <w:rsid w:val="001002A4"/>
    <w:rsid w:val="0010130E"/>
    <w:rsid w:val="00102627"/>
    <w:rsid w:val="0010263A"/>
    <w:rsid w:val="00103668"/>
    <w:rsid w:val="00105EFC"/>
    <w:rsid w:val="001065E1"/>
    <w:rsid w:val="001065E8"/>
    <w:rsid w:val="00106925"/>
    <w:rsid w:val="00106FEA"/>
    <w:rsid w:val="00110A42"/>
    <w:rsid w:val="00111884"/>
    <w:rsid w:val="00113FFC"/>
    <w:rsid w:val="001151DA"/>
    <w:rsid w:val="001164B1"/>
    <w:rsid w:val="00117281"/>
    <w:rsid w:val="001261FF"/>
    <w:rsid w:val="00127790"/>
    <w:rsid w:val="00134EED"/>
    <w:rsid w:val="001351C2"/>
    <w:rsid w:val="00137914"/>
    <w:rsid w:val="00140AC4"/>
    <w:rsid w:val="00140D8F"/>
    <w:rsid w:val="001435A9"/>
    <w:rsid w:val="00144610"/>
    <w:rsid w:val="001449C3"/>
    <w:rsid w:val="00147098"/>
    <w:rsid w:val="001509EA"/>
    <w:rsid w:val="001518B9"/>
    <w:rsid w:val="001531B0"/>
    <w:rsid w:val="001534CD"/>
    <w:rsid w:val="00154132"/>
    <w:rsid w:val="0015425E"/>
    <w:rsid w:val="00155508"/>
    <w:rsid w:val="00155727"/>
    <w:rsid w:val="00155A61"/>
    <w:rsid w:val="00160563"/>
    <w:rsid w:val="001619E0"/>
    <w:rsid w:val="0016212D"/>
    <w:rsid w:val="001635E5"/>
    <w:rsid w:val="00172F59"/>
    <w:rsid w:val="0017388F"/>
    <w:rsid w:val="0017512D"/>
    <w:rsid w:val="00182838"/>
    <w:rsid w:val="00185E6D"/>
    <w:rsid w:val="0019253D"/>
    <w:rsid w:val="0019492A"/>
    <w:rsid w:val="00195B3A"/>
    <w:rsid w:val="00196387"/>
    <w:rsid w:val="00196A66"/>
    <w:rsid w:val="00197553"/>
    <w:rsid w:val="001A0C5F"/>
    <w:rsid w:val="001A399E"/>
    <w:rsid w:val="001A3BAD"/>
    <w:rsid w:val="001A3C2B"/>
    <w:rsid w:val="001A486A"/>
    <w:rsid w:val="001A4ADF"/>
    <w:rsid w:val="001A6041"/>
    <w:rsid w:val="001A6CA0"/>
    <w:rsid w:val="001A7008"/>
    <w:rsid w:val="001B0B76"/>
    <w:rsid w:val="001B1C31"/>
    <w:rsid w:val="001B26AF"/>
    <w:rsid w:val="001B2EE9"/>
    <w:rsid w:val="001B36FE"/>
    <w:rsid w:val="001B3E90"/>
    <w:rsid w:val="001B3F88"/>
    <w:rsid w:val="001B5A38"/>
    <w:rsid w:val="001B67E4"/>
    <w:rsid w:val="001C17CE"/>
    <w:rsid w:val="001C1AA4"/>
    <w:rsid w:val="001C4572"/>
    <w:rsid w:val="001C4A71"/>
    <w:rsid w:val="001C6A38"/>
    <w:rsid w:val="001D00CD"/>
    <w:rsid w:val="001D0F5D"/>
    <w:rsid w:val="001D1FBB"/>
    <w:rsid w:val="001D3105"/>
    <w:rsid w:val="001D3433"/>
    <w:rsid w:val="001D5C9E"/>
    <w:rsid w:val="001D7A9F"/>
    <w:rsid w:val="001D7C15"/>
    <w:rsid w:val="001E044A"/>
    <w:rsid w:val="001E2120"/>
    <w:rsid w:val="001E7270"/>
    <w:rsid w:val="001E7A4F"/>
    <w:rsid w:val="001F453A"/>
    <w:rsid w:val="001F55F4"/>
    <w:rsid w:val="001F625A"/>
    <w:rsid w:val="001F6DC1"/>
    <w:rsid w:val="001F7841"/>
    <w:rsid w:val="00203640"/>
    <w:rsid w:val="00204FF7"/>
    <w:rsid w:val="00205128"/>
    <w:rsid w:val="00206B3F"/>
    <w:rsid w:val="0021049A"/>
    <w:rsid w:val="0021085B"/>
    <w:rsid w:val="00210DCF"/>
    <w:rsid w:val="00215419"/>
    <w:rsid w:val="00216F35"/>
    <w:rsid w:val="002202E5"/>
    <w:rsid w:val="0022207C"/>
    <w:rsid w:val="0022401F"/>
    <w:rsid w:val="002247E6"/>
    <w:rsid w:val="00226114"/>
    <w:rsid w:val="00227371"/>
    <w:rsid w:val="0023077F"/>
    <w:rsid w:val="0023098E"/>
    <w:rsid w:val="002320AF"/>
    <w:rsid w:val="00234506"/>
    <w:rsid w:val="00240AC0"/>
    <w:rsid w:val="00240E99"/>
    <w:rsid w:val="00246F2E"/>
    <w:rsid w:val="002475BB"/>
    <w:rsid w:val="00247C0E"/>
    <w:rsid w:val="002510A8"/>
    <w:rsid w:val="00252A67"/>
    <w:rsid w:val="00253E90"/>
    <w:rsid w:val="00256853"/>
    <w:rsid w:val="00256E45"/>
    <w:rsid w:val="002611D6"/>
    <w:rsid w:val="002626D1"/>
    <w:rsid w:val="00263A02"/>
    <w:rsid w:val="00263A03"/>
    <w:rsid w:val="00263CC8"/>
    <w:rsid w:val="00264932"/>
    <w:rsid w:val="002656D3"/>
    <w:rsid w:val="002658D6"/>
    <w:rsid w:val="0027152A"/>
    <w:rsid w:val="00273342"/>
    <w:rsid w:val="00274564"/>
    <w:rsid w:val="00274D0C"/>
    <w:rsid w:val="00277091"/>
    <w:rsid w:val="002812F3"/>
    <w:rsid w:val="00282672"/>
    <w:rsid w:val="00282D05"/>
    <w:rsid w:val="0028305B"/>
    <w:rsid w:val="00283223"/>
    <w:rsid w:val="00286911"/>
    <w:rsid w:val="002910F1"/>
    <w:rsid w:val="00292397"/>
    <w:rsid w:val="002936B7"/>
    <w:rsid w:val="00293B03"/>
    <w:rsid w:val="00293DCB"/>
    <w:rsid w:val="00296045"/>
    <w:rsid w:val="00296BC0"/>
    <w:rsid w:val="00297D1C"/>
    <w:rsid w:val="002A19F0"/>
    <w:rsid w:val="002A26CD"/>
    <w:rsid w:val="002A3F4E"/>
    <w:rsid w:val="002A47D5"/>
    <w:rsid w:val="002A5732"/>
    <w:rsid w:val="002A681E"/>
    <w:rsid w:val="002B0624"/>
    <w:rsid w:val="002B2041"/>
    <w:rsid w:val="002B2874"/>
    <w:rsid w:val="002B3A01"/>
    <w:rsid w:val="002B4C41"/>
    <w:rsid w:val="002B4F41"/>
    <w:rsid w:val="002C2D61"/>
    <w:rsid w:val="002C526A"/>
    <w:rsid w:val="002C6EC6"/>
    <w:rsid w:val="002D23D0"/>
    <w:rsid w:val="002D4301"/>
    <w:rsid w:val="002D4507"/>
    <w:rsid w:val="002E023D"/>
    <w:rsid w:val="002E10B4"/>
    <w:rsid w:val="002E785F"/>
    <w:rsid w:val="002F04D2"/>
    <w:rsid w:val="002F064C"/>
    <w:rsid w:val="002F13A8"/>
    <w:rsid w:val="002F15CB"/>
    <w:rsid w:val="002F3628"/>
    <w:rsid w:val="002F3AAC"/>
    <w:rsid w:val="002F45D5"/>
    <w:rsid w:val="003007C3"/>
    <w:rsid w:val="00303F73"/>
    <w:rsid w:val="00304D7F"/>
    <w:rsid w:val="00306C05"/>
    <w:rsid w:val="0030701C"/>
    <w:rsid w:val="00307866"/>
    <w:rsid w:val="00307B05"/>
    <w:rsid w:val="0031159C"/>
    <w:rsid w:val="00311903"/>
    <w:rsid w:val="00313251"/>
    <w:rsid w:val="003138EC"/>
    <w:rsid w:val="00314EF6"/>
    <w:rsid w:val="003177A7"/>
    <w:rsid w:val="003206AE"/>
    <w:rsid w:val="00321ABF"/>
    <w:rsid w:val="00322C22"/>
    <w:rsid w:val="00323718"/>
    <w:rsid w:val="0032437C"/>
    <w:rsid w:val="003252E8"/>
    <w:rsid w:val="00326699"/>
    <w:rsid w:val="00330068"/>
    <w:rsid w:val="0033191A"/>
    <w:rsid w:val="003319C4"/>
    <w:rsid w:val="00333EEB"/>
    <w:rsid w:val="00335DD5"/>
    <w:rsid w:val="00336934"/>
    <w:rsid w:val="00336A3F"/>
    <w:rsid w:val="003377D2"/>
    <w:rsid w:val="00337BF8"/>
    <w:rsid w:val="003400D9"/>
    <w:rsid w:val="00342282"/>
    <w:rsid w:val="00343A95"/>
    <w:rsid w:val="003442EA"/>
    <w:rsid w:val="003462BD"/>
    <w:rsid w:val="00347132"/>
    <w:rsid w:val="003503B1"/>
    <w:rsid w:val="00350F72"/>
    <w:rsid w:val="003566E0"/>
    <w:rsid w:val="00357883"/>
    <w:rsid w:val="00360355"/>
    <w:rsid w:val="00360C5B"/>
    <w:rsid w:val="0036113C"/>
    <w:rsid w:val="00362797"/>
    <w:rsid w:val="00362E2F"/>
    <w:rsid w:val="00363C9D"/>
    <w:rsid w:val="003653DF"/>
    <w:rsid w:val="00366777"/>
    <w:rsid w:val="00370ED6"/>
    <w:rsid w:val="00374346"/>
    <w:rsid w:val="00380BBC"/>
    <w:rsid w:val="00381C4B"/>
    <w:rsid w:val="00381CD1"/>
    <w:rsid w:val="00384FC5"/>
    <w:rsid w:val="0038665F"/>
    <w:rsid w:val="00387358"/>
    <w:rsid w:val="003919E1"/>
    <w:rsid w:val="00392568"/>
    <w:rsid w:val="0039476F"/>
    <w:rsid w:val="0039531F"/>
    <w:rsid w:val="00396C81"/>
    <w:rsid w:val="003A55DC"/>
    <w:rsid w:val="003A6889"/>
    <w:rsid w:val="003A707F"/>
    <w:rsid w:val="003B0A20"/>
    <w:rsid w:val="003B6BC9"/>
    <w:rsid w:val="003B6FB2"/>
    <w:rsid w:val="003B7191"/>
    <w:rsid w:val="003C078B"/>
    <w:rsid w:val="003C091E"/>
    <w:rsid w:val="003C0CFE"/>
    <w:rsid w:val="003D0EFF"/>
    <w:rsid w:val="003D1893"/>
    <w:rsid w:val="003D456B"/>
    <w:rsid w:val="003D5846"/>
    <w:rsid w:val="003D71EA"/>
    <w:rsid w:val="003D7218"/>
    <w:rsid w:val="003E1A93"/>
    <w:rsid w:val="003E3D3C"/>
    <w:rsid w:val="003E4F40"/>
    <w:rsid w:val="003E5150"/>
    <w:rsid w:val="003E79D6"/>
    <w:rsid w:val="003E7CAB"/>
    <w:rsid w:val="003F0CED"/>
    <w:rsid w:val="003F0E1D"/>
    <w:rsid w:val="003F11A6"/>
    <w:rsid w:val="003F212D"/>
    <w:rsid w:val="003F4F5C"/>
    <w:rsid w:val="003F5451"/>
    <w:rsid w:val="00400AD6"/>
    <w:rsid w:val="0040142D"/>
    <w:rsid w:val="004019E4"/>
    <w:rsid w:val="0040502C"/>
    <w:rsid w:val="004073A6"/>
    <w:rsid w:val="004107DE"/>
    <w:rsid w:val="00410958"/>
    <w:rsid w:val="00413497"/>
    <w:rsid w:val="004143C8"/>
    <w:rsid w:val="00414E3D"/>
    <w:rsid w:val="004153EB"/>
    <w:rsid w:val="00420915"/>
    <w:rsid w:val="00423220"/>
    <w:rsid w:val="004251B4"/>
    <w:rsid w:val="004304B5"/>
    <w:rsid w:val="00435A48"/>
    <w:rsid w:val="00435C80"/>
    <w:rsid w:val="00437691"/>
    <w:rsid w:val="00440438"/>
    <w:rsid w:val="004424B7"/>
    <w:rsid w:val="004437B8"/>
    <w:rsid w:val="00443A2F"/>
    <w:rsid w:val="00443F7D"/>
    <w:rsid w:val="0044497A"/>
    <w:rsid w:val="004472D3"/>
    <w:rsid w:val="00447EB7"/>
    <w:rsid w:val="00450B13"/>
    <w:rsid w:val="00451575"/>
    <w:rsid w:val="00451F4D"/>
    <w:rsid w:val="00453A4B"/>
    <w:rsid w:val="00453A6B"/>
    <w:rsid w:val="00454E23"/>
    <w:rsid w:val="00460925"/>
    <w:rsid w:val="0046190C"/>
    <w:rsid w:val="00462B2B"/>
    <w:rsid w:val="00462E7C"/>
    <w:rsid w:val="004633AC"/>
    <w:rsid w:val="00464BF6"/>
    <w:rsid w:val="00465046"/>
    <w:rsid w:val="00470EE3"/>
    <w:rsid w:val="0047287C"/>
    <w:rsid w:val="00474B91"/>
    <w:rsid w:val="00474FB9"/>
    <w:rsid w:val="00480B35"/>
    <w:rsid w:val="00485E1B"/>
    <w:rsid w:val="00486AAD"/>
    <w:rsid w:val="004874FE"/>
    <w:rsid w:val="00491043"/>
    <w:rsid w:val="00491C4C"/>
    <w:rsid w:val="004921A2"/>
    <w:rsid w:val="00493E25"/>
    <w:rsid w:val="00494F8E"/>
    <w:rsid w:val="0049545D"/>
    <w:rsid w:val="0049665D"/>
    <w:rsid w:val="00497116"/>
    <w:rsid w:val="00497C83"/>
    <w:rsid w:val="004A0CB8"/>
    <w:rsid w:val="004A35CD"/>
    <w:rsid w:val="004A511D"/>
    <w:rsid w:val="004B0F9B"/>
    <w:rsid w:val="004B3751"/>
    <w:rsid w:val="004B5514"/>
    <w:rsid w:val="004B7A5A"/>
    <w:rsid w:val="004C0D1E"/>
    <w:rsid w:val="004C2CE7"/>
    <w:rsid w:val="004C2F51"/>
    <w:rsid w:val="004C7692"/>
    <w:rsid w:val="004D1341"/>
    <w:rsid w:val="004D2E34"/>
    <w:rsid w:val="004D3586"/>
    <w:rsid w:val="004D523B"/>
    <w:rsid w:val="004E228D"/>
    <w:rsid w:val="004E2CBE"/>
    <w:rsid w:val="004E2E93"/>
    <w:rsid w:val="004E4116"/>
    <w:rsid w:val="004E4988"/>
    <w:rsid w:val="004E5B8E"/>
    <w:rsid w:val="004E5D83"/>
    <w:rsid w:val="004E5F26"/>
    <w:rsid w:val="004E6720"/>
    <w:rsid w:val="004E6D8B"/>
    <w:rsid w:val="004F0808"/>
    <w:rsid w:val="004F17DD"/>
    <w:rsid w:val="004F2EEC"/>
    <w:rsid w:val="004F356D"/>
    <w:rsid w:val="004F3654"/>
    <w:rsid w:val="004F3C11"/>
    <w:rsid w:val="00502916"/>
    <w:rsid w:val="00502E91"/>
    <w:rsid w:val="005065F4"/>
    <w:rsid w:val="00506A0A"/>
    <w:rsid w:val="005075D5"/>
    <w:rsid w:val="00510D8A"/>
    <w:rsid w:val="00516027"/>
    <w:rsid w:val="00522395"/>
    <w:rsid w:val="00524509"/>
    <w:rsid w:val="0052512A"/>
    <w:rsid w:val="00525385"/>
    <w:rsid w:val="00525399"/>
    <w:rsid w:val="005263B8"/>
    <w:rsid w:val="005269E2"/>
    <w:rsid w:val="00533E1E"/>
    <w:rsid w:val="00534701"/>
    <w:rsid w:val="0053772B"/>
    <w:rsid w:val="00537849"/>
    <w:rsid w:val="00537DA9"/>
    <w:rsid w:val="00540305"/>
    <w:rsid w:val="00541A64"/>
    <w:rsid w:val="00541AD8"/>
    <w:rsid w:val="00541FEB"/>
    <w:rsid w:val="005437F8"/>
    <w:rsid w:val="00544122"/>
    <w:rsid w:val="00544E8F"/>
    <w:rsid w:val="00547D12"/>
    <w:rsid w:val="00547D1C"/>
    <w:rsid w:val="00552598"/>
    <w:rsid w:val="00553029"/>
    <w:rsid w:val="0055480B"/>
    <w:rsid w:val="00556208"/>
    <w:rsid w:val="00560363"/>
    <w:rsid w:val="005606B6"/>
    <w:rsid w:val="00561B02"/>
    <w:rsid w:val="00562F50"/>
    <w:rsid w:val="005702F6"/>
    <w:rsid w:val="00570393"/>
    <w:rsid w:val="005708A6"/>
    <w:rsid w:val="00572ACC"/>
    <w:rsid w:val="00577C44"/>
    <w:rsid w:val="00580154"/>
    <w:rsid w:val="00580ECC"/>
    <w:rsid w:val="0058207B"/>
    <w:rsid w:val="005822CE"/>
    <w:rsid w:val="00583FBC"/>
    <w:rsid w:val="0058408B"/>
    <w:rsid w:val="00584556"/>
    <w:rsid w:val="005848EE"/>
    <w:rsid w:val="00585161"/>
    <w:rsid w:val="00586B66"/>
    <w:rsid w:val="0058760B"/>
    <w:rsid w:val="00591CEE"/>
    <w:rsid w:val="00592731"/>
    <w:rsid w:val="00592A08"/>
    <w:rsid w:val="00592E7E"/>
    <w:rsid w:val="005931D0"/>
    <w:rsid w:val="005A0F12"/>
    <w:rsid w:val="005A16B5"/>
    <w:rsid w:val="005A4763"/>
    <w:rsid w:val="005A6BA0"/>
    <w:rsid w:val="005A7F31"/>
    <w:rsid w:val="005B0D17"/>
    <w:rsid w:val="005B1E40"/>
    <w:rsid w:val="005B2D5E"/>
    <w:rsid w:val="005B59D6"/>
    <w:rsid w:val="005B68E5"/>
    <w:rsid w:val="005C3598"/>
    <w:rsid w:val="005C3706"/>
    <w:rsid w:val="005C4469"/>
    <w:rsid w:val="005C6BC1"/>
    <w:rsid w:val="005C7794"/>
    <w:rsid w:val="005D03C8"/>
    <w:rsid w:val="005D2D0A"/>
    <w:rsid w:val="005D3FEC"/>
    <w:rsid w:val="005D416C"/>
    <w:rsid w:val="005D5865"/>
    <w:rsid w:val="005D631B"/>
    <w:rsid w:val="005D6916"/>
    <w:rsid w:val="005F0A0A"/>
    <w:rsid w:val="005F0DE3"/>
    <w:rsid w:val="005F1A88"/>
    <w:rsid w:val="005F1DAB"/>
    <w:rsid w:val="005F2A70"/>
    <w:rsid w:val="005F3F24"/>
    <w:rsid w:val="005F524A"/>
    <w:rsid w:val="005F574A"/>
    <w:rsid w:val="005F6721"/>
    <w:rsid w:val="005F6815"/>
    <w:rsid w:val="00600196"/>
    <w:rsid w:val="00602E7F"/>
    <w:rsid w:val="00605E2E"/>
    <w:rsid w:val="0060739D"/>
    <w:rsid w:val="00612889"/>
    <w:rsid w:val="00613B6D"/>
    <w:rsid w:val="0061424B"/>
    <w:rsid w:val="00616192"/>
    <w:rsid w:val="00616289"/>
    <w:rsid w:val="00617906"/>
    <w:rsid w:val="00617FED"/>
    <w:rsid w:val="00621FC9"/>
    <w:rsid w:val="006221B2"/>
    <w:rsid w:val="0062244B"/>
    <w:rsid w:val="0062260B"/>
    <w:rsid w:val="00623A94"/>
    <w:rsid w:val="00623D79"/>
    <w:rsid w:val="00632F6C"/>
    <w:rsid w:val="00633CFA"/>
    <w:rsid w:val="00634CA7"/>
    <w:rsid w:val="00636FDA"/>
    <w:rsid w:val="00640825"/>
    <w:rsid w:val="0064257E"/>
    <w:rsid w:val="00642960"/>
    <w:rsid w:val="006441B3"/>
    <w:rsid w:val="006441C7"/>
    <w:rsid w:val="006504D8"/>
    <w:rsid w:val="006518F0"/>
    <w:rsid w:val="00651943"/>
    <w:rsid w:val="006547A7"/>
    <w:rsid w:val="00655CE7"/>
    <w:rsid w:val="00655FD9"/>
    <w:rsid w:val="00657E76"/>
    <w:rsid w:val="00657F87"/>
    <w:rsid w:val="00661C58"/>
    <w:rsid w:val="00661C8E"/>
    <w:rsid w:val="0066255F"/>
    <w:rsid w:val="00662D2C"/>
    <w:rsid w:val="00663FEC"/>
    <w:rsid w:val="00664B21"/>
    <w:rsid w:val="00667050"/>
    <w:rsid w:val="00667557"/>
    <w:rsid w:val="006679F9"/>
    <w:rsid w:val="006704EE"/>
    <w:rsid w:val="006707E8"/>
    <w:rsid w:val="00672976"/>
    <w:rsid w:val="00673693"/>
    <w:rsid w:val="00676B65"/>
    <w:rsid w:val="006800D2"/>
    <w:rsid w:val="00681AAE"/>
    <w:rsid w:val="00686BD1"/>
    <w:rsid w:val="006874C5"/>
    <w:rsid w:val="00690EAE"/>
    <w:rsid w:val="00691167"/>
    <w:rsid w:val="006918AC"/>
    <w:rsid w:val="00693669"/>
    <w:rsid w:val="00693769"/>
    <w:rsid w:val="00694321"/>
    <w:rsid w:val="006945D3"/>
    <w:rsid w:val="00694EFD"/>
    <w:rsid w:val="00697272"/>
    <w:rsid w:val="006A1E22"/>
    <w:rsid w:val="006A4BE6"/>
    <w:rsid w:val="006A5EB5"/>
    <w:rsid w:val="006B1DA6"/>
    <w:rsid w:val="006B407D"/>
    <w:rsid w:val="006B6086"/>
    <w:rsid w:val="006B7516"/>
    <w:rsid w:val="006C0D68"/>
    <w:rsid w:val="006C3D2F"/>
    <w:rsid w:val="006C50AC"/>
    <w:rsid w:val="006C5F72"/>
    <w:rsid w:val="006C7B29"/>
    <w:rsid w:val="006D167A"/>
    <w:rsid w:val="006D19EA"/>
    <w:rsid w:val="006D37F8"/>
    <w:rsid w:val="006D5A63"/>
    <w:rsid w:val="006D697A"/>
    <w:rsid w:val="006E0007"/>
    <w:rsid w:val="006E1661"/>
    <w:rsid w:val="006E1B78"/>
    <w:rsid w:val="006E275C"/>
    <w:rsid w:val="006E3065"/>
    <w:rsid w:val="006E3F48"/>
    <w:rsid w:val="006E5B3B"/>
    <w:rsid w:val="006E6E09"/>
    <w:rsid w:val="006E7194"/>
    <w:rsid w:val="006F05D0"/>
    <w:rsid w:val="006F180F"/>
    <w:rsid w:val="006F2D99"/>
    <w:rsid w:val="0070082A"/>
    <w:rsid w:val="00700F20"/>
    <w:rsid w:val="00702FFB"/>
    <w:rsid w:val="007042FE"/>
    <w:rsid w:val="007046B2"/>
    <w:rsid w:val="00712ABE"/>
    <w:rsid w:val="00714B79"/>
    <w:rsid w:val="00717644"/>
    <w:rsid w:val="00724DA2"/>
    <w:rsid w:val="00725675"/>
    <w:rsid w:val="00725F77"/>
    <w:rsid w:val="00727774"/>
    <w:rsid w:val="00727D29"/>
    <w:rsid w:val="00732C30"/>
    <w:rsid w:val="00736983"/>
    <w:rsid w:val="00736CDF"/>
    <w:rsid w:val="00737BE0"/>
    <w:rsid w:val="00740A3B"/>
    <w:rsid w:val="00741138"/>
    <w:rsid w:val="00743753"/>
    <w:rsid w:val="00745607"/>
    <w:rsid w:val="00746578"/>
    <w:rsid w:val="007511E6"/>
    <w:rsid w:val="00752928"/>
    <w:rsid w:val="00752BA7"/>
    <w:rsid w:val="007531CF"/>
    <w:rsid w:val="0075698A"/>
    <w:rsid w:val="00757427"/>
    <w:rsid w:val="0076022B"/>
    <w:rsid w:val="00761216"/>
    <w:rsid w:val="007623CB"/>
    <w:rsid w:val="007627D4"/>
    <w:rsid w:val="00762824"/>
    <w:rsid w:val="007629FA"/>
    <w:rsid w:val="00763361"/>
    <w:rsid w:val="00764C3B"/>
    <w:rsid w:val="00765D4E"/>
    <w:rsid w:val="00767E0A"/>
    <w:rsid w:val="00771D38"/>
    <w:rsid w:val="00772DB5"/>
    <w:rsid w:val="00773F5F"/>
    <w:rsid w:val="0077555F"/>
    <w:rsid w:val="00775B81"/>
    <w:rsid w:val="00777CDD"/>
    <w:rsid w:val="0078030E"/>
    <w:rsid w:val="00782D9C"/>
    <w:rsid w:val="0078613F"/>
    <w:rsid w:val="007915A0"/>
    <w:rsid w:val="007927E2"/>
    <w:rsid w:val="0079643D"/>
    <w:rsid w:val="007A00BC"/>
    <w:rsid w:val="007A0D38"/>
    <w:rsid w:val="007A0F87"/>
    <w:rsid w:val="007A1DDA"/>
    <w:rsid w:val="007A212F"/>
    <w:rsid w:val="007A2BC8"/>
    <w:rsid w:val="007A3857"/>
    <w:rsid w:val="007A43AF"/>
    <w:rsid w:val="007B05D9"/>
    <w:rsid w:val="007B1496"/>
    <w:rsid w:val="007B3592"/>
    <w:rsid w:val="007B3EFC"/>
    <w:rsid w:val="007B4AE8"/>
    <w:rsid w:val="007B4EFB"/>
    <w:rsid w:val="007B5024"/>
    <w:rsid w:val="007B56BF"/>
    <w:rsid w:val="007C0624"/>
    <w:rsid w:val="007C09D6"/>
    <w:rsid w:val="007C3B0D"/>
    <w:rsid w:val="007C53E0"/>
    <w:rsid w:val="007C5BA8"/>
    <w:rsid w:val="007C7061"/>
    <w:rsid w:val="007C75D1"/>
    <w:rsid w:val="007C7E72"/>
    <w:rsid w:val="007D0736"/>
    <w:rsid w:val="007D0C01"/>
    <w:rsid w:val="007D210E"/>
    <w:rsid w:val="007D301C"/>
    <w:rsid w:val="007D4E7A"/>
    <w:rsid w:val="007D5445"/>
    <w:rsid w:val="007D54F6"/>
    <w:rsid w:val="007D5EC8"/>
    <w:rsid w:val="007E0C70"/>
    <w:rsid w:val="007E3F1F"/>
    <w:rsid w:val="007E5A8D"/>
    <w:rsid w:val="007F2392"/>
    <w:rsid w:val="007F5A87"/>
    <w:rsid w:val="007F62DB"/>
    <w:rsid w:val="007F6A6C"/>
    <w:rsid w:val="00800609"/>
    <w:rsid w:val="0080149E"/>
    <w:rsid w:val="00803C2C"/>
    <w:rsid w:val="00803C9A"/>
    <w:rsid w:val="008058C5"/>
    <w:rsid w:val="008076B2"/>
    <w:rsid w:val="00810990"/>
    <w:rsid w:val="008118AF"/>
    <w:rsid w:val="00813092"/>
    <w:rsid w:val="008141AD"/>
    <w:rsid w:val="00815743"/>
    <w:rsid w:val="008169FE"/>
    <w:rsid w:val="008218B6"/>
    <w:rsid w:val="0082283F"/>
    <w:rsid w:val="008229C7"/>
    <w:rsid w:val="0082692E"/>
    <w:rsid w:val="0082744D"/>
    <w:rsid w:val="00833656"/>
    <w:rsid w:val="008349B8"/>
    <w:rsid w:val="00835A6B"/>
    <w:rsid w:val="00840C65"/>
    <w:rsid w:val="00842FF6"/>
    <w:rsid w:val="008431AB"/>
    <w:rsid w:val="00843643"/>
    <w:rsid w:val="008444D2"/>
    <w:rsid w:val="00846863"/>
    <w:rsid w:val="00846FCC"/>
    <w:rsid w:val="00850504"/>
    <w:rsid w:val="00851D07"/>
    <w:rsid w:val="00857AD7"/>
    <w:rsid w:val="00861EC7"/>
    <w:rsid w:val="00861FAF"/>
    <w:rsid w:val="00866561"/>
    <w:rsid w:val="008665BB"/>
    <w:rsid w:val="00867FBC"/>
    <w:rsid w:val="0087287F"/>
    <w:rsid w:val="00872A78"/>
    <w:rsid w:val="00874AC2"/>
    <w:rsid w:val="00874B89"/>
    <w:rsid w:val="00875D35"/>
    <w:rsid w:val="008771D9"/>
    <w:rsid w:val="00881C90"/>
    <w:rsid w:val="008832C0"/>
    <w:rsid w:val="00884D3D"/>
    <w:rsid w:val="00885B24"/>
    <w:rsid w:val="00886601"/>
    <w:rsid w:val="00886E9D"/>
    <w:rsid w:val="008874A0"/>
    <w:rsid w:val="00890A95"/>
    <w:rsid w:val="00892EB8"/>
    <w:rsid w:val="00893E11"/>
    <w:rsid w:val="00897698"/>
    <w:rsid w:val="008A227E"/>
    <w:rsid w:val="008A36FE"/>
    <w:rsid w:val="008A3E8B"/>
    <w:rsid w:val="008A48DD"/>
    <w:rsid w:val="008A5366"/>
    <w:rsid w:val="008A633E"/>
    <w:rsid w:val="008A7E9B"/>
    <w:rsid w:val="008B0F66"/>
    <w:rsid w:val="008B1F13"/>
    <w:rsid w:val="008B32B3"/>
    <w:rsid w:val="008B32C1"/>
    <w:rsid w:val="008B40A1"/>
    <w:rsid w:val="008B42FF"/>
    <w:rsid w:val="008B51F7"/>
    <w:rsid w:val="008B54BE"/>
    <w:rsid w:val="008B5905"/>
    <w:rsid w:val="008B7A13"/>
    <w:rsid w:val="008B7C0D"/>
    <w:rsid w:val="008C09FF"/>
    <w:rsid w:val="008C4900"/>
    <w:rsid w:val="008C4DD7"/>
    <w:rsid w:val="008C684C"/>
    <w:rsid w:val="008C68CB"/>
    <w:rsid w:val="008C76D9"/>
    <w:rsid w:val="008D249E"/>
    <w:rsid w:val="008D281B"/>
    <w:rsid w:val="008D37CE"/>
    <w:rsid w:val="008D3EAD"/>
    <w:rsid w:val="008D5B87"/>
    <w:rsid w:val="008D70E2"/>
    <w:rsid w:val="008E0D67"/>
    <w:rsid w:val="008E3D5C"/>
    <w:rsid w:val="008E3F1F"/>
    <w:rsid w:val="008E6934"/>
    <w:rsid w:val="008E75D9"/>
    <w:rsid w:val="008F1CC0"/>
    <w:rsid w:val="008F2792"/>
    <w:rsid w:val="008F3CBF"/>
    <w:rsid w:val="008F4343"/>
    <w:rsid w:val="008F721A"/>
    <w:rsid w:val="00900B1E"/>
    <w:rsid w:val="009024D9"/>
    <w:rsid w:val="00902F4B"/>
    <w:rsid w:val="00903AB8"/>
    <w:rsid w:val="00903E53"/>
    <w:rsid w:val="00904715"/>
    <w:rsid w:val="00904E4B"/>
    <w:rsid w:val="00906E2E"/>
    <w:rsid w:val="009076E7"/>
    <w:rsid w:val="009079A4"/>
    <w:rsid w:val="00910293"/>
    <w:rsid w:val="009121F1"/>
    <w:rsid w:val="00912A5B"/>
    <w:rsid w:val="00913480"/>
    <w:rsid w:val="00913CFB"/>
    <w:rsid w:val="0091651D"/>
    <w:rsid w:val="00916B83"/>
    <w:rsid w:val="00916D94"/>
    <w:rsid w:val="009179DB"/>
    <w:rsid w:val="0092023F"/>
    <w:rsid w:val="00925655"/>
    <w:rsid w:val="00927B1F"/>
    <w:rsid w:val="00927E4F"/>
    <w:rsid w:val="009300E0"/>
    <w:rsid w:val="00932026"/>
    <w:rsid w:val="0093436C"/>
    <w:rsid w:val="00935A9C"/>
    <w:rsid w:val="00935E87"/>
    <w:rsid w:val="00936312"/>
    <w:rsid w:val="00941C47"/>
    <w:rsid w:val="00946C1F"/>
    <w:rsid w:val="00946DB7"/>
    <w:rsid w:val="00951B28"/>
    <w:rsid w:val="00951EA1"/>
    <w:rsid w:val="00952D4C"/>
    <w:rsid w:val="009531EA"/>
    <w:rsid w:val="00954218"/>
    <w:rsid w:val="00955E28"/>
    <w:rsid w:val="009560EE"/>
    <w:rsid w:val="00956810"/>
    <w:rsid w:val="0096022B"/>
    <w:rsid w:val="009604D6"/>
    <w:rsid w:val="009635CC"/>
    <w:rsid w:val="00963926"/>
    <w:rsid w:val="0096502F"/>
    <w:rsid w:val="00967C5D"/>
    <w:rsid w:val="0097015C"/>
    <w:rsid w:val="00970AEC"/>
    <w:rsid w:val="00971835"/>
    <w:rsid w:val="0097472F"/>
    <w:rsid w:val="009747C8"/>
    <w:rsid w:val="00975262"/>
    <w:rsid w:val="0098144D"/>
    <w:rsid w:val="00983DC3"/>
    <w:rsid w:val="009854A7"/>
    <w:rsid w:val="009868D7"/>
    <w:rsid w:val="009869C1"/>
    <w:rsid w:val="0098735D"/>
    <w:rsid w:val="00987967"/>
    <w:rsid w:val="009900D6"/>
    <w:rsid w:val="009A0335"/>
    <w:rsid w:val="009A23C0"/>
    <w:rsid w:val="009A438D"/>
    <w:rsid w:val="009A4956"/>
    <w:rsid w:val="009A5EAA"/>
    <w:rsid w:val="009A601D"/>
    <w:rsid w:val="009A626C"/>
    <w:rsid w:val="009A695E"/>
    <w:rsid w:val="009B09B7"/>
    <w:rsid w:val="009B0E40"/>
    <w:rsid w:val="009B13FD"/>
    <w:rsid w:val="009B1E60"/>
    <w:rsid w:val="009B21EA"/>
    <w:rsid w:val="009B2B82"/>
    <w:rsid w:val="009B471E"/>
    <w:rsid w:val="009B5872"/>
    <w:rsid w:val="009B60AB"/>
    <w:rsid w:val="009B68B6"/>
    <w:rsid w:val="009B68D8"/>
    <w:rsid w:val="009C09E5"/>
    <w:rsid w:val="009C5B02"/>
    <w:rsid w:val="009C6012"/>
    <w:rsid w:val="009D20E9"/>
    <w:rsid w:val="009D34E7"/>
    <w:rsid w:val="009D5E07"/>
    <w:rsid w:val="009D72A2"/>
    <w:rsid w:val="009E0F64"/>
    <w:rsid w:val="009E13CC"/>
    <w:rsid w:val="009E1962"/>
    <w:rsid w:val="009E2397"/>
    <w:rsid w:val="009E379F"/>
    <w:rsid w:val="009F1633"/>
    <w:rsid w:val="009F1C68"/>
    <w:rsid w:val="009F1C6C"/>
    <w:rsid w:val="009F29FB"/>
    <w:rsid w:val="009F4A12"/>
    <w:rsid w:val="00A0046C"/>
    <w:rsid w:val="00A024A6"/>
    <w:rsid w:val="00A05894"/>
    <w:rsid w:val="00A06A4F"/>
    <w:rsid w:val="00A07F00"/>
    <w:rsid w:val="00A10B6A"/>
    <w:rsid w:val="00A13AC9"/>
    <w:rsid w:val="00A143CC"/>
    <w:rsid w:val="00A166CE"/>
    <w:rsid w:val="00A168E0"/>
    <w:rsid w:val="00A178BA"/>
    <w:rsid w:val="00A21D04"/>
    <w:rsid w:val="00A22E7E"/>
    <w:rsid w:val="00A30265"/>
    <w:rsid w:val="00A30C4F"/>
    <w:rsid w:val="00A3183F"/>
    <w:rsid w:val="00A31E58"/>
    <w:rsid w:val="00A3207E"/>
    <w:rsid w:val="00A32C95"/>
    <w:rsid w:val="00A34784"/>
    <w:rsid w:val="00A3502B"/>
    <w:rsid w:val="00A35424"/>
    <w:rsid w:val="00A35DFA"/>
    <w:rsid w:val="00A36696"/>
    <w:rsid w:val="00A4146B"/>
    <w:rsid w:val="00A42493"/>
    <w:rsid w:val="00A43487"/>
    <w:rsid w:val="00A43891"/>
    <w:rsid w:val="00A43E6E"/>
    <w:rsid w:val="00A5081B"/>
    <w:rsid w:val="00A5096B"/>
    <w:rsid w:val="00A50FC8"/>
    <w:rsid w:val="00A53368"/>
    <w:rsid w:val="00A54216"/>
    <w:rsid w:val="00A54A22"/>
    <w:rsid w:val="00A57B34"/>
    <w:rsid w:val="00A609FE"/>
    <w:rsid w:val="00A619E7"/>
    <w:rsid w:val="00A62857"/>
    <w:rsid w:val="00A638EA"/>
    <w:rsid w:val="00A644C7"/>
    <w:rsid w:val="00A64F44"/>
    <w:rsid w:val="00A65A04"/>
    <w:rsid w:val="00A6635A"/>
    <w:rsid w:val="00A66634"/>
    <w:rsid w:val="00A66935"/>
    <w:rsid w:val="00A70133"/>
    <w:rsid w:val="00A71710"/>
    <w:rsid w:val="00A726F7"/>
    <w:rsid w:val="00A77C2C"/>
    <w:rsid w:val="00A86DC7"/>
    <w:rsid w:val="00A87620"/>
    <w:rsid w:val="00A92520"/>
    <w:rsid w:val="00A930F9"/>
    <w:rsid w:val="00A9452C"/>
    <w:rsid w:val="00A95AB5"/>
    <w:rsid w:val="00A97016"/>
    <w:rsid w:val="00A97671"/>
    <w:rsid w:val="00A97F2A"/>
    <w:rsid w:val="00AA1CD6"/>
    <w:rsid w:val="00AA417E"/>
    <w:rsid w:val="00AA4440"/>
    <w:rsid w:val="00AB12FA"/>
    <w:rsid w:val="00AB16D3"/>
    <w:rsid w:val="00AB2AB2"/>
    <w:rsid w:val="00AB2FDE"/>
    <w:rsid w:val="00AB37C1"/>
    <w:rsid w:val="00AB3E51"/>
    <w:rsid w:val="00AC4517"/>
    <w:rsid w:val="00AD2759"/>
    <w:rsid w:val="00AD2CE0"/>
    <w:rsid w:val="00AD2E10"/>
    <w:rsid w:val="00AD371A"/>
    <w:rsid w:val="00AD5C80"/>
    <w:rsid w:val="00AD70E3"/>
    <w:rsid w:val="00AD778A"/>
    <w:rsid w:val="00AD79FD"/>
    <w:rsid w:val="00AE2EFE"/>
    <w:rsid w:val="00AE2F1C"/>
    <w:rsid w:val="00AE33FA"/>
    <w:rsid w:val="00AF2A1B"/>
    <w:rsid w:val="00AF460A"/>
    <w:rsid w:val="00AF5508"/>
    <w:rsid w:val="00AF6CCE"/>
    <w:rsid w:val="00B0257C"/>
    <w:rsid w:val="00B0456A"/>
    <w:rsid w:val="00B06786"/>
    <w:rsid w:val="00B0752A"/>
    <w:rsid w:val="00B102A8"/>
    <w:rsid w:val="00B10337"/>
    <w:rsid w:val="00B103B4"/>
    <w:rsid w:val="00B10851"/>
    <w:rsid w:val="00B1320C"/>
    <w:rsid w:val="00B1398C"/>
    <w:rsid w:val="00B14A5C"/>
    <w:rsid w:val="00B14AF1"/>
    <w:rsid w:val="00B169EE"/>
    <w:rsid w:val="00B22F75"/>
    <w:rsid w:val="00B233BF"/>
    <w:rsid w:val="00B23CE9"/>
    <w:rsid w:val="00B25571"/>
    <w:rsid w:val="00B27189"/>
    <w:rsid w:val="00B32EF1"/>
    <w:rsid w:val="00B34C04"/>
    <w:rsid w:val="00B3777C"/>
    <w:rsid w:val="00B42232"/>
    <w:rsid w:val="00B453AF"/>
    <w:rsid w:val="00B47A59"/>
    <w:rsid w:val="00B5112B"/>
    <w:rsid w:val="00B5230F"/>
    <w:rsid w:val="00B52423"/>
    <w:rsid w:val="00B556CA"/>
    <w:rsid w:val="00B55799"/>
    <w:rsid w:val="00B56A1A"/>
    <w:rsid w:val="00B60D58"/>
    <w:rsid w:val="00B626FB"/>
    <w:rsid w:val="00B63866"/>
    <w:rsid w:val="00B64301"/>
    <w:rsid w:val="00B660B7"/>
    <w:rsid w:val="00B700AD"/>
    <w:rsid w:val="00B70428"/>
    <w:rsid w:val="00B7046B"/>
    <w:rsid w:val="00B7401C"/>
    <w:rsid w:val="00B756E1"/>
    <w:rsid w:val="00B75BC2"/>
    <w:rsid w:val="00B76985"/>
    <w:rsid w:val="00B80442"/>
    <w:rsid w:val="00B80B46"/>
    <w:rsid w:val="00B81827"/>
    <w:rsid w:val="00B82644"/>
    <w:rsid w:val="00B82AA4"/>
    <w:rsid w:val="00B82C80"/>
    <w:rsid w:val="00B83B40"/>
    <w:rsid w:val="00B90346"/>
    <w:rsid w:val="00B92B8F"/>
    <w:rsid w:val="00B94D01"/>
    <w:rsid w:val="00B9524D"/>
    <w:rsid w:val="00BA002C"/>
    <w:rsid w:val="00BA0404"/>
    <w:rsid w:val="00BA04B9"/>
    <w:rsid w:val="00BA0CEC"/>
    <w:rsid w:val="00BA1160"/>
    <w:rsid w:val="00BA5EDA"/>
    <w:rsid w:val="00BA686F"/>
    <w:rsid w:val="00BA6A93"/>
    <w:rsid w:val="00BA777E"/>
    <w:rsid w:val="00BB0158"/>
    <w:rsid w:val="00BB1E30"/>
    <w:rsid w:val="00BB4ED7"/>
    <w:rsid w:val="00BB6FAA"/>
    <w:rsid w:val="00BB75F3"/>
    <w:rsid w:val="00BB7F4B"/>
    <w:rsid w:val="00BC0804"/>
    <w:rsid w:val="00BC0BA6"/>
    <w:rsid w:val="00BC1287"/>
    <w:rsid w:val="00BC18BF"/>
    <w:rsid w:val="00BC25E1"/>
    <w:rsid w:val="00BC2C81"/>
    <w:rsid w:val="00BC48E3"/>
    <w:rsid w:val="00BD0164"/>
    <w:rsid w:val="00BD3C9C"/>
    <w:rsid w:val="00BD46A5"/>
    <w:rsid w:val="00BD4BA8"/>
    <w:rsid w:val="00BE163A"/>
    <w:rsid w:val="00BE467A"/>
    <w:rsid w:val="00BE51A2"/>
    <w:rsid w:val="00BE55CD"/>
    <w:rsid w:val="00BE6E09"/>
    <w:rsid w:val="00BF103C"/>
    <w:rsid w:val="00BF3153"/>
    <w:rsid w:val="00BF345F"/>
    <w:rsid w:val="00BF38C9"/>
    <w:rsid w:val="00BF4544"/>
    <w:rsid w:val="00C00356"/>
    <w:rsid w:val="00C03545"/>
    <w:rsid w:val="00C03B46"/>
    <w:rsid w:val="00C05797"/>
    <w:rsid w:val="00C1121C"/>
    <w:rsid w:val="00C12D92"/>
    <w:rsid w:val="00C2181E"/>
    <w:rsid w:val="00C23071"/>
    <w:rsid w:val="00C251F3"/>
    <w:rsid w:val="00C265A0"/>
    <w:rsid w:val="00C26C04"/>
    <w:rsid w:val="00C26CBE"/>
    <w:rsid w:val="00C27F68"/>
    <w:rsid w:val="00C30946"/>
    <w:rsid w:val="00C33433"/>
    <w:rsid w:val="00C342DE"/>
    <w:rsid w:val="00C34E33"/>
    <w:rsid w:val="00C35552"/>
    <w:rsid w:val="00C35C89"/>
    <w:rsid w:val="00C377FA"/>
    <w:rsid w:val="00C41D48"/>
    <w:rsid w:val="00C42297"/>
    <w:rsid w:val="00C431B7"/>
    <w:rsid w:val="00C44D27"/>
    <w:rsid w:val="00C4672B"/>
    <w:rsid w:val="00C478F3"/>
    <w:rsid w:val="00C52CBE"/>
    <w:rsid w:val="00C5445D"/>
    <w:rsid w:val="00C55077"/>
    <w:rsid w:val="00C57934"/>
    <w:rsid w:val="00C604B2"/>
    <w:rsid w:val="00C608E1"/>
    <w:rsid w:val="00C625B4"/>
    <w:rsid w:val="00C63B86"/>
    <w:rsid w:val="00C64BC4"/>
    <w:rsid w:val="00C66796"/>
    <w:rsid w:val="00C723BC"/>
    <w:rsid w:val="00C73215"/>
    <w:rsid w:val="00C75E22"/>
    <w:rsid w:val="00C76908"/>
    <w:rsid w:val="00C802AC"/>
    <w:rsid w:val="00C82FFC"/>
    <w:rsid w:val="00C83FEE"/>
    <w:rsid w:val="00C856EF"/>
    <w:rsid w:val="00C85BBC"/>
    <w:rsid w:val="00C8758A"/>
    <w:rsid w:val="00C90EDE"/>
    <w:rsid w:val="00C910AA"/>
    <w:rsid w:val="00C91747"/>
    <w:rsid w:val="00C936B7"/>
    <w:rsid w:val="00C94491"/>
    <w:rsid w:val="00C944E5"/>
    <w:rsid w:val="00C95A38"/>
    <w:rsid w:val="00C97921"/>
    <w:rsid w:val="00CA4514"/>
    <w:rsid w:val="00CA727A"/>
    <w:rsid w:val="00CA7742"/>
    <w:rsid w:val="00CB13D9"/>
    <w:rsid w:val="00CB159C"/>
    <w:rsid w:val="00CB1C90"/>
    <w:rsid w:val="00CB70EA"/>
    <w:rsid w:val="00CC04F3"/>
    <w:rsid w:val="00CC1F1F"/>
    <w:rsid w:val="00CC2529"/>
    <w:rsid w:val="00CC2962"/>
    <w:rsid w:val="00CD00F4"/>
    <w:rsid w:val="00CD0734"/>
    <w:rsid w:val="00CD41CB"/>
    <w:rsid w:val="00CD585E"/>
    <w:rsid w:val="00CD5A85"/>
    <w:rsid w:val="00CD665E"/>
    <w:rsid w:val="00CE206F"/>
    <w:rsid w:val="00CE2D8A"/>
    <w:rsid w:val="00CE494F"/>
    <w:rsid w:val="00CE585A"/>
    <w:rsid w:val="00CE5CAE"/>
    <w:rsid w:val="00CE5FC2"/>
    <w:rsid w:val="00CF05D9"/>
    <w:rsid w:val="00CF0E91"/>
    <w:rsid w:val="00CF27A4"/>
    <w:rsid w:val="00CF3206"/>
    <w:rsid w:val="00CF407E"/>
    <w:rsid w:val="00CF40F9"/>
    <w:rsid w:val="00CF4813"/>
    <w:rsid w:val="00CF5BF6"/>
    <w:rsid w:val="00D02E31"/>
    <w:rsid w:val="00D057F7"/>
    <w:rsid w:val="00D06246"/>
    <w:rsid w:val="00D06933"/>
    <w:rsid w:val="00D06CD2"/>
    <w:rsid w:val="00D12EA6"/>
    <w:rsid w:val="00D14FB4"/>
    <w:rsid w:val="00D15500"/>
    <w:rsid w:val="00D15AAB"/>
    <w:rsid w:val="00D16E73"/>
    <w:rsid w:val="00D17E1A"/>
    <w:rsid w:val="00D20D01"/>
    <w:rsid w:val="00D21539"/>
    <w:rsid w:val="00D228B4"/>
    <w:rsid w:val="00D22FE9"/>
    <w:rsid w:val="00D24962"/>
    <w:rsid w:val="00D25906"/>
    <w:rsid w:val="00D25FDD"/>
    <w:rsid w:val="00D26251"/>
    <w:rsid w:val="00D27B28"/>
    <w:rsid w:val="00D27E7C"/>
    <w:rsid w:val="00D30AC4"/>
    <w:rsid w:val="00D3276A"/>
    <w:rsid w:val="00D328D7"/>
    <w:rsid w:val="00D344CE"/>
    <w:rsid w:val="00D366AB"/>
    <w:rsid w:val="00D36EC6"/>
    <w:rsid w:val="00D40226"/>
    <w:rsid w:val="00D4216B"/>
    <w:rsid w:val="00D436DF"/>
    <w:rsid w:val="00D444F1"/>
    <w:rsid w:val="00D45FFC"/>
    <w:rsid w:val="00D4614D"/>
    <w:rsid w:val="00D463E7"/>
    <w:rsid w:val="00D46A38"/>
    <w:rsid w:val="00D50DC0"/>
    <w:rsid w:val="00D52C13"/>
    <w:rsid w:val="00D55A1A"/>
    <w:rsid w:val="00D56357"/>
    <w:rsid w:val="00D56439"/>
    <w:rsid w:val="00D60A75"/>
    <w:rsid w:val="00D60B4C"/>
    <w:rsid w:val="00D62636"/>
    <w:rsid w:val="00D629C7"/>
    <w:rsid w:val="00D62F86"/>
    <w:rsid w:val="00D66922"/>
    <w:rsid w:val="00D71B32"/>
    <w:rsid w:val="00D71F06"/>
    <w:rsid w:val="00D728E2"/>
    <w:rsid w:val="00D7415C"/>
    <w:rsid w:val="00D75D8D"/>
    <w:rsid w:val="00D77717"/>
    <w:rsid w:val="00D802F8"/>
    <w:rsid w:val="00D818B1"/>
    <w:rsid w:val="00D82905"/>
    <w:rsid w:val="00D82947"/>
    <w:rsid w:val="00D82AA4"/>
    <w:rsid w:val="00D83BD3"/>
    <w:rsid w:val="00D843A7"/>
    <w:rsid w:val="00D86E9B"/>
    <w:rsid w:val="00D92545"/>
    <w:rsid w:val="00D92848"/>
    <w:rsid w:val="00D92C2B"/>
    <w:rsid w:val="00D93046"/>
    <w:rsid w:val="00D9420C"/>
    <w:rsid w:val="00D954E2"/>
    <w:rsid w:val="00D95757"/>
    <w:rsid w:val="00D95ADC"/>
    <w:rsid w:val="00D97120"/>
    <w:rsid w:val="00D97437"/>
    <w:rsid w:val="00DA2498"/>
    <w:rsid w:val="00DA28A8"/>
    <w:rsid w:val="00DA3AE1"/>
    <w:rsid w:val="00DA5CA4"/>
    <w:rsid w:val="00DA5F0C"/>
    <w:rsid w:val="00DA6AED"/>
    <w:rsid w:val="00DB1258"/>
    <w:rsid w:val="00DB25A2"/>
    <w:rsid w:val="00DB6038"/>
    <w:rsid w:val="00DB6FAB"/>
    <w:rsid w:val="00DB72A3"/>
    <w:rsid w:val="00DC0E35"/>
    <w:rsid w:val="00DC1179"/>
    <w:rsid w:val="00DC1C2D"/>
    <w:rsid w:val="00DC3F64"/>
    <w:rsid w:val="00DC4E1D"/>
    <w:rsid w:val="00DD2A07"/>
    <w:rsid w:val="00DD355D"/>
    <w:rsid w:val="00DD4F73"/>
    <w:rsid w:val="00DD7E22"/>
    <w:rsid w:val="00DE0FD5"/>
    <w:rsid w:val="00DE1377"/>
    <w:rsid w:val="00DE46F5"/>
    <w:rsid w:val="00DE5D0A"/>
    <w:rsid w:val="00DE6083"/>
    <w:rsid w:val="00DF0A4F"/>
    <w:rsid w:val="00DF11E9"/>
    <w:rsid w:val="00DF21A5"/>
    <w:rsid w:val="00DF363C"/>
    <w:rsid w:val="00DF3756"/>
    <w:rsid w:val="00DF3A57"/>
    <w:rsid w:val="00DF4A15"/>
    <w:rsid w:val="00DF4DEC"/>
    <w:rsid w:val="00DF7F8B"/>
    <w:rsid w:val="00E00336"/>
    <w:rsid w:val="00E003CC"/>
    <w:rsid w:val="00E01A1F"/>
    <w:rsid w:val="00E01D92"/>
    <w:rsid w:val="00E01FB2"/>
    <w:rsid w:val="00E02040"/>
    <w:rsid w:val="00E02514"/>
    <w:rsid w:val="00E07432"/>
    <w:rsid w:val="00E1011B"/>
    <w:rsid w:val="00E1109D"/>
    <w:rsid w:val="00E146D7"/>
    <w:rsid w:val="00E20B9A"/>
    <w:rsid w:val="00E24B47"/>
    <w:rsid w:val="00E26458"/>
    <w:rsid w:val="00E26550"/>
    <w:rsid w:val="00E308E9"/>
    <w:rsid w:val="00E33BD3"/>
    <w:rsid w:val="00E3417E"/>
    <w:rsid w:val="00E404C3"/>
    <w:rsid w:val="00E40F0D"/>
    <w:rsid w:val="00E41C06"/>
    <w:rsid w:val="00E41F82"/>
    <w:rsid w:val="00E440EC"/>
    <w:rsid w:val="00E45214"/>
    <w:rsid w:val="00E45E00"/>
    <w:rsid w:val="00E464DD"/>
    <w:rsid w:val="00E46AA0"/>
    <w:rsid w:val="00E478A7"/>
    <w:rsid w:val="00E47C3B"/>
    <w:rsid w:val="00E51B5F"/>
    <w:rsid w:val="00E5645D"/>
    <w:rsid w:val="00E6053D"/>
    <w:rsid w:val="00E62430"/>
    <w:rsid w:val="00E62674"/>
    <w:rsid w:val="00E632C9"/>
    <w:rsid w:val="00E65AB5"/>
    <w:rsid w:val="00E667FC"/>
    <w:rsid w:val="00E67371"/>
    <w:rsid w:val="00E70D04"/>
    <w:rsid w:val="00E7215A"/>
    <w:rsid w:val="00E7609F"/>
    <w:rsid w:val="00E76549"/>
    <w:rsid w:val="00E81158"/>
    <w:rsid w:val="00E83404"/>
    <w:rsid w:val="00E83A9C"/>
    <w:rsid w:val="00E87008"/>
    <w:rsid w:val="00E90D87"/>
    <w:rsid w:val="00E91D47"/>
    <w:rsid w:val="00E927B4"/>
    <w:rsid w:val="00E92EF1"/>
    <w:rsid w:val="00E9313B"/>
    <w:rsid w:val="00E94792"/>
    <w:rsid w:val="00E95AB0"/>
    <w:rsid w:val="00EA2969"/>
    <w:rsid w:val="00EA2CB7"/>
    <w:rsid w:val="00EA360A"/>
    <w:rsid w:val="00EB0875"/>
    <w:rsid w:val="00EB0930"/>
    <w:rsid w:val="00EB2BBE"/>
    <w:rsid w:val="00EB4007"/>
    <w:rsid w:val="00EB4D4B"/>
    <w:rsid w:val="00EB4E4B"/>
    <w:rsid w:val="00EB58F3"/>
    <w:rsid w:val="00EC0D2C"/>
    <w:rsid w:val="00EC0F0A"/>
    <w:rsid w:val="00EC11D8"/>
    <w:rsid w:val="00EC1ECD"/>
    <w:rsid w:val="00EC43AA"/>
    <w:rsid w:val="00EC48E7"/>
    <w:rsid w:val="00EC5977"/>
    <w:rsid w:val="00ED0A08"/>
    <w:rsid w:val="00ED0B29"/>
    <w:rsid w:val="00ED163D"/>
    <w:rsid w:val="00ED32A9"/>
    <w:rsid w:val="00ED48BA"/>
    <w:rsid w:val="00EE20BB"/>
    <w:rsid w:val="00EE426A"/>
    <w:rsid w:val="00EE67E0"/>
    <w:rsid w:val="00EE6A4F"/>
    <w:rsid w:val="00EE6D4C"/>
    <w:rsid w:val="00EF014E"/>
    <w:rsid w:val="00EF0866"/>
    <w:rsid w:val="00EF13C5"/>
    <w:rsid w:val="00EF2553"/>
    <w:rsid w:val="00EF2DAD"/>
    <w:rsid w:val="00EF3539"/>
    <w:rsid w:val="00EF3C36"/>
    <w:rsid w:val="00EF4066"/>
    <w:rsid w:val="00EF4295"/>
    <w:rsid w:val="00EF6725"/>
    <w:rsid w:val="00EF6E6B"/>
    <w:rsid w:val="00F00D85"/>
    <w:rsid w:val="00F014D8"/>
    <w:rsid w:val="00F0207F"/>
    <w:rsid w:val="00F02CBF"/>
    <w:rsid w:val="00F03195"/>
    <w:rsid w:val="00F04497"/>
    <w:rsid w:val="00F06158"/>
    <w:rsid w:val="00F070C4"/>
    <w:rsid w:val="00F10E61"/>
    <w:rsid w:val="00F11FCA"/>
    <w:rsid w:val="00F134B4"/>
    <w:rsid w:val="00F16AD7"/>
    <w:rsid w:val="00F212D5"/>
    <w:rsid w:val="00F25A55"/>
    <w:rsid w:val="00F2729A"/>
    <w:rsid w:val="00F30ABF"/>
    <w:rsid w:val="00F30C93"/>
    <w:rsid w:val="00F32C1B"/>
    <w:rsid w:val="00F365D8"/>
    <w:rsid w:val="00F374AA"/>
    <w:rsid w:val="00F375BA"/>
    <w:rsid w:val="00F379D2"/>
    <w:rsid w:val="00F42641"/>
    <w:rsid w:val="00F43080"/>
    <w:rsid w:val="00F43904"/>
    <w:rsid w:val="00F46CA4"/>
    <w:rsid w:val="00F47120"/>
    <w:rsid w:val="00F475D0"/>
    <w:rsid w:val="00F47A35"/>
    <w:rsid w:val="00F5140D"/>
    <w:rsid w:val="00F522AD"/>
    <w:rsid w:val="00F52E51"/>
    <w:rsid w:val="00F542F0"/>
    <w:rsid w:val="00F547C1"/>
    <w:rsid w:val="00F55828"/>
    <w:rsid w:val="00F60329"/>
    <w:rsid w:val="00F63C46"/>
    <w:rsid w:val="00F66A37"/>
    <w:rsid w:val="00F6790F"/>
    <w:rsid w:val="00F735C9"/>
    <w:rsid w:val="00F73834"/>
    <w:rsid w:val="00F741A4"/>
    <w:rsid w:val="00F75AB6"/>
    <w:rsid w:val="00F768AF"/>
    <w:rsid w:val="00F775F1"/>
    <w:rsid w:val="00F80201"/>
    <w:rsid w:val="00F8045E"/>
    <w:rsid w:val="00F806AF"/>
    <w:rsid w:val="00F83F0C"/>
    <w:rsid w:val="00F84C1E"/>
    <w:rsid w:val="00F85500"/>
    <w:rsid w:val="00F856F3"/>
    <w:rsid w:val="00F8653A"/>
    <w:rsid w:val="00F873E4"/>
    <w:rsid w:val="00F93D86"/>
    <w:rsid w:val="00F944C3"/>
    <w:rsid w:val="00F948C0"/>
    <w:rsid w:val="00F948F7"/>
    <w:rsid w:val="00FA0732"/>
    <w:rsid w:val="00FA34BD"/>
    <w:rsid w:val="00FA4456"/>
    <w:rsid w:val="00FA677D"/>
    <w:rsid w:val="00FB3308"/>
    <w:rsid w:val="00FB3DD4"/>
    <w:rsid w:val="00FB3FE3"/>
    <w:rsid w:val="00FB55BA"/>
    <w:rsid w:val="00FB562B"/>
    <w:rsid w:val="00FB56BD"/>
    <w:rsid w:val="00FB6673"/>
    <w:rsid w:val="00FB6C76"/>
    <w:rsid w:val="00FC1610"/>
    <w:rsid w:val="00FC2E94"/>
    <w:rsid w:val="00FC5523"/>
    <w:rsid w:val="00FC5752"/>
    <w:rsid w:val="00FC7A65"/>
    <w:rsid w:val="00FD1B67"/>
    <w:rsid w:val="00FD2E2E"/>
    <w:rsid w:val="00FD3291"/>
    <w:rsid w:val="00FD3A13"/>
    <w:rsid w:val="00FD4EC6"/>
    <w:rsid w:val="00FD7214"/>
    <w:rsid w:val="00FE3053"/>
    <w:rsid w:val="00FE48DE"/>
    <w:rsid w:val="00FE50E0"/>
    <w:rsid w:val="00FE6494"/>
    <w:rsid w:val="00FF070D"/>
    <w:rsid w:val="00FF0B2C"/>
    <w:rsid w:val="00FF1996"/>
    <w:rsid w:val="00FF2965"/>
    <w:rsid w:val="00FF354C"/>
    <w:rsid w:val="00FF4AB5"/>
    <w:rsid w:val="00FF535E"/>
    <w:rsid w:val="00FF7E31"/>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A61607"/>
  <w15:docId w15:val="{A6C500D3-6865-4580-974F-C9ED5C960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12A"/>
  </w:style>
  <w:style w:type="paragraph" w:styleId="Heading1">
    <w:name w:val="heading 1"/>
    <w:basedOn w:val="Normal"/>
    <w:next w:val="Normal"/>
    <w:link w:val="Heading1Char"/>
    <w:uiPriority w:val="99"/>
    <w:qFormat/>
    <w:rsid w:val="0027152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8269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CB13D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EE67E0"/>
    <w:pPr>
      <w:keepNext/>
      <w:widowControl w:val="0"/>
      <w:spacing w:after="0" w:line="240" w:lineRule="auto"/>
      <w:ind w:left="864" w:hanging="864"/>
      <w:jc w:val="both"/>
      <w:outlineLvl w:val="3"/>
    </w:pPr>
    <w:rPr>
      <w:rFonts w:ascii="Times New Roman" w:eastAsia="Times New Roman" w:hAnsi="Times New Roman" w:cs="Times New Roman"/>
      <w:w w:val="102"/>
      <w:sz w:val="24"/>
      <w:szCs w:val="20"/>
      <w:lang w:val="en-GB"/>
    </w:rPr>
  </w:style>
  <w:style w:type="paragraph" w:styleId="Heading5">
    <w:name w:val="heading 5"/>
    <w:basedOn w:val="Normal"/>
    <w:next w:val="Normal"/>
    <w:link w:val="Heading5Char"/>
    <w:uiPriority w:val="99"/>
    <w:unhideWhenUsed/>
    <w:qFormat/>
    <w:rsid w:val="00F475D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qFormat/>
    <w:rsid w:val="00EE67E0"/>
    <w:pPr>
      <w:keepNext/>
      <w:widowControl w:val="0"/>
      <w:spacing w:before="240" w:after="60" w:line="240" w:lineRule="auto"/>
      <w:ind w:left="1152" w:hanging="1152"/>
      <w:jc w:val="both"/>
      <w:outlineLvl w:val="5"/>
    </w:pPr>
    <w:rPr>
      <w:rFonts w:ascii="Arial" w:eastAsia="Times New Roman" w:hAnsi="Arial" w:cs="Times New Roman"/>
      <w:i/>
      <w:w w:val="102"/>
      <w:sz w:val="24"/>
      <w:szCs w:val="20"/>
      <w:lang w:val="en-GB"/>
    </w:rPr>
  </w:style>
  <w:style w:type="paragraph" w:styleId="Heading7">
    <w:name w:val="heading 7"/>
    <w:basedOn w:val="Normal"/>
    <w:next w:val="Normal"/>
    <w:link w:val="Heading7Char"/>
    <w:uiPriority w:val="99"/>
    <w:qFormat/>
    <w:rsid w:val="00EE67E0"/>
    <w:pPr>
      <w:keepNext/>
      <w:widowControl w:val="0"/>
      <w:spacing w:before="240" w:after="60" w:line="240" w:lineRule="auto"/>
      <w:ind w:left="1296" w:hanging="1296"/>
      <w:jc w:val="both"/>
      <w:outlineLvl w:val="6"/>
    </w:pPr>
    <w:rPr>
      <w:rFonts w:ascii="Arial" w:eastAsia="Times New Roman" w:hAnsi="Arial" w:cs="Times New Roman"/>
      <w:w w:val="102"/>
      <w:sz w:val="24"/>
      <w:szCs w:val="20"/>
      <w:lang w:val="en-GB"/>
    </w:rPr>
  </w:style>
  <w:style w:type="paragraph" w:styleId="Heading8">
    <w:name w:val="heading 8"/>
    <w:basedOn w:val="Normal"/>
    <w:next w:val="Normal"/>
    <w:link w:val="Heading8Char"/>
    <w:uiPriority w:val="99"/>
    <w:qFormat/>
    <w:rsid w:val="00EE67E0"/>
    <w:pPr>
      <w:keepNext/>
      <w:widowControl w:val="0"/>
      <w:spacing w:before="240" w:after="60" w:line="240" w:lineRule="auto"/>
      <w:ind w:left="1440" w:hanging="1440"/>
      <w:jc w:val="both"/>
      <w:outlineLvl w:val="7"/>
    </w:pPr>
    <w:rPr>
      <w:rFonts w:ascii="Arial" w:eastAsia="Times New Roman" w:hAnsi="Arial" w:cs="Times New Roman"/>
      <w:i/>
      <w:w w:val="102"/>
      <w:sz w:val="24"/>
      <w:szCs w:val="20"/>
      <w:lang w:val="en-GB"/>
    </w:rPr>
  </w:style>
  <w:style w:type="paragraph" w:styleId="Heading9">
    <w:name w:val="heading 9"/>
    <w:basedOn w:val="Normal"/>
    <w:next w:val="Normal"/>
    <w:link w:val="Heading9Char"/>
    <w:uiPriority w:val="99"/>
    <w:qFormat/>
    <w:rsid w:val="00EE67E0"/>
    <w:pPr>
      <w:keepNext/>
      <w:widowControl w:val="0"/>
      <w:spacing w:before="240" w:after="60" w:line="240" w:lineRule="auto"/>
      <w:ind w:left="1584" w:hanging="1584"/>
      <w:jc w:val="both"/>
      <w:outlineLvl w:val="8"/>
    </w:pPr>
    <w:rPr>
      <w:rFonts w:ascii="Arial" w:eastAsia="Times New Roman" w:hAnsi="Arial" w:cs="Times New Roman"/>
      <w:i/>
      <w:w w:val="102"/>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Table,heading 3 after h2,h,h3+,ContentsHeader"/>
    <w:basedOn w:val="Normal"/>
    <w:link w:val="HeaderChar"/>
    <w:unhideWhenUsed/>
    <w:rsid w:val="00C41D48"/>
    <w:pPr>
      <w:tabs>
        <w:tab w:val="center" w:pos="4513"/>
        <w:tab w:val="right" w:pos="9026"/>
      </w:tabs>
      <w:spacing w:after="0" w:line="240" w:lineRule="auto"/>
    </w:pPr>
  </w:style>
  <w:style w:type="character" w:customStyle="1" w:styleId="HeaderChar">
    <w:name w:val="Header Char"/>
    <w:aliases w:val="Table Char,heading 3 after h2 Char,h Char,h3+ Char,ContentsHeader Char"/>
    <w:basedOn w:val="DefaultParagraphFont"/>
    <w:link w:val="Header"/>
    <w:rsid w:val="00C41D48"/>
  </w:style>
  <w:style w:type="paragraph" w:styleId="Footer">
    <w:name w:val="footer"/>
    <w:basedOn w:val="Normal"/>
    <w:link w:val="FooterChar"/>
    <w:uiPriority w:val="99"/>
    <w:unhideWhenUsed/>
    <w:rsid w:val="00C41D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1D48"/>
  </w:style>
  <w:style w:type="paragraph" w:styleId="BalloonText">
    <w:name w:val="Balloon Text"/>
    <w:basedOn w:val="Normal"/>
    <w:link w:val="BalloonTextChar"/>
    <w:uiPriority w:val="99"/>
    <w:semiHidden/>
    <w:unhideWhenUsed/>
    <w:rsid w:val="00C41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D48"/>
    <w:rPr>
      <w:rFonts w:ascii="Tahoma" w:hAnsi="Tahoma" w:cs="Tahoma"/>
      <w:sz w:val="16"/>
      <w:szCs w:val="16"/>
    </w:rPr>
  </w:style>
  <w:style w:type="paragraph" w:styleId="ListParagraph">
    <w:name w:val="List Paragraph"/>
    <w:basedOn w:val="Normal"/>
    <w:link w:val="ListParagraphChar"/>
    <w:uiPriority w:val="34"/>
    <w:qFormat/>
    <w:rsid w:val="00C41D48"/>
    <w:pPr>
      <w:ind w:left="720"/>
      <w:contextualSpacing/>
    </w:pPr>
  </w:style>
  <w:style w:type="table" w:styleId="TableGrid">
    <w:name w:val="Table Grid"/>
    <w:basedOn w:val="TableNormal"/>
    <w:uiPriority w:val="59"/>
    <w:rsid w:val="007C706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aliases w:val="ft"/>
    <w:basedOn w:val="Normal"/>
    <w:link w:val="FootnoteTextChar"/>
    <w:uiPriority w:val="99"/>
    <w:unhideWhenUsed/>
    <w:rsid w:val="00C27F68"/>
    <w:pPr>
      <w:spacing w:after="0" w:line="240" w:lineRule="auto"/>
    </w:pPr>
    <w:rPr>
      <w:sz w:val="20"/>
      <w:szCs w:val="20"/>
    </w:rPr>
  </w:style>
  <w:style w:type="character" w:customStyle="1" w:styleId="FootnoteTextChar">
    <w:name w:val="Footnote Text Char"/>
    <w:aliases w:val="ft Char"/>
    <w:basedOn w:val="DefaultParagraphFont"/>
    <w:link w:val="FootnoteText"/>
    <w:uiPriority w:val="99"/>
    <w:rsid w:val="00C27F68"/>
    <w:rPr>
      <w:sz w:val="20"/>
      <w:szCs w:val="20"/>
    </w:rPr>
  </w:style>
  <w:style w:type="character" w:styleId="FootnoteReference">
    <w:name w:val="footnote reference"/>
    <w:aliases w:val="ftref"/>
    <w:basedOn w:val="DefaultParagraphFont"/>
    <w:uiPriority w:val="99"/>
    <w:unhideWhenUsed/>
    <w:rsid w:val="00C27F68"/>
    <w:rPr>
      <w:vertAlign w:val="superscript"/>
    </w:rPr>
  </w:style>
  <w:style w:type="character" w:customStyle="1" w:styleId="Heading1Char">
    <w:name w:val="Heading 1 Char"/>
    <w:basedOn w:val="DefaultParagraphFont"/>
    <w:link w:val="Heading1"/>
    <w:rsid w:val="0027152A"/>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8B42FF"/>
    <w:pPr>
      <w:outlineLvl w:val="9"/>
    </w:pPr>
    <w:rPr>
      <w:lang w:val="en-US"/>
    </w:rPr>
  </w:style>
  <w:style w:type="paragraph" w:styleId="TOC1">
    <w:name w:val="toc 1"/>
    <w:basedOn w:val="Normal"/>
    <w:next w:val="Normal"/>
    <w:autoRedefine/>
    <w:uiPriority w:val="39"/>
    <w:unhideWhenUsed/>
    <w:rsid w:val="008B42FF"/>
    <w:pPr>
      <w:spacing w:after="100"/>
    </w:pPr>
  </w:style>
  <w:style w:type="character" w:styleId="Hyperlink">
    <w:name w:val="Hyperlink"/>
    <w:basedOn w:val="DefaultParagraphFont"/>
    <w:uiPriority w:val="99"/>
    <w:unhideWhenUsed/>
    <w:rsid w:val="008B42FF"/>
    <w:rPr>
      <w:color w:val="0000FF" w:themeColor="hyperlink"/>
      <w:u w:val="single"/>
    </w:rPr>
  </w:style>
  <w:style w:type="character" w:customStyle="1" w:styleId="Heading2Char">
    <w:name w:val="Heading 2 Char"/>
    <w:basedOn w:val="DefaultParagraphFont"/>
    <w:link w:val="Heading2"/>
    <w:uiPriority w:val="9"/>
    <w:rsid w:val="0082692E"/>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E33BD3"/>
    <w:pPr>
      <w:spacing w:after="100"/>
      <w:ind w:left="220"/>
    </w:pPr>
  </w:style>
  <w:style w:type="character" w:customStyle="1" w:styleId="Heading3Char">
    <w:name w:val="Heading 3 Char"/>
    <w:basedOn w:val="DefaultParagraphFont"/>
    <w:link w:val="Heading3"/>
    <w:rsid w:val="00CB13D9"/>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4E5B8E"/>
    <w:pPr>
      <w:spacing w:after="100"/>
      <w:ind w:left="440"/>
    </w:pPr>
  </w:style>
  <w:style w:type="table" w:customStyle="1" w:styleId="PlainTable21">
    <w:name w:val="Plain Table 21"/>
    <w:basedOn w:val="TableNormal"/>
    <w:uiPriority w:val="42"/>
    <w:rsid w:val="00F75AB6"/>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link w:val="DefaultChar"/>
    <w:rsid w:val="000C690E"/>
    <w:pPr>
      <w:autoSpaceDE w:val="0"/>
      <w:autoSpaceDN w:val="0"/>
      <w:adjustRightInd w:val="0"/>
      <w:spacing w:after="0" w:line="240" w:lineRule="auto"/>
    </w:pPr>
    <w:rPr>
      <w:rFonts w:ascii="Arial" w:hAnsi="Arial" w:cs="Arial"/>
      <w:color w:val="000000"/>
      <w:sz w:val="24"/>
      <w:szCs w:val="24"/>
      <w:lang w:val="en-US"/>
    </w:rPr>
  </w:style>
  <w:style w:type="character" w:styleId="CommentReference">
    <w:name w:val="annotation reference"/>
    <w:basedOn w:val="DefaultParagraphFont"/>
    <w:uiPriority w:val="99"/>
    <w:semiHidden/>
    <w:unhideWhenUsed/>
    <w:rsid w:val="00584556"/>
    <w:rPr>
      <w:sz w:val="16"/>
      <w:szCs w:val="16"/>
    </w:rPr>
  </w:style>
  <w:style w:type="paragraph" w:styleId="CommentText">
    <w:name w:val="annotation text"/>
    <w:basedOn w:val="Normal"/>
    <w:link w:val="CommentTextChar"/>
    <w:uiPriority w:val="99"/>
    <w:semiHidden/>
    <w:unhideWhenUsed/>
    <w:rsid w:val="00584556"/>
    <w:pPr>
      <w:spacing w:line="240" w:lineRule="auto"/>
    </w:pPr>
    <w:rPr>
      <w:sz w:val="20"/>
      <w:szCs w:val="20"/>
    </w:rPr>
  </w:style>
  <w:style w:type="character" w:customStyle="1" w:styleId="CommentTextChar">
    <w:name w:val="Comment Text Char"/>
    <w:basedOn w:val="DefaultParagraphFont"/>
    <w:link w:val="CommentText"/>
    <w:uiPriority w:val="99"/>
    <w:semiHidden/>
    <w:rsid w:val="00584556"/>
    <w:rPr>
      <w:sz w:val="20"/>
      <w:szCs w:val="20"/>
    </w:rPr>
  </w:style>
  <w:style w:type="paragraph" w:styleId="CommentSubject">
    <w:name w:val="annotation subject"/>
    <w:basedOn w:val="CommentText"/>
    <w:next w:val="CommentText"/>
    <w:link w:val="CommentSubjectChar"/>
    <w:uiPriority w:val="99"/>
    <w:semiHidden/>
    <w:unhideWhenUsed/>
    <w:rsid w:val="00584556"/>
    <w:rPr>
      <w:b/>
      <w:bCs/>
    </w:rPr>
  </w:style>
  <w:style w:type="character" w:customStyle="1" w:styleId="CommentSubjectChar">
    <w:name w:val="Comment Subject Char"/>
    <w:basedOn w:val="CommentTextChar"/>
    <w:link w:val="CommentSubject"/>
    <w:uiPriority w:val="99"/>
    <w:semiHidden/>
    <w:rsid w:val="00584556"/>
    <w:rPr>
      <w:b/>
      <w:bCs/>
      <w:sz w:val="20"/>
      <w:szCs w:val="20"/>
    </w:rPr>
  </w:style>
  <w:style w:type="paragraph" w:styleId="Revision">
    <w:name w:val="Revision"/>
    <w:hidden/>
    <w:uiPriority w:val="99"/>
    <w:semiHidden/>
    <w:rsid w:val="00F775F1"/>
    <w:pPr>
      <w:spacing w:after="0" w:line="240" w:lineRule="auto"/>
    </w:pPr>
  </w:style>
  <w:style w:type="paragraph" w:customStyle="1" w:styleId="NRDAHead2">
    <w:name w:val="NRDA Head 2"/>
    <w:basedOn w:val="Normal"/>
    <w:rsid w:val="00655CE7"/>
    <w:pPr>
      <w:widowControl w:val="0"/>
      <w:numPr>
        <w:ilvl w:val="1"/>
        <w:numId w:val="40"/>
      </w:numPr>
      <w:autoSpaceDE w:val="0"/>
      <w:autoSpaceDN w:val="0"/>
      <w:adjustRightInd w:val="0"/>
      <w:spacing w:after="268" w:line="240" w:lineRule="auto"/>
      <w:jc w:val="both"/>
    </w:pPr>
    <w:rPr>
      <w:rFonts w:ascii="Times New Roman Bold" w:eastAsia="MS Mincho" w:hAnsi="Times New Roman Bold" w:cs="Times New Roman Bold"/>
      <w:b/>
      <w:bCs/>
      <w:color w:val="000000"/>
      <w:sz w:val="24"/>
      <w:szCs w:val="24"/>
      <w:lang w:val="en-US"/>
    </w:rPr>
  </w:style>
  <w:style w:type="paragraph" w:customStyle="1" w:styleId="NRDAhead3">
    <w:name w:val="NRDA head 3"/>
    <w:basedOn w:val="Normal"/>
    <w:rsid w:val="00655CE7"/>
    <w:pPr>
      <w:numPr>
        <w:ilvl w:val="2"/>
        <w:numId w:val="40"/>
      </w:numPr>
      <w:spacing w:after="0"/>
      <w:jc w:val="both"/>
    </w:pPr>
    <w:rPr>
      <w:rFonts w:ascii="Times New Roman" w:eastAsia="MS Mincho" w:hAnsi="Times New Roman" w:cs="Times New Roman"/>
      <w:sz w:val="24"/>
      <w:szCs w:val="24"/>
      <w:lang w:val="en-GB"/>
    </w:rPr>
  </w:style>
  <w:style w:type="character" w:customStyle="1" w:styleId="Heading5Char">
    <w:name w:val="Heading 5 Char"/>
    <w:basedOn w:val="DefaultParagraphFont"/>
    <w:link w:val="Heading5"/>
    <w:rsid w:val="00F475D0"/>
    <w:rPr>
      <w:rFonts w:asciiTheme="majorHAnsi" w:eastAsiaTheme="majorEastAsia" w:hAnsiTheme="majorHAnsi" w:cstheme="majorBidi"/>
      <w:color w:val="243F60" w:themeColor="accent1" w:themeShade="7F"/>
    </w:rPr>
  </w:style>
  <w:style w:type="paragraph" w:customStyle="1" w:styleId="indentedbody">
    <w:name w:val="indented body"/>
    <w:basedOn w:val="BodyText"/>
    <w:rsid w:val="00623D79"/>
    <w:pPr>
      <w:tabs>
        <w:tab w:val="left" w:pos="1134"/>
      </w:tabs>
      <w:spacing w:after="0" w:line="260" w:lineRule="atLeast"/>
      <w:ind w:left="1133" w:hanging="1133"/>
      <w:jc w:val="both"/>
    </w:pPr>
    <w:rPr>
      <w:rFonts w:ascii="Helvetica" w:eastAsia="Times New Roman" w:hAnsi="Helvetica" w:cs="Times New Roman"/>
      <w:sz w:val="20"/>
      <w:szCs w:val="20"/>
      <w:lang w:val="en-GB"/>
    </w:rPr>
  </w:style>
  <w:style w:type="paragraph" w:styleId="PlainText">
    <w:name w:val="Plain Text"/>
    <w:basedOn w:val="Normal"/>
    <w:link w:val="PlainTextChar"/>
    <w:rsid w:val="00623D79"/>
    <w:pPr>
      <w:spacing w:after="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623D79"/>
    <w:rPr>
      <w:rFonts w:ascii="Courier New" w:eastAsia="Times New Roman" w:hAnsi="Courier New" w:cs="Times New Roman"/>
      <w:sz w:val="20"/>
      <w:szCs w:val="20"/>
      <w:lang w:val="en-GB"/>
    </w:rPr>
  </w:style>
  <w:style w:type="paragraph" w:customStyle="1" w:styleId="Head1">
    <w:name w:val="Head 1"/>
    <w:basedOn w:val="Normal"/>
    <w:qFormat/>
    <w:rsid w:val="00623D79"/>
    <w:pPr>
      <w:numPr>
        <w:numId w:val="42"/>
      </w:numPr>
      <w:spacing w:after="0"/>
      <w:jc w:val="center"/>
    </w:pPr>
    <w:rPr>
      <w:rFonts w:ascii="Tw Cen MT" w:eastAsia="Times" w:hAnsi="Tw Cen MT" w:cs="Times New Roman"/>
      <w:b/>
      <w:caps/>
      <w:lang w:val="en-GB"/>
    </w:rPr>
  </w:style>
  <w:style w:type="paragraph" w:customStyle="1" w:styleId="Subhead11">
    <w:name w:val="Sub head 1.1"/>
    <w:basedOn w:val="Normal"/>
    <w:rsid w:val="00623D79"/>
    <w:pPr>
      <w:numPr>
        <w:numId w:val="43"/>
      </w:numPr>
      <w:spacing w:after="0"/>
      <w:jc w:val="both"/>
    </w:pPr>
    <w:rPr>
      <w:rFonts w:ascii="Tw Cen MT" w:eastAsia="Times New Roman" w:hAnsi="Tw Cen MT" w:cs="Times New Roman"/>
      <w:b/>
      <w:bCs/>
      <w:szCs w:val="20"/>
      <w:lang w:val="en-GB"/>
    </w:rPr>
  </w:style>
  <w:style w:type="paragraph" w:styleId="BodyText">
    <w:name w:val="Body Text"/>
    <w:basedOn w:val="Normal"/>
    <w:link w:val="BodyTextChar"/>
    <w:unhideWhenUsed/>
    <w:rsid w:val="00623D79"/>
    <w:pPr>
      <w:spacing w:after="120"/>
    </w:pPr>
  </w:style>
  <w:style w:type="character" w:customStyle="1" w:styleId="BodyTextChar">
    <w:name w:val="Body Text Char"/>
    <w:basedOn w:val="DefaultParagraphFont"/>
    <w:link w:val="BodyText"/>
    <w:rsid w:val="00623D79"/>
  </w:style>
  <w:style w:type="character" w:customStyle="1" w:styleId="DefaultChar">
    <w:name w:val="Default Char"/>
    <w:basedOn w:val="DefaultParagraphFont"/>
    <w:link w:val="Default"/>
    <w:locked/>
    <w:rsid w:val="00E927B4"/>
    <w:rPr>
      <w:rFonts w:ascii="Arial" w:hAnsi="Arial" w:cs="Arial"/>
      <w:color w:val="000000"/>
      <w:sz w:val="24"/>
      <w:szCs w:val="24"/>
      <w:lang w:val="en-US"/>
    </w:rPr>
  </w:style>
  <w:style w:type="character" w:customStyle="1" w:styleId="ListParagraphChar">
    <w:name w:val="List Paragraph Char"/>
    <w:basedOn w:val="DefaultParagraphFont"/>
    <w:link w:val="ListParagraph"/>
    <w:uiPriority w:val="34"/>
    <w:rsid w:val="00E927B4"/>
  </w:style>
  <w:style w:type="paragraph" w:customStyle="1" w:styleId="SHDPp">
    <w:name w:val="SHDP p"/>
    <w:basedOn w:val="BodyText"/>
    <w:rsid w:val="001002A4"/>
    <w:pPr>
      <w:suppressAutoHyphens/>
      <w:spacing w:line="240" w:lineRule="auto"/>
      <w:ind w:left="720"/>
      <w:jc w:val="both"/>
    </w:pPr>
    <w:rPr>
      <w:rFonts w:ascii="Times New Roman" w:eastAsia="Times New Roman" w:hAnsi="Times New Roman" w:cs="Times New Roman"/>
      <w:szCs w:val="24"/>
      <w:lang w:val="en-US" w:eastAsia="ar-SA"/>
    </w:rPr>
  </w:style>
  <w:style w:type="paragraph" w:styleId="NormalWeb">
    <w:name w:val="Normal (Web)"/>
    <w:basedOn w:val="Normal"/>
    <w:uiPriority w:val="99"/>
    <w:unhideWhenUsed/>
    <w:rsid w:val="00946DB7"/>
    <w:pPr>
      <w:spacing w:before="100" w:beforeAutospacing="1" w:after="100" w:afterAutospacing="1" w:line="240" w:lineRule="auto"/>
    </w:pPr>
    <w:rPr>
      <w:rFonts w:ascii="Times New Roman" w:eastAsiaTheme="minorEastAsia" w:hAnsi="Times New Roman" w:cs="Times New Roman"/>
      <w:sz w:val="24"/>
      <w:szCs w:val="24"/>
      <w:lang w:eastAsia="en-IN"/>
    </w:rPr>
  </w:style>
  <w:style w:type="character" w:customStyle="1" w:styleId="Heading4Char">
    <w:name w:val="Heading 4 Char"/>
    <w:basedOn w:val="DefaultParagraphFont"/>
    <w:link w:val="Heading4"/>
    <w:rsid w:val="00EE67E0"/>
    <w:rPr>
      <w:rFonts w:ascii="Times New Roman" w:eastAsia="Times New Roman" w:hAnsi="Times New Roman" w:cs="Times New Roman"/>
      <w:w w:val="102"/>
      <w:sz w:val="24"/>
      <w:szCs w:val="20"/>
      <w:lang w:val="en-GB"/>
    </w:rPr>
  </w:style>
  <w:style w:type="character" w:customStyle="1" w:styleId="Heading6Char">
    <w:name w:val="Heading 6 Char"/>
    <w:basedOn w:val="DefaultParagraphFont"/>
    <w:link w:val="Heading6"/>
    <w:rsid w:val="00EE67E0"/>
    <w:rPr>
      <w:rFonts w:ascii="Arial" w:eastAsia="Times New Roman" w:hAnsi="Arial" w:cs="Times New Roman"/>
      <w:i/>
      <w:w w:val="102"/>
      <w:sz w:val="24"/>
      <w:szCs w:val="20"/>
      <w:lang w:val="en-GB"/>
    </w:rPr>
  </w:style>
  <w:style w:type="character" w:customStyle="1" w:styleId="Heading7Char">
    <w:name w:val="Heading 7 Char"/>
    <w:basedOn w:val="DefaultParagraphFont"/>
    <w:link w:val="Heading7"/>
    <w:uiPriority w:val="99"/>
    <w:rsid w:val="00EE67E0"/>
    <w:rPr>
      <w:rFonts w:ascii="Arial" w:eastAsia="Times New Roman" w:hAnsi="Arial" w:cs="Times New Roman"/>
      <w:w w:val="102"/>
      <w:sz w:val="24"/>
      <w:szCs w:val="20"/>
      <w:lang w:val="en-GB"/>
    </w:rPr>
  </w:style>
  <w:style w:type="character" w:customStyle="1" w:styleId="Heading8Char">
    <w:name w:val="Heading 8 Char"/>
    <w:basedOn w:val="DefaultParagraphFont"/>
    <w:link w:val="Heading8"/>
    <w:uiPriority w:val="99"/>
    <w:rsid w:val="00EE67E0"/>
    <w:rPr>
      <w:rFonts w:ascii="Arial" w:eastAsia="Times New Roman" w:hAnsi="Arial" w:cs="Times New Roman"/>
      <w:i/>
      <w:w w:val="102"/>
      <w:sz w:val="24"/>
      <w:szCs w:val="20"/>
      <w:lang w:val="en-GB"/>
    </w:rPr>
  </w:style>
  <w:style w:type="character" w:customStyle="1" w:styleId="Heading9Char">
    <w:name w:val="Heading 9 Char"/>
    <w:basedOn w:val="DefaultParagraphFont"/>
    <w:link w:val="Heading9"/>
    <w:rsid w:val="00EE67E0"/>
    <w:rPr>
      <w:rFonts w:ascii="Arial" w:eastAsia="Times New Roman" w:hAnsi="Arial" w:cs="Times New Roman"/>
      <w:i/>
      <w:w w:val="102"/>
      <w:sz w:val="18"/>
      <w:szCs w:val="20"/>
      <w:lang w:val="en-GB"/>
    </w:rPr>
  </w:style>
  <w:style w:type="paragraph" w:styleId="BodyText2">
    <w:name w:val="Body Text 2"/>
    <w:basedOn w:val="Normal"/>
    <w:link w:val="BodyText2Char"/>
    <w:semiHidden/>
    <w:rsid w:val="00EE67E0"/>
    <w:pPr>
      <w:spacing w:after="0" w:line="240" w:lineRule="auto"/>
      <w:jc w:val="both"/>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semiHidden/>
    <w:rsid w:val="00EE67E0"/>
    <w:rPr>
      <w:rFonts w:ascii="Times New Roman" w:eastAsia="Times New Roman" w:hAnsi="Times New Roman" w:cs="Times New Roman"/>
      <w:sz w:val="24"/>
      <w:szCs w:val="20"/>
      <w:lang w:val="en-GB"/>
    </w:rPr>
  </w:style>
  <w:style w:type="paragraph" w:styleId="Subtitle">
    <w:name w:val="Subtitle"/>
    <w:basedOn w:val="Normal"/>
    <w:next w:val="Normal"/>
    <w:link w:val="SubtitleChar"/>
    <w:uiPriority w:val="11"/>
    <w:qFormat/>
    <w:rsid w:val="00EE67E0"/>
    <w:pPr>
      <w:numPr>
        <w:ilvl w:val="1"/>
      </w:numPr>
    </w:pPr>
    <w:rPr>
      <w:rFonts w:ascii="Cambria" w:eastAsia="Times New Roman" w:hAnsi="Cambria" w:cs="Times New Roman"/>
      <w:i/>
      <w:iCs/>
      <w:color w:val="4F81BD"/>
      <w:spacing w:val="15"/>
      <w:sz w:val="24"/>
      <w:szCs w:val="24"/>
      <w:lang w:val="en-US"/>
    </w:rPr>
  </w:style>
  <w:style w:type="character" w:customStyle="1" w:styleId="SubtitleChar">
    <w:name w:val="Subtitle Char"/>
    <w:basedOn w:val="DefaultParagraphFont"/>
    <w:link w:val="Subtitle"/>
    <w:uiPriority w:val="11"/>
    <w:rsid w:val="00EE67E0"/>
    <w:rPr>
      <w:rFonts w:ascii="Cambria" w:eastAsia="Times New Roman" w:hAnsi="Cambria" w:cs="Times New Roman"/>
      <w:i/>
      <w:iCs/>
      <w:color w:val="4F81BD"/>
      <w:spacing w:val="15"/>
      <w:sz w:val="24"/>
      <w:szCs w:val="24"/>
      <w:lang w:val="en-US"/>
    </w:rPr>
  </w:style>
  <w:style w:type="paragraph" w:styleId="EndnoteText">
    <w:name w:val="endnote text"/>
    <w:basedOn w:val="Normal"/>
    <w:link w:val="EndnoteTextChar"/>
    <w:uiPriority w:val="99"/>
    <w:semiHidden/>
    <w:unhideWhenUsed/>
    <w:rsid w:val="00EE67E0"/>
    <w:pPr>
      <w:spacing w:after="0" w:line="240" w:lineRule="auto"/>
    </w:pPr>
    <w:rPr>
      <w:rFonts w:ascii="Calibri" w:eastAsia="Times New Roman" w:hAnsi="Calibri" w:cs="Times New Roman"/>
      <w:sz w:val="20"/>
      <w:szCs w:val="20"/>
      <w:lang w:val="en-US"/>
    </w:rPr>
  </w:style>
  <w:style w:type="character" w:customStyle="1" w:styleId="EndnoteTextChar">
    <w:name w:val="Endnote Text Char"/>
    <w:basedOn w:val="DefaultParagraphFont"/>
    <w:link w:val="EndnoteText"/>
    <w:uiPriority w:val="99"/>
    <w:semiHidden/>
    <w:rsid w:val="00EE67E0"/>
    <w:rPr>
      <w:rFonts w:ascii="Calibri" w:eastAsia="Times New Roman" w:hAnsi="Calibri" w:cs="Times New Roman"/>
      <w:sz w:val="20"/>
      <w:szCs w:val="20"/>
      <w:lang w:val="en-US"/>
    </w:rPr>
  </w:style>
  <w:style w:type="character" w:styleId="EndnoteReference">
    <w:name w:val="endnote reference"/>
    <w:basedOn w:val="DefaultParagraphFont"/>
    <w:uiPriority w:val="99"/>
    <w:semiHidden/>
    <w:unhideWhenUsed/>
    <w:rsid w:val="00EE67E0"/>
    <w:rPr>
      <w:vertAlign w:val="superscript"/>
    </w:rPr>
  </w:style>
  <w:style w:type="paragraph" w:customStyle="1" w:styleId="xl41">
    <w:name w:val="xl41"/>
    <w:basedOn w:val="Normal"/>
    <w:rsid w:val="00EE67E0"/>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rPr>
  </w:style>
  <w:style w:type="paragraph" w:styleId="NoSpacing">
    <w:name w:val="No Spacing"/>
    <w:link w:val="NoSpacingChar"/>
    <w:uiPriority w:val="1"/>
    <w:qFormat/>
    <w:rsid w:val="00EE67E0"/>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EE67E0"/>
    <w:rPr>
      <w:rFonts w:eastAsiaTheme="minorEastAsia"/>
      <w:lang w:val="en-US"/>
    </w:rPr>
  </w:style>
  <w:style w:type="character" w:styleId="FollowedHyperlink">
    <w:name w:val="FollowedHyperlink"/>
    <w:basedOn w:val="DefaultParagraphFont"/>
    <w:uiPriority w:val="99"/>
    <w:semiHidden/>
    <w:unhideWhenUsed/>
    <w:rsid w:val="00EE67E0"/>
    <w:rPr>
      <w:color w:val="800080" w:themeColor="followedHyperlink"/>
      <w:u w:val="single"/>
    </w:rPr>
  </w:style>
  <w:style w:type="paragraph" w:styleId="BodyTextIndent">
    <w:name w:val="Body Text Indent"/>
    <w:basedOn w:val="Normal"/>
    <w:link w:val="BodyTextIndentChar"/>
    <w:uiPriority w:val="99"/>
    <w:semiHidden/>
    <w:unhideWhenUsed/>
    <w:rsid w:val="00EE67E0"/>
    <w:pPr>
      <w:spacing w:after="120"/>
      <w:ind w:left="283"/>
    </w:pPr>
    <w:rPr>
      <w:rFonts w:ascii="Calibri" w:eastAsia="Times New Roman" w:hAnsi="Calibri" w:cs="Times New Roman"/>
      <w:lang w:val="en-US"/>
    </w:rPr>
  </w:style>
  <w:style w:type="character" w:customStyle="1" w:styleId="BodyTextIndentChar">
    <w:name w:val="Body Text Indent Char"/>
    <w:basedOn w:val="DefaultParagraphFont"/>
    <w:link w:val="BodyTextIndent"/>
    <w:uiPriority w:val="99"/>
    <w:semiHidden/>
    <w:rsid w:val="00EE67E0"/>
    <w:rPr>
      <w:rFonts w:ascii="Calibri" w:eastAsia="Times New Roman" w:hAnsi="Calibri" w:cs="Times New Roman"/>
      <w:lang w:val="en-US"/>
    </w:rPr>
  </w:style>
  <w:style w:type="paragraph" w:customStyle="1" w:styleId="subhead1">
    <w:name w:val="subhead 1"/>
    <w:rsid w:val="00EE67E0"/>
    <w:pPr>
      <w:spacing w:after="0" w:line="260" w:lineRule="atLeast"/>
      <w:jc w:val="center"/>
    </w:pPr>
    <w:rPr>
      <w:rFonts w:ascii="Helvetica" w:eastAsia="Times New Roman" w:hAnsi="Helvetica" w:cs="Times New Roman"/>
      <w:b/>
      <w:bCs/>
      <w:caps/>
      <w:sz w:val="24"/>
      <w:szCs w:val="24"/>
      <w:lang w:val="en-US"/>
    </w:rPr>
  </w:style>
  <w:style w:type="paragraph" w:customStyle="1" w:styleId="para1">
    <w:name w:val="para1"/>
    <w:basedOn w:val="Normal"/>
    <w:rsid w:val="00EE67E0"/>
    <w:pPr>
      <w:spacing w:after="0" w:line="240" w:lineRule="auto"/>
      <w:ind w:left="1440"/>
      <w:jc w:val="both"/>
    </w:pPr>
    <w:rPr>
      <w:rFonts w:ascii="Times New Roman" w:eastAsia="Times New Roman" w:hAnsi="Times New Roman" w:cs="Times New Roman"/>
      <w:sz w:val="24"/>
      <w:szCs w:val="24"/>
      <w:lang w:val="en-US"/>
    </w:rPr>
  </w:style>
  <w:style w:type="character" w:customStyle="1" w:styleId="FontStyle88">
    <w:name w:val="Font Style88"/>
    <w:basedOn w:val="DefaultParagraphFont"/>
    <w:uiPriority w:val="99"/>
    <w:rsid w:val="00EE67E0"/>
    <w:rPr>
      <w:rFonts w:ascii="Arial Unicode MS" w:eastAsia="Arial Unicode MS" w:cs="Arial Unicode MS"/>
      <w:sz w:val="22"/>
      <w:szCs w:val="22"/>
    </w:rPr>
  </w:style>
  <w:style w:type="paragraph" w:customStyle="1" w:styleId="Style9">
    <w:name w:val="Style 9"/>
    <w:basedOn w:val="Normal"/>
    <w:uiPriority w:val="99"/>
    <w:rsid w:val="00EE67E0"/>
    <w:pPr>
      <w:widowControl w:val="0"/>
      <w:autoSpaceDE w:val="0"/>
      <w:autoSpaceDN w:val="0"/>
      <w:adjustRightInd w:val="0"/>
      <w:spacing w:after="0" w:line="240" w:lineRule="auto"/>
    </w:pPr>
    <w:rPr>
      <w:rFonts w:ascii="Calibri" w:eastAsia="Times New Roman" w:hAnsi="Calibri" w:cs="Calibri"/>
      <w:lang w:val="en-US" w:eastAsia="en-IN"/>
    </w:rPr>
  </w:style>
  <w:style w:type="paragraph" w:customStyle="1" w:styleId="CM54">
    <w:name w:val="CM54"/>
    <w:basedOn w:val="Default"/>
    <w:next w:val="Default"/>
    <w:uiPriority w:val="99"/>
    <w:rsid w:val="00605E2E"/>
    <w:pPr>
      <w:widowControl w:val="0"/>
      <w:spacing w:after="95"/>
    </w:pPr>
    <w:rPr>
      <w:rFonts w:ascii="Times New Roman" w:eastAsia="MS Mincho" w:hAnsi="Times New Roman" w:cs="Times New Roman"/>
      <w:color w:val="auto"/>
      <w:lang w:eastAsia="ja-JP"/>
    </w:rPr>
  </w:style>
  <w:style w:type="paragraph" w:customStyle="1" w:styleId="CM53">
    <w:name w:val="CM53"/>
    <w:basedOn w:val="Default"/>
    <w:next w:val="Default"/>
    <w:uiPriority w:val="99"/>
    <w:rsid w:val="00605E2E"/>
    <w:pPr>
      <w:widowControl w:val="0"/>
      <w:spacing w:after="198"/>
    </w:pPr>
    <w:rPr>
      <w:rFonts w:ascii="Times New Roman" w:eastAsia="MS Mincho" w:hAnsi="Times New Roman" w:cs="Times New Roman"/>
      <w:color w:val="auto"/>
      <w:lang w:eastAsia="ja-JP"/>
    </w:rPr>
  </w:style>
  <w:style w:type="paragraph" w:customStyle="1" w:styleId="Appendix">
    <w:name w:val="Appendix"/>
    <w:basedOn w:val="Normal"/>
    <w:qFormat/>
    <w:rsid w:val="00605E2E"/>
    <w:pPr>
      <w:widowControl w:val="0"/>
      <w:numPr>
        <w:numId w:val="62"/>
      </w:numPr>
      <w:autoSpaceDE w:val="0"/>
      <w:autoSpaceDN w:val="0"/>
      <w:adjustRightInd w:val="0"/>
      <w:spacing w:after="0"/>
      <w:jc w:val="center"/>
    </w:pPr>
    <w:rPr>
      <w:rFonts w:ascii="Times New Roman" w:eastAsia="MS Mincho" w:hAnsi="Times New Roman" w:cs="Times New Roman"/>
      <w:b/>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502164">
      <w:bodyDiv w:val="1"/>
      <w:marLeft w:val="0"/>
      <w:marRight w:val="0"/>
      <w:marTop w:val="0"/>
      <w:marBottom w:val="0"/>
      <w:divBdr>
        <w:top w:val="none" w:sz="0" w:space="0" w:color="auto"/>
        <w:left w:val="none" w:sz="0" w:space="0" w:color="auto"/>
        <w:bottom w:val="none" w:sz="0" w:space="0" w:color="auto"/>
        <w:right w:val="none" w:sz="0" w:space="0" w:color="auto"/>
      </w:divBdr>
    </w:div>
    <w:div w:id="198234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G:\My%20Drive\one%20drive\Tourism-2023\Northern%20Circuit\Bid%20docs\RFP%20-%20Pattadakal%20Sites.docx" TargetMode="External"/><Relationship Id="rId18" Type="http://schemas.openxmlformats.org/officeDocument/2006/relationships/hyperlink" Target="https://kppp.karnataka.gov.in"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07/relationships/hdphoto" Target="media/hdphoto1.wdp"/><Relationship Id="rId17" Type="http://schemas.openxmlformats.org/officeDocument/2006/relationships/hyperlink" Target="https://kppp.karnataka.gov.in"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kppp.karnataka.gov.in" TargetMode="External"/><Relationship Id="rId20" Type="http://schemas.openxmlformats.org/officeDocument/2006/relationships/hyperlink" Target="https://kppp.karnataka.gov.in"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kppp.karnataka.gov.in" TargetMode="External"/><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ppp.karnataka.gov.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2.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8B141A37CFC34E80D3A4481489D708" ma:contentTypeVersion="25" ma:contentTypeDescription="Create a new document." ma:contentTypeScope="" ma:versionID="157e8a1368ba4a514ee6aef19544f875">
  <xsd:schema xmlns:xsd="http://www.w3.org/2001/XMLSchema" xmlns:xs="http://www.w3.org/2001/XMLSchema" xmlns:p="http://schemas.microsoft.com/office/2006/metadata/properties" xmlns:ns3="31bc5f25-7ab5-45f2-8002-a21d9b9e87b2" xmlns:ns4="e2823e01-933a-4340-9302-a6df3fcb1a07" xmlns:ns5="b6ba1ba4-f980-4e53-8680-230b09f55845" targetNamespace="http://schemas.microsoft.com/office/2006/metadata/properties" ma:root="true" ma:fieldsID="6c3b0f113bd73d1b46b38c76ef39915f" ns3:_="" ns4:_="" ns5:_="">
    <xsd:import namespace="31bc5f25-7ab5-45f2-8002-a21d9b9e87b2"/>
    <xsd:import namespace="e2823e01-933a-4340-9302-a6df3fcb1a07"/>
    <xsd:import namespace="b6ba1ba4-f980-4e53-8680-230b09f5584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bc5f25-7ab5-45f2-8002-a21d9b9e87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2823e01-933a-4340-9302-a6df3fcb1a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ba1ba4-f980-4e53-8680-230b09f55845" elementFormDefault="qualified">
    <xsd:import namespace="http://schemas.microsoft.com/office/2006/documentManagement/types"/>
    <xsd:import namespace="http://schemas.microsoft.com/office/infopath/2007/PartnerControls"/>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7E64E-E7DF-4EA9-A62D-091B0FB0A3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bc5f25-7ab5-45f2-8002-a21d9b9e87b2"/>
    <ds:schemaRef ds:uri="e2823e01-933a-4340-9302-a6df3fcb1a07"/>
    <ds:schemaRef ds:uri="b6ba1ba4-f980-4e53-8680-230b09f558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7B37F-1C98-4261-A29E-CA28C39BD58A}">
  <ds:schemaRefs>
    <ds:schemaRef ds:uri="http://schemas.microsoft.com/sharepoint/v3/contenttype/forms"/>
  </ds:schemaRefs>
</ds:datastoreItem>
</file>

<file path=customXml/itemProps3.xml><?xml version="1.0" encoding="utf-8"?>
<ds:datastoreItem xmlns:ds="http://schemas.openxmlformats.org/officeDocument/2006/customXml" ds:itemID="{842F72C9-296F-4C84-A981-36C76F3F2D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E90772F-3F09-4ABA-8FCC-8AD427A07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42</Pages>
  <Words>21677</Words>
  <Characters>123559</Characters>
  <Application>Microsoft Office Word</Application>
  <DocSecurity>0</DocSecurity>
  <Lines>1029</Lines>
  <Paragraphs>289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Vasat Tiwari</dc:creator>
  <cp:keywords/>
  <dc:description/>
  <cp:lastModifiedBy>Kaustubh Naik</cp:lastModifiedBy>
  <cp:revision>12</cp:revision>
  <cp:lastPrinted>2023-12-14T14:09:00Z</cp:lastPrinted>
  <dcterms:created xsi:type="dcterms:W3CDTF">2024-11-20T11:07:00Z</dcterms:created>
  <dcterms:modified xsi:type="dcterms:W3CDTF">2025-07-28T19:02:00Z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0x010100268B141A37CFC34E80D3A4481489D708</vt:lpwstr>
  </property>
</Properties>
</file>